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5BF5D" w14:textId="01A4CCDE" w:rsidR="00D50F23" w:rsidRDefault="00F85B60" w:rsidP="007B2AED">
      <w:pPr>
        <w:snapToGrid w:val="0"/>
        <w:spacing w:afterLines="50" w:after="156" w:line="440" w:lineRule="exact"/>
        <w:jc w:val="center"/>
        <w:rPr>
          <w:rFonts w:ascii="楷体" w:eastAsia="楷体" w:hAnsi="楷体" w:cs="KaiTi_GB2312"/>
          <w:b/>
          <w:bCs/>
          <w:sz w:val="44"/>
          <w:szCs w:val="44"/>
        </w:rPr>
      </w:pPr>
      <w:bookmarkStart w:id="0" w:name="_GoBack"/>
      <w:bookmarkEnd w:id="0"/>
      <w:ins w:id="1" w:author="Jianping Huang" w:date="2019-02-27T11:22:00Z">
        <w:r>
          <w:rPr>
            <w:rFonts w:ascii="楷体" w:eastAsia="楷体" w:hAnsi="楷体" w:cs="KaiTi_GB2312"/>
            <w:b/>
            <w:bCs/>
            <w:sz w:val="44"/>
            <w:szCs w:val="44"/>
          </w:rPr>
          <w:softHyphen/>
        </w:r>
      </w:ins>
      <w:r w:rsidR="00D50F23">
        <w:rPr>
          <w:rFonts w:ascii="楷体" w:eastAsia="楷体" w:hAnsi="楷体" w:cs="KaiTi_GB2312" w:hint="eastAsia"/>
          <w:b/>
          <w:bCs/>
          <w:sz w:val="44"/>
          <w:szCs w:val="44"/>
        </w:rPr>
        <w:t>报告正文</w:t>
      </w:r>
    </w:p>
    <w:p w14:paraId="026E86DA" w14:textId="77777777" w:rsidR="006C0A1C" w:rsidRPr="00566FE4" w:rsidRDefault="006C0A1C" w:rsidP="00895C2E">
      <w:pPr>
        <w:spacing w:line="300" w:lineRule="auto"/>
        <w:rPr>
          <w:rFonts w:ascii="Times New Roman" w:hAnsi="Times New Roman" w:cs="Times New Roman"/>
        </w:rPr>
      </w:pPr>
    </w:p>
    <w:p w14:paraId="65381609" w14:textId="6209DB65" w:rsidR="006C0A1C" w:rsidRPr="00AA3325" w:rsidRDefault="00F91203" w:rsidP="00F91203">
      <w:pPr>
        <w:snapToGrid w:val="0"/>
        <w:spacing w:line="300" w:lineRule="auto"/>
        <w:rPr>
          <w:rFonts w:ascii="Times New Roman" w:eastAsia="KaiTi_GB2312" w:hAnsi="Times New Roman" w:cs="Times New Roman"/>
          <w:color w:val="0070C0"/>
          <w:sz w:val="28"/>
          <w:szCs w:val="28"/>
        </w:rPr>
      </w:pPr>
      <w:r w:rsidRPr="00AA3325">
        <w:rPr>
          <w:rFonts w:ascii="Times New Roman" w:eastAsia="KaiTi_GB2312" w:hAnsi="Times New Roman" w:cs="Times New Roman" w:hint="eastAsia"/>
          <w:b/>
          <w:color w:val="0070C0"/>
          <w:sz w:val="28"/>
          <w:szCs w:val="28"/>
        </w:rPr>
        <w:t>（一）</w:t>
      </w:r>
      <w:r w:rsidR="006C0A1C" w:rsidRPr="00AA3325">
        <w:rPr>
          <w:rFonts w:ascii="Times New Roman" w:eastAsia="KaiTi_GB2312" w:hAnsi="Times New Roman" w:cs="Times New Roman"/>
          <w:b/>
          <w:color w:val="0070C0"/>
          <w:sz w:val="28"/>
          <w:szCs w:val="28"/>
        </w:rPr>
        <w:t>立项依据与研究内容</w:t>
      </w:r>
      <w:r w:rsidR="006C0A1C" w:rsidRPr="00AA3325">
        <w:rPr>
          <w:rFonts w:ascii="Times New Roman" w:eastAsia="KaiTi_GB2312" w:hAnsi="Times New Roman" w:cs="Times New Roman"/>
          <w:color w:val="0070C0"/>
          <w:sz w:val="28"/>
          <w:szCs w:val="28"/>
        </w:rPr>
        <w:t>（</w:t>
      </w:r>
      <w:r w:rsidRPr="00AA3325">
        <w:rPr>
          <w:rFonts w:ascii="Times New Roman" w:eastAsia="KaiTi_GB2312" w:hAnsi="Times New Roman" w:cs="Times New Roman" w:hint="eastAsia"/>
          <w:color w:val="0070C0"/>
          <w:sz w:val="28"/>
          <w:szCs w:val="28"/>
        </w:rPr>
        <w:t>建议</w:t>
      </w:r>
      <w:r w:rsidRPr="00AA3325">
        <w:rPr>
          <w:rFonts w:ascii="Times New Roman" w:eastAsia="KaiTi_GB2312" w:hAnsi="Times New Roman" w:cs="Times New Roman" w:hint="eastAsia"/>
          <w:color w:val="0070C0"/>
          <w:sz w:val="28"/>
          <w:szCs w:val="28"/>
        </w:rPr>
        <w:t>8000</w:t>
      </w:r>
      <w:r w:rsidRPr="00AA3325">
        <w:rPr>
          <w:rFonts w:ascii="Times New Roman" w:eastAsia="KaiTi_GB2312" w:hAnsi="Times New Roman" w:cs="Times New Roman" w:hint="eastAsia"/>
          <w:color w:val="0070C0"/>
          <w:sz w:val="28"/>
          <w:szCs w:val="28"/>
        </w:rPr>
        <w:t>字以下</w:t>
      </w:r>
      <w:r w:rsidR="006C0A1C" w:rsidRPr="00AA3325">
        <w:rPr>
          <w:rFonts w:ascii="Times New Roman" w:eastAsia="KaiTi_GB2312" w:hAnsi="Times New Roman" w:cs="Times New Roman"/>
          <w:color w:val="0070C0"/>
          <w:sz w:val="28"/>
          <w:szCs w:val="28"/>
        </w:rPr>
        <w:t>）</w:t>
      </w:r>
    </w:p>
    <w:p w14:paraId="33B243FE" w14:textId="6696D557" w:rsidR="006C0A1C" w:rsidRPr="00AA3325" w:rsidRDefault="006C0A1C" w:rsidP="00895C2E">
      <w:pPr>
        <w:snapToGrid w:val="0"/>
        <w:spacing w:before="120" w:line="300" w:lineRule="auto"/>
        <w:rPr>
          <w:rFonts w:ascii="Times New Roman" w:eastAsia="KaiTi_GB2312" w:hAnsi="Times New Roman" w:cs="Times New Roman"/>
          <w:color w:val="0070C0"/>
          <w:sz w:val="28"/>
          <w:szCs w:val="28"/>
        </w:rPr>
      </w:pPr>
      <w:r w:rsidRPr="00AA3325">
        <w:rPr>
          <w:rFonts w:ascii="Times New Roman" w:eastAsia="KaiTi_GB2312" w:hAnsi="Times New Roman" w:cs="Times New Roman"/>
          <w:b/>
          <w:color w:val="0070C0"/>
          <w:sz w:val="28"/>
          <w:szCs w:val="28"/>
        </w:rPr>
        <w:t>1</w:t>
      </w:r>
      <w:r w:rsidR="0094006E">
        <w:rPr>
          <w:rFonts w:ascii="Times New Roman" w:eastAsia="KaiTi_GB2312" w:hAnsi="Times New Roman" w:cs="Times New Roman" w:hint="eastAsia"/>
          <w:b/>
          <w:color w:val="0070C0"/>
          <w:sz w:val="28"/>
          <w:szCs w:val="28"/>
        </w:rPr>
        <w:t xml:space="preserve">. </w:t>
      </w:r>
      <w:r w:rsidRPr="00AA3325">
        <w:rPr>
          <w:rFonts w:ascii="Times New Roman" w:eastAsia="KaiTi_GB2312" w:hAnsi="Times New Roman" w:cs="Times New Roman"/>
          <w:b/>
          <w:color w:val="0070C0"/>
          <w:sz w:val="28"/>
          <w:szCs w:val="28"/>
        </w:rPr>
        <w:t>项目的立项依据</w:t>
      </w:r>
      <w:r w:rsidRPr="00AA3325">
        <w:rPr>
          <w:rFonts w:ascii="Times New Roman" w:eastAsia="KaiTi_GB2312" w:hAnsi="Times New Roman" w:cs="Times New Roman"/>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14:paraId="58E74741" w14:textId="77777777" w:rsidR="002D4222" w:rsidRPr="00566FE4" w:rsidRDefault="002D4222" w:rsidP="00895C2E">
      <w:pPr>
        <w:spacing w:line="300" w:lineRule="auto"/>
        <w:rPr>
          <w:rFonts w:ascii="Times New Roman" w:hAnsi="Times New Roman" w:cs="Times New Roman"/>
        </w:rPr>
      </w:pPr>
    </w:p>
    <w:p w14:paraId="3BA57C9A" w14:textId="77777777" w:rsidR="002D4222" w:rsidRPr="00566FE4" w:rsidRDefault="006C0A1C" w:rsidP="00895C2E">
      <w:pPr>
        <w:spacing w:line="300" w:lineRule="auto"/>
        <w:rPr>
          <w:rFonts w:ascii="Times New Roman" w:hAnsi="Times New Roman" w:cs="Times New Roman"/>
          <w:b/>
          <w:sz w:val="24"/>
          <w:szCs w:val="24"/>
        </w:rPr>
      </w:pPr>
      <w:r w:rsidRPr="00566FE4">
        <w:rPr>
          <w:rFonts w:ascii="Times New Roman" w:hAnsi="Times New Roman" w:cs="Times New Roman"/>
          <w:b/>
          <w:sz w:val="24"/>
          <w:szCs w:val="24"/>
        </w:rPr>
        <w:t xml:space="preserve">1.1 </w:t>
      </w:r>
      <w:r w:rsidRPr="00566FE4">
        <w:rPr>
          <w:rFonts w:ascii="Times New Roman" w:hAnsi="Times New Roman" w:cs="Times New Roman"/>
          <w:b/>
          <w:sz w:val="24"/>
          <w:szCs w:val="24"/>
        </w:rPr>
        <w:t>研究意义</w:t>
      </w:r>
    </w:p>
    <w:p w14:paraId="56AA00AD" w14:textId="77777777" w:rsidR="002D4222" w:rsidRPr="00566FE4" w:rsidRDefault="002D4222" w:rsidP="00895C2E">
      <w:pPr>
        <w:spacing w:line="300" w:lineRule="auto"/>
        <w:rPr>
          <w:rFonts w:ascii="Times New Roman" w:hAnsi="Times New Roman" w:cs="Times New Roman"/>
        </w:rPr>
      </w:pPr>
    </w:p>
    <w:p w14:paraId="05D8084A" w14:textId="4B651F97" w:rsidR="00287672" w:rsidRDefault="00B54021" w:rsidP="0099651E">
      <w:pPr>
        <w:spacing w:line="300" w:lineRule="auto"/>
        <w:ind w:firstLineChars="200" w:firstLine="480"/>
        <w:rPr>
          <w:rFonts w:ascii="Times New Roman" w:hAnsi="Times New Roman" w:cs="Times New Roman"/>
          <w:sz w:val="24"/>
          <w:szCs w:val="24"/>
        </w:rPr>
      </w:pPr>
      <w:r w:rsidRPr="00AC62F3">
        <w:rPr>
          <w:rFonts w:ascii="Times New Roman" w:hAnsi="Times New Roman" w:cs="Times New Roman" w:hint="eastAsia"/>
          <w:sz w:val="24"/>
          <w:szCs w:val="24"/>
        </w:rPr>
        <w:t>夹卷过程（或夹卷）</w:t>
      </w:r>
      <w:r w:rsidR="00CD5A64" w:rsidRPr="00AC62F3">
        <w:rPr>
          <w:rFonts w:ascii="Times New Roman" w:hAnsi="Times New Roman" w:cs="Times New Roman" w:hint="eastAsia"/>
          <w:sz w:val="24"/>
          <w:szCs w:val="24"/>
        </w:rPr>
        <w:t>是</w:t>
      </w:r>
      <w:r w:rsidR="00E87B9A">
        <w:rPr>
          <w:rFonts w:ascii="Times New Roman" w:hAnsi="Times New Roman" w:cs="Times New Roman" w:hint="eastAsia"/>
          <w:sz w:val="24"/>
          <w:szCs w:val="24"/>
        </w:rPr>
        <w:t>指在</w:t>
      </w:r>
      <w:r w:rsidR="005B0403">
        <w:rPr>
          <w:rFonts w:ascii="Times New Roman" w:hAnsi="Times New Roman" w:cs="Times New Roman" w:hint="eastAsia"/>
          <w:sz w:val="24"/>
          <w:szCs w:val="24"/>
        </w:rPr>
        <w:t>上升热泡</w:t>
      </w:r>
      <w:r w:rsidR="00793327">
        <w:rPr>
          <w:rFonts w:ascii="Times New Roman" w:hAnsi="Times New Roman" w:cs="Times New Roman" w:hint="eastAsia"/>
          <w:sz w:val="24"/>
          <w:szCs w:val="24"/>
        </w:rPr>
        <w:t>影响</w:t>
      </w:r>
      <w:r w:rsidR="00E87B9A">
        <w:rPr>
          <w:rFonts w:ascii="Times New Roman" w:hAnsi="Times New Roman" w:cs="Times New Roman" w:hint="eastAsia"/>
          <w:sz w:val="24"/>
          <w:szCs w:val="24"/>
        </w:rPr>
        <w:t>下</w:t>
      </w:r>
      <w:r w:rsidR="00793327">
        <w:rPr>
          <w:rFonts w:ascii="Times New Roman" w:hAnsi="Times New Roman" w:cs="Times New Roman" w:hint="eastAsia"/>
          <w:sz w:val="24"/>
          <w:szCs w:val="24"/>
        </w:rPr>
        <w:t>，</w:t>
      </w:r>
      <w:r w:rsidR="00CD5A64" w:rsidRPr="00AC62F3">
        <w:rPr>
          <w:rFonts w:ascii="Times New Roman" w:hAnsi="Times New Roman" w:cs="Times New Roman" w:hint="eastAsia"/>
          <w:sz w:val="24"/>
          <w:szCs w:val="24"/>
        </w:rPr>
        <w:t>湍流</w:t>
      </w:r>
      <w:r w:rsidRPr="00AC62F3">
        <w:rPr>
          <w:rFonts w:ascii="Times New Roman" w:hAnsi="Times New Roman" w:cs="Times New Roman" w:hint="eastAsia"/>
          <w:sz w:val="24"/>
          <w:szCs w:val="24"/>
        </w:rPr>
        <w:t>混合边界层与自由大气之间</w:t>
      </w:r>
      <w:r w:rsidR="00D90F07">
        <w:rPr>
          <w:rFonts w:ascii="Times New Roman" w:hAnsi="Times New Roman" w:cs="Times New Roman" w:hint="eastAsia"/>
          <w:sz w:val="24"/>
          <w:szCs w:val="24"/>
        </w:rPr>
        <w:t>进行</w:t>
      </w:r>
      <w:r w:rsidR="00E87B9A">
        <w:rPr>
          <w:rFonts w:ascii="Times New Roman" w:hAnsi="Times New Roman" w:cs="Times New Roman" w:hint="eastAsia"/>
          <w:sz w:val="24"/>
          <w:szCs w:val="24"/>
        </w:rPr>
        <w:t>能量和物质交换的过程</w:t>
      </w:r>
      <w:r w:rsidR="00FD4F8A">
        <w:rPr>
          <w:rFonts w:ascii="Times New Roman" w:hAnsi="Times New Roman" w:cs="Times New Roman" w:hint="eastAsia"/>
          <w:sz w:val="24"/>
          <w:szCs w:val="24"/>
        </w:rPr>
        <w:t>(</w:t>
      </w:r>
      <w:r w:rsidR="00FD4F8A" w:rsidRPr="00FD4F8A">
        <w:rPr>
          <w:rFonts w:ascii="Times New Roman" w:hAnsi="Times New Roman" w:cs="Times New Roman"/>
          <w:sz w:val="24"/>
          <w:szCs w:val="24"/>
        </w:rPr>
        <w:t>Träumner</w:t>
      </w:r>
      <w:r w:rsidR="00FD4F8A">
        <w:rPr>
          <w:rFonts w:ascii="Times New Roman" w:hAnsi="Times New Roman" w:cs="Times New Roman" w:hint="eastAsia"/>
          <w:sz w:val="24"/>
          <w:szCs w:val="24"/>
        </w:rPr>
        <w:t xml:space="preserve"> et al., 2011)</w:t>
      </w:r>
      <w:r w:rsidR="00793327">
        <w:rPr>
          <w:rFonts w:ascii="Times New Roman" w:hAnsi="Times New Roman" w:cs="Times New Roman" w:hint="eastAsia"/>
          <w:sz w:val="24"/>
          <w:szCs w:val="24"/>
        </w:rPr>
        <w:t>。</w:t>
      </w:r>
      <w:r w:rsidR="00793327" w:rsidRPr="00AC62F3">
        <w:rPr>
          <w:rFonts w:ascii="Times New Roman" w:hAnsi="Times New Roman" w:cs="Times New Roman" w:hint="eastAsia"/>
          <w:sz w:val="24"/>
          <w:szCs w:val="24"/>
        </w:rPr>
        <w:t>夹卷</w:t>
      </w:r>
      <w:r w:rsidR="0034253F">
        <w:rPr>
          <w:rFonts w:ascii="Times New Roman" w:hAnsi="Times New Roman" w:cs="Times New Roman" w:hint="eastAsia"/>
          <w:sz w:val="24"/>
          <w:szCs w:val="24"/>
        </w:rPr>
        <w:t>，</w:t>
      </w:r>
      <w:r w:rsidR="00793327" w:rsidRPr="00AC62F3">
        <w:rPr>
          <w:rFonts w:ascii="Times New Roman" w:hAnsi="Times New Roman" w:cs="Times New Roman" w:hint="eastAsia"/>
          <w:sz w:val="24"/>
          <w:szCs w:val="24"/>
        </w:rPr>
        <w:t>是对流边界层发展的</w:t>
      </w:r>
      <w:r w:rsidR="00E43C7C" w:rsidRPr="00AC62F3">
        <w:rPr>
          <w:rFonts w:ascii="Times New Roman" w:hAnsi="Times New Roman" w:cs="Times New Roman" w:hint="eastAsia"/>
          <w:sz w:val="24"/>
          <w:szCs w:val="24"/>
        </w:rPr>
        <w:t>重要</w:t>
      </w:r>
      <w:r w:rsidR="00793327" w:rsidRPr="00AC62F3">
        <w:rPr>
          <w:rFonts w:ascii="Times New Roman" w:hAnsi="Times New Roman" w:cs="Times New Roman" w:hint="eastAsia"/>
          <w:sz w:val="24"/>
          <w:szCs w:val="24"/>
        </w:rPr>
        <w:t>驱动力</w:t>
      </w:r>
      <w:r w:rsidR="00E43C7C" w:rsidRPr="00AC62F3">
        <w:rPr>
          <w:rFonts w:ascii="Times New Roman" w:hAnsi="Times New Roman" w:cs="Times New Roman" w:hint="eastAsia"/>
          <w:sz w:val="24"/>
          <w:szCs w:val="24"/>
        </w:rPr>
        <w:t>之一</w:t>
      </w:r>
      <w:r w:rsidR="00704893">
        <w:rPr>
          <w:rFonts w:ascii="Times New Roman" w:hAnsi="Times New Roman" w:cs="Times New Roman" w:hint="eastAsia"/>
          <w:sz w:val="24"/>
          <w:szCs w:val="24"/>
        </w:rPr>
        <w:t>（鲁明之和周明煜</w:t>
      </w:r>
      <w:r w:rsidR="00821EA7">
        <w:rPr>
          <w:rFonts w:ascii="Times New Roman" w:hAnsi="Times New Roman" w:cs="Times New Roman" w:hint="eastAsia"/>
          <w:sz w:val="24"/>
          <w:szCs w:val="24"/>
        </w:rPr>
        <w:t xml:space="preserve">, </w:t>
      </w:r>
      <w:r w:rsidR="00704893">
        <w:rPr>
          <w:rFonts w:ascii="Times New Roman" w:hAnsi="Times New Roman" w:cs="Times New Roman" w:hint="eastAsia"/>
          <w:sz w:val="24"/>
          <w:szCs w:val="24"/>
        </w:rPr>
        <w:t>1988</w:t>
      </w:r>
      <w:r w:rsidR="00704893">
        <w:rPr>
          <w:rFonts w:ascii="Times New Roman" w:hAnsi="Times New Roman" w:cs="Times New Roman" w:hint="eastAsia"/>
          <w:sz w:val="24"/>
          <w:szCs w:val="24"/>
        </w:rPr>
        <w:t>）</w:t>
      </w:r>
      <w:r w:rsidR="00793327" w:rsidRPr="00AC62F3">
        <w:rPr>
          <w:rFonts w:ascii="Times New Roman" w:hAnsi="Times New Roman" w:cs="Times New Roman" w:hint="eastAsia"/>
          <w:sz w:val="24"/>
          <w:szCs w:val="24"/>
        </w:rPr>
        <w:t>；</w:t>
      </w:r>
      <w:r w:rsidR="00793327">
        <w:rPr>
          <w:rFonts w:ascii="Times New Roman" w:hAnsi="Times New Roman" w:cs="Times New Roman" w:hint="eastAsia"/>
          <w:sz w:val="24"/>
          <w:szCs w:val="24"/>
        </w:rPr>
        <w:t>是</w:t>
      </w:r>
      <w:r w:rsidR="00793327">
        <w:rPr>
          <w:rFonts w:ascii="Times New Roman" w:hAnsi="Times New Roman" w:cs="Times New Roman"/>
          <w:sz w:val="24"/>
          <w:szCs w:val="24"/>
        </w:rPr>
        <w:t>对流边界层</w:t>
      </w:r>
      <w:r w:rsidR="007345D0">
        <w:rPr>
          <w:rFonts w:ascii="Times New Roman" w:hAnsi="Times New Roman" w:cs="Times New Roman" w:hint="eastAsia"/>
          <w:sz w:val="24"/>
          <w:szCs w:val="24"/>
        </w:rPr>
        <w:t>和自由大气之间</w:t>
      </w:r>
      <w:r w:rsidR="007345D0">
        <w:rPr>
          <w:rFonts w:ascii="Times New Roman" w:hAnsi="Times New Roman" w:cs="Times New Roman"/>
          <w:sz w:val="24"/>
          <w:szCs w:val="24"/>
        </w:rPr>
        <w:t>能量</w:t>
      </w:r>
      <w:r w:rsidR="007345D0">
        <w:rPr>
          <w:rFonts w:ascii="Times New Roman" w:hAnsi="Times New Roman" w:cs="Times New Roman" w:hint="eastAsia"/>
          <w:sz w:val="24"/>
          <w:szCs w:val="24"/>
        </w:rPr>
        <w:t>和</w:t>
      </w:r>
      <w:r w:rsidR="00F21A2D" w:rsidRPr="00566FE4">
        <w:rPr>
          <w:rFonts w:ascii="Times New Roman" w:hAnsi="Times New Roman" w:cs="Times New Roman"/>
          <w:sz w:val="24"/>
          <w:szCs w:val="24"/>
        </w:rPr>
        <w:t>物质（如水汽</w:t>
      </w:r>
      <w:r w:rsidR="00F21A2D">
        <w:rPr>
          <w:rFonts w:ascii="Times New Roman" w:hAnsi="Times New Roman" w:cs="Times New Roman" w:hint="eastAsia"/>
          <w:sz w:val="24"/>
          <w:szCs w:val="24"/>
        </w:rPr>
        <w:t>、</w:t>
      </w:r>
      <w:r w:rsidR="00F21A2D" w:rsidRPr="00566FE4">
        <w:rPr>
          <w:rFonts w:ascii="Times New Roman" w:hAnsi="Times New Roman" w:cs="Times New Roman"/>
          <w:sz w:val="24"/>
          <w:szCs w:val="24"/>
        </w:rPr>
        <w:t>CO</w:t>
      </w:r>
      <w:r w:rsidR="00F21A2D" w:rsidRPr="0034295B">
        <w:rPr>
          <w:rFonts w:ascii="Times New Roman" w:hAnsi="Times New Roman" w:cs="Times New Roman"/>
          <w:sz w:val="24"/>
          <w:szCs w:val="24"/>
          <w:vertAlign w:val="subscript"/>
        </w:rPr>
        <w:t>2</w:t>
      </w:r>
      <w:r w:rsidR="00F21A2D">
        <w:rPr>
          <w:rFonts w:ascii="Times New Roman" w:hAnsi="Times New Roman" w:cs="Times New Roman" w:hint="eastAsia"/>
          <w:sz w:val="24"/>
          <w:szCs w:val="24"/>
        </w:rPr>
        <w:t>、</w:t>
      </w:r>
      <w:r w:rsidR="00F21A2D" w:rsidRPr="00566FE4">
        <w:rPr>
          <w:rFonts w:ascii="Times New Roman" w:hAnsi="Times New Roman" w:cs="Times New Roman"/>
          <w:sz w:val="24"/>
          <w:szCs w:val="24"/>
        </w:rPr>
        <w:t>臭氧</w:t>
      </w:r>
      <w:r w:rsidR="00F21A2D">
        <w:rPr>
          <w:rFonts w:ascii="Times New Roman" w:hAnsi="Times New Roman" w:cs="Times New Roman" w:hint="eastAsia"/>
          <w:sz w:val="24"/>
          <w:szCs w:val="24"/>
        </w:rPr>
        <w:t>、</w:t>
      </w:r>
      <w:r w:rsidR="00F21A2D" w:rsidRPr="00566FE4">
        <w:rPr>
          <w:rFonts w:ascii="Times New Roman" w:hAnsi="Times New Roman" w:cs="Times New Roman"/>
          <w:sz w:val="24"/>
          <w:szCs w:val="24"/>
        </w:rPr>
        <w:t>气溶胶等）交换的重要</w:t>
      </w:r>
      <w:r w:rsidR="00793327">
        <w:rPr>
          <w:rFonts w:ascii="Times New Roman" w:hAnsi="Times New Roman" w:cs="Times New Roman" w:hint="eastAsia"/>
          <w:sz w:val="24"/>
          <w:szCs w:val="24"/>
        </w:rPr>
        <w:t>机制</w:t>
      </w:r>
      <w:r w:rsidR="00F628FD">
        <w:rPr>
          <w:rFonts w:ascii="Times New Roman" w:hAnsi="Times New Roman" w:cs="Times New Roman" w:hint="eastAsia"/>
          <w:sz w:val="24"/>
          <w:szCs w:val="24"/>
        </w:rPr>
        <w:t>（</w:t>
      </w:r>
      <w:r w:rsidR="00684F32">
        <w:rPr>
          <w:rFonts w:ascii="Times New Roman" w:hAnsi="Times New Roman" w:cs="Times New Roman" w:hint="eastAsia"/>
          <w:sz w:val="24"/>
          <w:szCs w:val="24"/>
        </w:rPr>
        <w:t xml:space="preserve">Stull, 1988; </w:t>
      </w:r>
      <w:r w:rsidR="004D7DC9" w:rsidRPr="00566FE4">
        <w:rPr>
          <w:rFonts w:ascii="Times New Roman" w:hAnsi="Times New Roman" w:cs="Times New Roman"/>
          <w:sz w:val="24"/>
          <w:szCs w:val="24"/>
        </w:rPr>
        <w:t>孙鉴泞</w:t>
      </w:r>
      <w:r w:rsidR="003544A4">
        <w:rPr>
          <w:rFonts w:ascii="Times New Roman" w:hAnsi="Times New Roman" w:cs="Times New Roman" w:hint="eastAsia"/>
          <w:sz w:val="24"/>
          <w:szCs w:val="24"/>
        </w:rPr>
        <w:t xml:space="preserve">, </w:t>
      </w:r>
      <w:r w:rsidR="004D7DC9" w:rsidRPr="00566FE4">
        <w:rPr>
          <w:rFonts w:ascii="Times New Roman" w:hAnsi="Times New Roman" w:cs="Times New Roman"/>
          <w:sz w:val="24"/>
          <w:szCs w:val="24"/>
        </w:rPr>
        <w:t>2005</w:t>
      </w:r>
      <w:r w:rsidR="00A20E58">
        <w:rPr>
          <w:rFonts w:ascii="Times New Roman" w:hAnsi="Times New Roman" w:cs="Times New Roman"/>
          <w:sz w:val="24"/>
          <w:szCs w:val="24"/>
        </w:rPr>
        <w:t>; Liu et al.</w:t>
      </w:r>
      <w:r w:rsidR="00684F32">
        <w:rPr>
          <w:rFonts w:ascii="Times New Roman" w:hAnsi="Times New Roman" w:cs="Times New Roman" w:hint="eastAsia"/>
          <w:sz w:val="24"/>
          <w:szCs w:val="24"/>
        </w:rPr>
        <w:t>,</w:t>
      </w:r>
      <w:r w:rsidR="00A20E58">
        <w:rPr>
          <w:rFonts w:ascii="Times New Roman" w:hAnsi="Times New Roman" w:cs="Times New Roman"/>
          <w:sz w:val="24"/>
          <w:szCs w:val="24"/>
        </w:rPr>
        <w:t xml:space="preserve"> 2018</w:t>
      </w:r>
      <w:r w:rsidR="00F628FD">
        <w:rPr>
          <w:rFonts w:ascii="Times New Roman" w:hAnsi="Times New Roman" w:cs="Times New Roman" w:hint="eastAsia"/>
          <w:sz w:val="24"/>
          <w:szCs w:val="24"/>
        </w:rPr>
        <w:t>）</w:t>
      </w:r>
      <w:r w:rsidR="00935889">
        <w:rPr>
          <w:rFonts w:ascii="Times New Roman" w:hAnsi="Times New Roman" w:cs="Times New Roman" w:hint="eastAsia"/>
          <w:sz w:val="24"/>
          <w:szCs w:val="24"/>
        </w:rPr>
        <w:t>；</w:t>
      </w:r>
      <w:r w:rsidR="00F21A2D" w:rsidRPr="00566FE4">
        <w:rPr>
          <w:rFonts w:ascii="Times New Roman" w:hAnsi="Times New Roman" w:cs="Times New Roman"/>
          <w:sz w:val="24"/>
          <w:szCs w:val="24"/>
        </w:rPr>
        <w:t>对边界层</w:t>
      </w:r>
      <w:r w:rsidR="0086070F">
        <w:rPr>
          <w:rFonts w:ascii="Times New Roman" w:hAnsi="Times New Roman" w:cs="Times New Roman" w:hint="eastAsia"/>
          <w:sz w:val="24"/>
          <w:szCs w:val="24"/>
        </w:rPr>
        <w:t>内</w:t>
      </w:r>
      <w:r w:rsidR="00F21A2D" w:rsidRPr="00566FE4">
        <w:rPr>
          <w:rFonts w:ascii="Times New Roman" w:hAnsi="Times New Roman" w:cs="Times New Roman"/>
          <w:sz w:val="24"/>
          <w:szCs w:val="24"/>
        </w:rPr>
        <w:t>的温度、水汽、污染物</w:t>
      </w:r>
      <w:r w:rsidR="0034253F">
        <w:rPr>
          <w:rFonts w:ascii="Times New Roman" w:hAnsi="Times New Roman" w:cs="Times New Roman" w:hint="eastAsia"/>
          <w:sz w:val="24"/>
          <w:szCs w:val="24"/>
        </w:rPr>
        <w:t>浓度</w:t>
      </w:r>
      <w:r w:rsidR="00F21A2D" w:rsidRPr="00566FE4">
        <w:rPr>
          <w:rFonts w:ascii="Times New Roman" w:hAnsi="Times New Roman" w:cs="Times New Roman" w:hint="eastAsia"/>
          <w:sz w:val="24"/>
          <w:szCs w:val="24"/>
        </w:rPr>
        <w:t>等</w:t>
      </w:r>
      <w:r w:rsidR="00F21A2D">
        <w:rPr>
          <w:rFonts w:ascii="Times New Roman" w:hAnsi="Times New Roman" w:cs="Times New Roman" w:hint="eastAsia"/>
          <w:sz w:val="24"/>
          <w:szCs w:val="24"/>
        </w:rPr>
        <w:t>的垂直</w:t>
      </w:r>
      <w:r w:rsidR="00F21A2D" w:rsidRPr="00566FE4">
        <w:rPr>
          <w:rFonts w:ascii="Times New Roman" w:hAnsi="Times New Roman" w:cs="Times New Roman"/>
          <w:sz w:val="24"/>
          <w:szCs w:val="24"/>
        </w:rPr>
        <w:t>分布</w:t>
      </w:r>
      <w:r w:rsidR="007345D0">
        <w:rPr>
          <w:rFonts w:ascii="Times New Roman" w:hAnsi="Times New Roman" w:cs="Times New Roman" w:hint="eastAsia"/>
          <w:sz w:val="24"/>
          <w:szCs w:val="24"/>
        </w:rPr>
        <w:t>起着</w:t>
      </w:r>
      <w:r w:rsidR="00F21A2D" w:rsidRPr="00566FE4">
        <w:rPr>
          <w:rFonts w:ascii="Times New Roman" w:hAnsi="Times New Roman" w:cs="Times New Roman"/>
          <w:sz w:val="24"/>
          <w:szCs w:val="24"/>
        </w:rPr>
        <w:t>重要</w:t>
      </w:r>
      <w:r w:rsidR="007345D0">
        <w:rPr>
          <w:rFonts w:ascii="Times New Roman" w:hAnsi="Times New Roman" w:cs="Times New Roman" w:hint="eastAsia"/>
          <w:sz w:val="24"/>
          <w:szCs w:val="24"/>
        </w:rPr>
        <w:t>作用</w:t>
      </w:r>
      <w:r w:rsidR="00F21A2D">
        <w:rPr>
          <w:rFonts w:ascii="Times New Roman" w:hAnsi="Times New Roman" w:cs="Times New Roman" w:hint="eastAsia"/>
          <w:sz w:val="24"/>
          <w:szCs w:val="24"/>
        </w:rPr>
        <w:t>（</w:t>
      </w:r>
      <w:r w:rsidR="00F628FD">
        <w:rPr>
          <w:rFonts w:ascii="Times New Roman" w:hAnsi="Times New Roman" w:cs="Times New Roman"/>
          <w:sz w:val="24"/>
          <w:szCs w:val="24"/>
        </w:rPr>
        <w:t>Betts and Ball, 1994; Huang et al., 2011</w:t>
      </w:r>
      <w:r w:rsidR="00F21A2D">
        <w:rPr>
          <w:rFonts w:ascii="Times New Roman" w:hAnsi="Times New Roman" w:cs="Times New Roman" w:hint="eastAsia"/>
          <w:sz w:val="24"/>
          <w:szCs w:val="24"/>
        </w:rPr>
        <w:t>）</w:t>
      </w:r>
      <w:r w:rsidR="00935889">
        <w:rPr>
          <w:rFonts w:ascii="Times New Roman" w:hAnsi="Times New Roman" w:cs="Times New Roman" w:hint="eastAsia"/>
          <w:sz w:val="24"/>
          <w:szCs w:val="24"/>
        </w:rPr>
        <w:t>。</w:t>
      </w:r>
      <w:r w:rsidR="0099651E">
        <w:rPr>
          <w:rFonts w:ascii="Times New Roman" w:hAnsi="Times New Roman" w:cs="Times New Roman" w:hint="eastAsia"/>
          <w:sz w:val="24"/>
          <w:szCs w:val="24"/>
        </w:rPr>
        <w:t>由于</w:t>
      </w:r>
      <w:r w:rsidR="00B5650F">
        <w:rPr>
          <w:rFonts w:ascii="Times New Roman" w:hAnsi="Times New Roman" w:cs="Times New Roman" w:hint="eastAsia"/>
          <w:sz w:val="24"/>
          <w:szCs w:val="24"/>
        </w:rPr>
        <w:t>形成</w:t>
      </w:r>
      <w:r w:rsidR="00287672">
        <w:rPr>
          <w:rFonts w:ascii="Times New Roman" w:hAnsi="Times New Roman" w:cs="Times New Roman" w:hint="eastAsia"/>
          <w:sz w:val="24"/>
          <w:szCs w:val="24"/>
        </w:rPr>
        <w:t>机理</w:t>
      </w:r>
      <w:r w:rsidR="00213DA2">
        <w:rPr>
          <w:rFonts w:ascii="Times New Roman" w:hAnsi="Times New Roman" w:cs="Times New Roman" w:hint="eastAsia"/>
          <w:sz w:val="24"/>
          <w:szCs w:val="24"/>
        </w:rPr>
        <w:t>复杂，影响因子众</w:t>
      </w:r>
      <w:r w:rsidR="0099651E">
        <w:rPr>
          <w:rFonts w:ascii="Times New Roman" w:hAnsi="Times New Roman" w:cs="Times New Roman" w:hint="eastAsia"/>
          <w:sz w:val="24"/>
          <w:szCs w:val="24"/>
        </w:rPr>
        <w:t>多，加上观测资料匮乏，</w:t>
      </w:r>
      <w:r w:rsidR="00D25F07">
        <w:rPr>
          <w:rFonts w:ascii="Times New Roman" w:hAnsi="Times New Roman" w:cs="Times New Roman" w:hint="eastAsia"/>
          <w:sz w:val="24"/>
          <w:szCs w:val="24"/>
        </w:rPr>
        <w:t>夹卷</w:t>
      </w:r>
      <w:r w:rsidR="00533EAB">
        <w:rPr>
          <w:rFonts w:ascii="Times New Roman" w:hAnsi="Times New Roman" w:cs="Times New Roman" w:hint="eastAsia"/>
          <w:sz w:val="24"/>
          <w:szCs w:val="24"/>
        </w:rPr>
        <w:t>参数化处理</w:t>
      </w:r>
      <w:r w:rsidR="0099651E">
        <w:rPr>
          <w:rFonts w:ascii="Times New Roman" w:hAnsi="Times New Roman" w:cs="Times New Roman" w:hint="eastAsia"/>
          <w:sz w:val="24"/>
          <w:szCs w:val="24"/>
        </w:rPr>
        <w:t>存在很大的不确定性。</w:t>
      </w:r>
      <w:r w:rsidR="00CD5A64" w:rsidRPr="00155EC4">
        <w:rPr>
          <w:rFonts w:ascii="Times New Roman" w:hAnsi="Times New Roman" w:cs="Times New Roman" w:hint="eastAsia"/>
          <w:b/>
          <w:sz w:val="24"/>
          <w:szCs w:val="24"/>
        </w:rPr>
        <w:t>准确</w:t>
      </w:r>
      <w:r w:rsidR="00533EAB" w:rsidRPr="00155EC4">
        <w:rPr>
          <w:rFonts w:ascii="Times New Roman" w:hAnsi="Times New Roman" w:cs="Times New Roman" w:hint="eastAsia"/>
          <w:b/>
          <w:sz w:val="24"/>
          <w:szCs w:val="24"/>
        </w:rPr>
        <w:t>描述</w:t>
      </w:r>
      <w:r w:rsidR="00287672" w:rsidRPr="00155EC4">
        <w:rPr>
          <w:rFonts w:ascii="Times New Roman" w:hAnsi="Times New Roman" w:cs="Times New Roman" w:hint="eastAsia"/>
          <w:b/>
          <w:sz w:val="24"/>
          <w:szCs w:val="24"/>
        </w:rPr>
        <w:t>夹卷</w:t>
      </w:r>
      <w:r w:rsidR="00EE5E35">
        <w:rPr>
          <w:rFonts w:ascii="Times New Roman" w:hAnsi="Times New Roman" w:cs="Times New Roman" w:hint="eastAsia"/>
          <w:b/>
          <w:sz w:val="24"/>
          <w:szCs w:val="24"/>
        </w:rPr>
        <w:t>过程</w:t>
      </w:r>
      <w:r w:rsidR="00287672" w:rsidRPr="00155EC4">
        <w:rPr>
          <w:rFonts w:ascii="Times New Roman" w:hAnsi="Times New Roman" w:cs="Times New Roman" w:hint="eastAsia"/>
          <w:b/>
          <w:sz w:val="24"/>
          <w:szCs w:val="24"/>
        </w:rPr>
        <w:t>一直是大气边界层研究最</w:t>
      </w:r>
      <w:r w:rsidR="00EE5E35">
        <w:rPr>
          <w:rFonts w:ascii="Times New Roman" w:hAnsi="Times New Roman" w:cs="Times New Roman" w:hint="eastAsia"/>
          <w:b/>
          <w:sz w:val="24"/>
          <w:szCs w:val="24"/>
        </w:rPr>
        <w:t>具</w:t>
      </w:r>
      <w:r w:rsidR="00287672" w:rsidRPr="00155EC4">
        <w:rPr>
          <w:rFonts w:ascii="Times New Roman" w:hAnsi="Times New Roman" w:cs="Times New Roman" w:hint="eastAsia"/>
          <w:b/>
          <w:sz w:val="24"/>
          <w:szCs w:val="24"/>
        </w:rPr>
        <w:t>挑战性课题</w:t>
      </w:r>
      <w:r w:rsidR="00EE5E35">
        <w:rPr>
          <w:rFonts w:ascii="Times New Roman" w:hAnsi="Times New Roman" w:cs="Times New Roman" w:hint="eastAsia"/>
          <w:b/>
          <w:sz w:val="24"/>
          <w:szCs w:val="24"/>
        </w:rPr>
        <w:t>之一</w:t>
      </w:r>
      <w:r w:rsidR="00287672">
        <w:rPr>
          <w:rFonts w:ascii="Times New Roman" w:hAnsi="Times New Roman" w:cs="Times New Roman" w:hint="eastAsia"/>
          <w:sz w:val="24"/>
          <w:szCs w:val="24"/>
        </w:rPr>
        <w:t>(Moeng et al.</w:t>
      </w:r>
      <w:r w:rsidR="00940E40">
        <w:rPr>
          <w:rFonts w:ascii="Times New Roman" w:hAnsi="Times New Roman" w:cs="Times New Roman" w:hint="eastAsia"/>
          <w:sz w:val="24"/>
          <w:szCs w:val="24"/>
        </w:rPr>
        <w:t>,</w:t>
      </w:r>
      <w:r w:rsidR="00287672">
        <w:rPr>
          <w:rFonts w:ascii="Times New Roman" w:hAnsi="Times New Roman" w:cs="Times New Roman"/>
          <w:sz w:val="24"/>
          <w:szCs w:val="24"/>
        </w:rPr>
        <w:t xml:space="preserve"> 1999)</w:t>
      </w:r>
      <w:r w:rsidR="00287672">
        <w:rPr>
          <w:rFonts w:ascii="Times New Roman" w:hAnsi="Times New Roman" w:cs="Times New Roman" w:hint="eastAsia"/>
          <w:sz w:val="24"/>
          <w:szCs w:val="24"/>
        </w:rPr>
        <w:t>。</w:t>
      </w:r>
    </w:p>
    <w:p w14:paraId="3481E1D8" w14:textId="77777777" w:rsidR="00940E40" w:rsidRDefault="00940E40" w:rsidP="0099651E">
      <w:pPr>
        <w:spacing w:line="300" w:lineRule="auto"/>
        <w:ind w:firstLineChars="200" w:firstLine="480"/>
        <w:rPr>
          <w:rFonts w:ascii="Times New Roman" w:hAnsi="Times New Roman" w:cs="Times New Roman"/>
          <w:sz w:val="24"/>
          <w:szCs w:val="24"/>
        </w:rPr>
      </w:pPr>
    </w:p>
    <w:p w14:paraId="325E5979" w14:textId="3510771D" w:rsidR="00CD5A64" w:rsidRDefault="003C13E1" w:rsidP="00155EC4">
      <w:pPr>
        <w:spacing w:line="30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准确</w:t>
      </w:r>
      <w:r w:rsidR="00692BE7">
        <w:rPr>
          <w:rFonts w:ascii="Times New Roman" w:hAnsi="Times New Roman" w:cs="Times New Roman" w:hint="eastAsia"/>
          <w:b/>
          <w:sz w:val="24"/>
          <w:szCs w:val="24"/>
        </w:rPr>
        <w:t>描述</w:t>
      </w:r>
      <w:r w:rsidR="00EE5E35" w:rsidRPr="00155EC4">
        <w:rPr>
          <w:rFonts w:ascii="Times New Roman" w:hAnsi="Times New Roman" w:cs="Times New Roman" w:hint="eastAsia"/>
          <w:b/>
          <w:sz w:val="24"/>
          <w:szCs w:val="24"/>
        </w:rPr>
        <w:t>夹卷</w:t>
      </w:r>
      <w:r w:rsidR="00692BE7">
        <w:rPr>
          <w:rFonts w:ascii="Times New Roman" w:hAnsi="Times New Roman" w:cs="Times New Roman" w:hint="eastAsia"/>
          <w:b/>
          <w:sz w:val="24"/>
          <w:szCs w:val="24"/>
        </w:rPr>
        <w:t>过程有利于</w:t>
      </w:r>
      <w:r w:rsidR="00EE5E35" w:rsidRPr="00155EC4">
        <w:rPr>
          <w:rFonts w:ascii="Times New Roman" w:hAnsi="Times New Roman" w:cs="Times New Roman" w:hint="eastAsia"/>
          <w:b/>
          <w:sz w:val="24"/>
          <w:szCs w:val="24"/>
        </w:rPr>
        <w:t>改进</w:t>
      </w:r>
      <w:r w:rsidR="0009593F" w:rsidRPr="00155EC4">
        <w:rPr>
          <w:rFonts w:ascii="Times New Roman" w:hAnsi="Times New Roman" w:cs="Times New Roman" w:hint="eastAsia"/>
          <w:b/>
          <w:sz w:val="24"/>
          <w:szCs w:val="24"/>
        </w:rPr>
        <w:t>边界层参数化方案</w:t>
      </w:r>
      <w:r w:rsidR="00692BE7">
        <w:rPr>
          <w:rFonts w:ascii="Times New Roman" w:hAnsi="Times New Roman" w:cs="Times New Roman" w:hint="eastAsia"/>
          <w:b/>
          <w:sz w:val="24"/>
          <w:szCs w:val="24"/>
        </w:rPr>
        <w:t>。</w:t>
      </w:r>
      <w:r w:rsidR="00692BE7" w:rsidRPr="00692BE7">
        <w:rPr>
          <w:rFonts w:ascii="Times New Roman" w:hAnsi="Times New Roman" w:cs="Times New Roman" w:hint="eastAsia"/>
          <w:sz w:val="24"/>
          <w:szCs w:val="24"/>
        </w:rPr>
        <w:t>夹卷</w:t>
      </w:r>
      <w:r w:rsidR="00692BE7">
        <w:rPr>
          <w:rFonts w:ascii="Times New Roman" w:hAnsi="Times New Roman" w:cs="Times New Roman" w:hint="eastAsia"/>
          <w:sz w:val="24"/>
          <w:szCs w:val="24"/>
        </w:rPr>
        <w:t>区</w:t>
      </w:r>
      <w:r w:rsidR="00692BE7" w:rsidRPr="00566FE4">
        <w:rPr>
          <w:rFonts w:ascii="Times New Roman" w:hAnsi="Times New Roman" w:cs="Times New Roman"/>
          <w:sz w:val="24"/>
          <w:szCs w:val="24"/>
        </w:rPr>
        <w:t>垂直尺度小，</w:t>
      </w:r>
      <w:r w:rsidR="00A20E58" w:rsidRPr="000305E2">
        <w:rPr>
          <w:rFonts w:ascii="Times New Roman" w:hAnsi="Times New Roman" w:cs="Times New Roman" w:hint="eastAsia"/>
          <w:sz w:val="24"/>
          <w:szCs w:val="24"/>
        </w:rPr>
        <w:t>中尺度和大尺度</w:t>
      </w:r>
      <w:r w:rsidR="004A1B06">
        <w:rPr>
          <w:rFonts w:ascii="Times New Roman" w:hAnsi="Times New Roman" w:cs="Times New Roman" w:hint="eastAsia"/>
          <w:sz w:val="24"/>
          <w:szCs w:val="24"/>
        </w:rPr>
        <w:t>数值</w:t>
      </w:r>
      <w:r w:rsidR="00692BE7" w:rsidRPr="00566FE4">
        <w:rPr>
          <w:rFonts w:ascii="Times New Roman" w:hAnsi="Times New Roman" w:cs="Times New Roman"/>
          <w:sz w:val="24"/>
          <w:szCs w:val="24"/>
        </w:rPr>
        <w:t>模式</w:t>
      </w:r>
      <w:r w:rsidR="00077171">
        <w:rPr>
          <w:rFonts w:ascii="Times New Roman" w:hAnsi="Times New Roman" w:cs="Times New Roman" w:hint="eastAsia"/>
          <w:sz w:val="24"/>
          <w:szCs w:val="24"/>
        </w:rPr>
        <w:t>无</w:t>
      </w:r>
      <w:r w:rsidR="00692BE7">
        <w:rPr>
          <w:rFonts w:ascii="Times New Roman" w:hAnsi="Times New Roman" w:cs="Times New Roman" w:hint="eastAsia"/>
          <w:sz w:val="24"/>
          <w:szCs w:val="24"/>
        </w:rPr>
        <w:t>法</w:t>
      </w:r>
      <w:r w:rsidR="004A1B06">
        <w:rPr>
          <w:rFonts w:ascii="Times New Roman" w:hAnsi="Times New Roman" w:cs="Times New Roman" w:hint="eastAsia"/>
          <w:sz w:val="24"/>
          <w:szCs w:val="24"/>
        </w:rPr>
        <w:t>显式</w:t>
      </w:r>
      <w:r w:rsidR="00692BE7">
        <w:rPr>
          <w:rFonts w:ascii="Times New Roman" w:hAnsi="Times New Roman" w:cs="Times New Roman" w:hint="eastAsia"/>
          <w:sz w:val="24"/>
          <w:szCs w:val="24"/>
        </w:rPr>
        <w:t>求解</w:t>
      </w:r>
      <w:r w:rsidR="00692BE7" w:rsidRPr="00566FE4">
        <w:rPr>
          <w:rFonts w:ascii="Times New Roman" w:hAnsi="Times New Roman" w:cs="Times New Roman"/>
          <w:sz w:val="24"/>
          <w:szCs w:val="24"/>
        </w:rPr>
        <w:t>夹卷过程</w:t>
      </w:r>
      <w:r w:rsidR="00692BE7">
        <w:rPr>
          <w:rFonts w:ascii="Times New Roman" w:hAnsi="Times New Roman" w:cs="Times New Roman" w:hint="eastAsia"/>
          <w:sz w:val="24"/>
          <w:szCs w:val="24"/>
        </w:rPr>
        <w:t>，</w:t>
      </w:r>
      <w:r w:rsidR="00531232">
        <w:rPr>
          <w:rFonts w:ascii="Times New Roman" w:hAnsi="Times New Roman" w:cs="Times New Roman" w:hint="eastAsia"/>
          <w:sz w:val="24"/>
          <w:szCs w:val="24"/>
        </w:rPr>
        <w:t>需</w:t>
      </w:r>
      <w:r w:rsidR="00CF35DD">
        <w:rPr>
          <w:rFonts w:ascii="Times New Roman" w:hAnsi="Times New Roman" w:cs="Times New Roman" w:hint="eastAsia"/>
          <w:sz w:val="24"/>
          <w:szCs w:val="24"/>
        </w:rPr>
        <w:t>作</w:t>
      </w:r>
      <w:r w:rsidR="004A1B06">
        <w:rPr>
          <w:rFonts w:ascii="Times New Roman" w:hAnsi="Times New Roman" w:cs="Times New Roman" w:hint="eastAsia"/>
          <w:sz w:val="24"/>
          <w:szCs w:val="24"/>
        </w:rPr>
        <w:t>适当的</w:t>
      </w:r>
      <w:r w:rsidR="00692BE7" w:rsidRPr="00566FE4">
        <w:rPr>
          <w:rFonts w:ascii="Times New Roman" w:hAnsi="Times New Roman" w:cs="Times New Roman"/>
          <w:sz w:val="24"/>
          <w:szCs w:val="24"/>
        </w:rPr>
        <w:t>参数化</w:t>
      </w:r>
      <w:r w:rsidR="00692BE7">
        <w:rPr>
          <w:rFonts w:ascii="Times New Roman" w:hAnsi="Times New Roman" w:cs="Times New Roman" w:hint="eastAsia"/>
          <w:sz w:val="24"/>
          <w:szCs w:val="24"/>
        </w:rPr>
        <w:t>处理。</w:t>
      </w:r>
      <w:r w:rsidR="00531232">
        <w:rPr>
          <w:rFonts w:ascii="Times New Roman" w:hAnsi="Times New Roman" w:cs="Times New Roman" w:hint="eastAsia"/>
          <w:sz w:val="24"/>
          <w:szCs w:val="24"/>
        </w:rPr>
        <w:t>描述夹卷</w:t>
      </w:r>
      <w:r w:rsidR="0009593F">
        <w:rPr>
          <w:rFonts w:ascii="Times New Roman" w:hAnsi="Times New Roman" w:cs="Times New Roman" w:hint="eastAsia"/>
          <w:sz w:val="24"/>
          <w:szCs w:val="24"/>
        </w:rPr>
        <w:t>的</w:t>
      </w:r>
      <w:r w:rsidR="00531232">
        <w:rPr>
          <w:rFonts w:ascii="Times New Roman" w:hAnsi="Times New Roman" w:cs="Times New Roman" w:hint="eastAsia"/>
          <w:sz w:val="24"/>
          <w:szCs w:val="24"/>
        </w:rPr>
        <w:t>最常用</w:t>
      </w:r>
      <w:r w:rsidR="0009593F">
        <w:rPr>
          <w:rFonts w:ascii="Times New Roman" w:hAnsi="Times New Roman" w:cs="Times New Roman" w:hint="eastAsia"/>
          <w:sz w:val="24"/>
          <w:szCs w:val="24"/>
        </w:rPr>
        <w:t>三个参数</w:t>
      </w:r>
      <w:r w:rsidR="004A1B06">
        <w:rPr>
          <w:rFonts w:ascii="Times New Roman" w:hAnsi="Times New Roman" w:cs="Times New Roman" w:hint="eastAsia"/>
          <w:sz w:val="24"/>
          <w:szCs w:val="24"/>
        </w:rPr>
        <w:t>包括</w:t>
      </w:r>
      <w:r w:rsidR="0009593F">
        <w:rPr>
          <w:rFonts w:ascii="Times New Roman" w:hAnsi="Times New Roman" w:cs="Times New Roman" w:hint="eastAsia"/>
          <w:sz w:val="24"/>
          <w:szCs w:val="24"/>
        </w:rPr>
        <w:t>：</w:t>
      </w:r>
      <w:r w:rsidR="00EE5E35">
        <w:rPr>
          <w:rFonts w:ascii="Times New Roman" w:hAnsi="Times New Roman" w:cs="Times New Roman" w:hint="eastAsia"/>
          <w:sz w:val="24"/>
          <w:szCs w:val="24"/>
        </w:rPr>
        <w:t>夹卷速度（或夹卷率）、夹卷通量比和夹</w:t>
      </w:r>
      <w:r w:rsidR="005C4561">
        <w:rPr>
          <w:rFonts w:ascii="Times New Roman" w:hAnsi="Times New Roman" w:cs="Times New Roman" w:hint="eastAsia"/>
          <w:sz w:val="24"/>
          <w:szCs w:val="24"/>
        </w:rPr>
        <w:t>卷层厚度。夹卷速度是指夹卷区内夹卷热通量与位温跃变值间的比值</w:t>
      </w:r>
      <w:r w:rsidR="001537C6">
        <w:rPr>
          <w:rFonts w:ascii="Times New Roman" w:hAnsi="Times New Roman" w:cs="Times New Roman" w:hint="eastAsia"/>
          <w:sz w:val="24"/>
          <w:szCs w:val="24"/>
        </w:rPr>
        <w:t>。</w:t>
      </w:r>
      <w:r w:rsidR="00DB7C15">
        <w:rPr>
          <w:rFonts w:ascii="Times New Roman" w:hAnsi="Times New Roman" w:cs="Times New Roman" w:hint="eastAsia"/>
          <w:sz w:val="24"/>
          <w:szCs w:val="24"/>
        </w:rPr>
        <w:t>不考虑大尺度下沉速度时</w:t>
      </w:r>
      <w:r w:rsidR="00966A22">
        <w:rPr>
          <w:rFonts w:ascii="Times New Roman" w:hAnsi="Times New Roman" w:cs="Times New Roman" w:hint="eastAsia"/>
          <w:sz w:val="24"/>
          <w:szCs w:val="24"/>
        </w:rPr>
        <w:t>，</w:t>
      </w:r>
      <w:r w:rsidR="00DB7C15">
        <w:rPr>
          <w:rFonts w:ascii="Times New Roman" w:hAnsi="Times New Roman" w:cs="Times New Roman" w:hint="eastAsia"/>
          <w:sz w:val="24"/>
          <w:szCs w:val="24"/>
        </w:rPr>
        <w:t>该值</w:t>
      </w:r>
      <w:r w:rsidR="00EE5E35">
        <w:rPr>
          <w:rFonts w:ascii="Times New Roman" w:hAnsi="Times New Roman" w:cs="Times New Roman" w:hint="eastAsia"/>
          <w:sz w:val="24"/>
          <w:szCs w:val="24"/>
        </w:rPr>
        <w:t>等于边界层高度随时间的变化率。</w:t>
      </w:r>
      <w:r w:rsidR="005B0403">
        <w:rPr>
          <w:rFonts w:ascii="Times New Roman" w:hAnsi="Times New Roman" w:cs="Times New Roman" w:hint="eastAsia"/>
          <w:sz w:val="24"/>
          <w:szCs w:val="24"/>
        </w:rPr>
        <w:t>夹卷速度</w:t>
      </w:r>
      <w:r w:rsidR="00966A22">
        <w:rPr>
          <w:rFonts w:ascii="Times New Roman" w:hAnsi="Times New Roman" w:cs="Times New Roman" w:hint="eastAsia"/>
          <w:sz w:val="24"/>
          <w:szCs w:val="24"/>
        </w:rPr>
        <w:t>的确定</w:t>
      </w:r>
      <w:r w:rsidR="00C8779E">
        <w:rPr>
          <w:rFonts w:ascii="Times New Roman" w:hAnsi="Times New Roman" w:cs="Times New Roman" w:hint="eastAsia"/>
          <w:sz w:val="24"/>
          <w:szCs w:val="24"/>
        </w:rPr>
        <w:t>是</w:t>
      </w:r>
      <w:r w:rsidR="00DB7C15">
        <w:rPr>
          <w:rFonts w:ascii="Times New Roman" w:hAnsi="Times New Roman" w:cs="Times New Roman" w:hint="eastAsia"/>
          <w:sz w:val="24"/>
          <w:szCs w:val="24"/>
        </w:rPr>
        <w:t>边界层</w:t>
      </w:r>
      <w:r w:rsidR="005B0403">
        <w:rPr>
          <w:rFonts w:ascii="Times New Roman" w:hAnsi="Times New Roman" w:cs="Times New Roman" w:hint="eastAsia"/>
          <w:sz w:val="24"/>
          <w:szCs w:val="24"/>
        </w:rPr>
        <w:t>模式中</w:t>
      </w:r>
      <w:r w:rsidR="00DB7C15">
        <w:rPr>
          <w:rFonts w:ascii="Times New Roman" w:hAnsi="Times New Roman" w:cs="Times New Roman" w:hint="eastAsia"/>
          <w:sz w:val="24"/>
          <w:szCs w:val="24"/>
        </w:rPr>
        <w:t>方程</w:t>
      </w:r>
      <w:r w:rsidR="005B0403">
        <w:rPr>
          <w:rFonts w:ascii="Times New Roman" w:hAnsi="Times New Roman" w:cs="Times New Roman" w:hint="eastAsia"/>
          <w:sz w:val="24"/>
          <w:szCs w:val="24"/>
        </w:rPr>
        <w:t>求解</w:t>
      </w:r>
      <w:r w:rsidR="00DB7C15">
        <w:rPr>
          <w:rFonts w:ascii="Times New Roman" w:hAnsi="Times New Roman" w:cs="Times New Roman" w:hint="eastAsia"/>
          <w:sz w:val="24"/>
          <w:szCs w:val="24"/>
        </w:rPr>
        <w:t>闭合</w:t>
      </w:r>
      <w:r w:rsidR="0084370E">
        <w:rPr>
          <w:rFonts w:ascii="Times New Roman" w:hAnsi="Times New Roman" w:cs="Times New Roman" w:hint="eastAsia"/>
          <w:sz w:val="24"/>
          <w:szCs w:val="24"/>
        </w:rPr>
        <w:t>问题</w:t>
      </w:r>
      <w:r w:rsidR="00C8779E">
        <w:rPr>
          <w:rFonts w:ascii="Times New Roman" w:hAnsi="Times New Roman" w:cs="Times New Roman" w:hint="eastAsia"/>
          <w:sz w:val="24"/>
          <w:szCs w:val="24"/>
        </w:rPr>
        <w:t>的关键和难点</w:t>
      </w:r>
      <w:r w:rsidR="00EE5E35">
        <w:rPr>
          <w:rFonts w:ascii="Times New Roman" w:hAnsi="Times New Roman" w:cs="Times New Roman" w:hint="eastAsia"/>
          <w:sz w:val="24"/>
          <w:szCs w:val="24"/>
        </w:rPr>
        <w:t>（</w:t>
      </w:r>
      <w:r w:rsidR="00EE5E35" w:rsidRPr="008A0766">
        <w:rPr>
          <w:rFonts w:ascii="Times New Roman" w:hAnsi="Times New Roman" w:cs="Times New Roman"/>
          <w:sz w:val="24"/>
          <w:szCs w:val="24"/>
        </w:rPr>
        <w:t>Stage and Businger</w:t>
      </w:r>
      <w:r w:rsidR="00EE5E35">
        <w:rPr>
          <w:rFonts w:ascii="Times New Roman" w:hAnsi="Times New Roman" w:cs="Times New Roman" w:hint="eastAsia"/>
          <w:sz w:val="24"/>
          <w:szCs w:val="24"/>
        </w:rPr>
        <w:t>,</w:t>
      </w:r>
      <w:r w:rsidR="00EE5E35" w:rsidRPr="008A0766">
        <w:rPr>
          <w:rFonts w:ascii="Times New Roman" w:hAnsi="Times New Roman" w:cs="Times New Roman"/>
          <w:sz w:val="24"/>
          <w:szCs w:val="24"/>
        </w:rPr>
        <w:t xml:space="preserve"> 1981; Moeng, 1987; Moeng</w:t>
      </w:r>
      <w:r w:rsidR="00EE5E35">
        <w:rPr>
          <w:rFonts w:ascii="Times New Roman" w:hAnsi="Times New Roman" w:cs="Times New Roman" w:hint="eastAsia"/>
          <w:sz w:val="24"/>
          <w:szCs w:val="24"/>
        </w:rPr>
        <w:t xml:space="preserve"> et al.,</w:t>
      </w:r>
      <w:r w:rsidR="00EE5E35" w:rsidRPr="008A0766">
        <w:rPr>
          <w:rFonts w:ascii="Times New Roman" w:hAnsi="Times New Roman" w:cs="Times New Roman"/>
          <w:sz w:val="24"/>
          <w:szCs w:val="24"/>
        </w:rPr>
        <w:t xml:space="preserve"> 1999</w:t>
      </w:r>
      <w:r w:rsidR="00EE5E35">
        <w:rPr>
          <w:rFonts w:ascii="Times New Roman" w:hAnsi="Times New Roman" w:cs="Times New Roman" w:hint="eastAsia"/>
          <w:sz w:val="24"/>
          <w:szCs w:val="24"/>
        </w:rPr>
        <w:t>）</w:t>
      </w:r>
      <w:r w:rsidR="001954B0">
        <w:rPr>
          <w:rFonts w:ascii="Times New Roman" w:hAnsi="Times New Roman" w:cs="Times New Roman" w:hint="eastAsia"/>
          <w:sz w:val="24"/>
          <w:szCs w:val="24"/>
        </w:rPr>
        <w:t>，</w:t>
      </w:r>
      <w:r w:rsidR="00966A22">
        <w:rPr>
          <w:rFonts w:ascii="Times New Roman" w:hAnsi="Times New Roman" w:cs="Times New Roman" w:hint="eastAsia"/>
          <w:sz w:val="24"/>
          <w:szCs w:val="24"/>
        </w:rPr>
        <w:t>参数化处理时</w:t>
      </w:r>
      <w:r w:rsidR="009E42CD">
        <w:rPr>
          <w:rFonts w:ascii="Times New Roman" w:hAnsi="Times New Roman" w:cs="Times New Roman" w:hint="eastAsia"/>
          <w:sz w:val="24"/>
          <w:szCs w:val="24"/>
        </w:rPr>
        <w:t>通常取为理查德森数</w:t>
      </w:r>
      <w:r w:rsidR="009E42CD">
        <w:rPr>
          <w:rFonts w:ascii="Times New Roman" w:hAnsi="Times New Roman" w:cs="Times New Roman" w:hint="eastAsia"/>
          <w:sz w:val="24"/>
          <w:szCs w:val="24"/>
        </w:rPr>
        <w:t>(Ri</w:t>
      </w:r>
      <w:r w:rsidR="009E42CD">
        <w:rPr>
          <w:rFonts w:ascii="Times New Roman" w:hAnsi="Times New Roman" w:cs="Times New Roman"/>
          <w:sz w:val="24"/>
          <w:szCs w:val="24"/>
        </w:rPr>
        <w:t xml:space="preserve">chardson, </w:t>
      </w:r>
      <w:r w:rsidR="009E42CD" w:rsidRPr="00BF6139">
        <w:rPr>
          <w:rFonts w:ascii="Times New Roman" w:hAnsi="Times New Roman" w:cs="Times New Roman"/>
          <w:i/>
          <w:sz w:val="24"/>
          <w:szCs w:val="24"/>
        </w:rPr>
        <w:t>Ri</w:t>
      </w:r>
      <w:r w:rsidR="009E42CD">
        <w:rPr>
          <w:rFonts w:ascii="Times New Roman" w:hAnsi="Times New Roman" w:cs="Times New Roman"/>
          <w:sz w:val="24"/>
          <w:szCs w:val="24"/>
        </w:rPr>
        <w:t>)</w:t>
      </w:r>
      <w:r w:rsidR="009E42CD">
        <w:rPr>
          <w:rFonts w:ascii="Times New Roman" w:hAnsi="Times New Roman" w:cs="Times New Roman" w:hint="eastAsia"/>
          <w:sz w:val="24"/>
          <w:szCs w:val="24"/>
        </w:rPr>
        <w:t>的函数。</w:t>
      </w:r>
      <w:r w:rsidR="00AA21C1" w:rsidRPr="00566FE4">
        <w:rPr>
          <w:rFonts w:ascii="Times New Roman" w:hAnsi="Times New Roman" w:cs="Times New Roman"/>
          <w:sz w:val="24"/>
          <w:szCs w:val="24"/>
        </w:rPr>
        <w:t>夹卷通量比</w:t>
      </w:r>
      <w:r w:rsidR="009E42CD">
        <w:rPr>
          <w:rFonts w:ascii="Times New Roman" w:hAnsi="Times New Roman" w:cs="Times New Roman"/>
          <w:sz w:val="24"/>
          <w:szCs w:val="24"/>
        </w:rPr>
        <w:t>，</w:t>
      </w:r>
      <w:r w:rsidR="009E42CD">
        <w:rPr>
          <w:rFonts w:ascii="Times New Roman" w:hAnsi="Times New Roman" w:cs="Times New Roman" w:hint="eastAsia"/>
          <w:sz w:val="24"/>
          <w:szCs w:val="24"/>
        </w:rPr>
        <w:t>即</w:t>
      </w:r>
      <w:r w:rsidR="00AA21C1" w:rsidRPr="00566FE4">
        <w:rPr>
          <w:rFonts w:ascii="Times New Roman" w:hAnsi="Times New Roman" w:cs="Times New Roman"/>
          <w:sz w:val="24"/>
          <w:szCs w:val="24"/>
        </w:rPr>
        <w:t>夹卷热通量与地表热通量的比值</w:t>
      </w:r>
      <w:r w:rsidR="009E42CD">
        <w:rPr>
          <w:rFonts w:ascii="Times New Roman" w:hAnsi="Times New Roman" w:cs="Times New Roman"/>
          <w:sz w:val="24"/>
          <w:szCs w:val="24"/>
        </w:rPr>
        <w:t>，</w:t>
      </w:r>
      <w:r w:rsidR="0084370E">
        <w:rPr>
          <w:rFonts w:ascii="Times New Roman" w:hAnsi="Times New Roman" w:cs="Times New Roman"/>
          <w:sz w:val="24"/>
          <w:szCs w:val="24"/>
        </w:rPr>
        <w:t>是</w:t>
      </w:r>
      <w:r w:rsidR="00A20E58">
        <w:rPr>
          <w:rFonts w:ascii="Times New Roman" w:hAnsi="Times New Roman" w:cs="Times New Roman"/>
          <w:sz w:val="24"/>
          <w:szCs w:val="24"/>
        </w:rPr>
        <w:t>数值预报模式</w:t>
      </w:r>
      <w:r w:rsidR="004D7F33">
        <w:rPr>
          <w:rFonts w:ascii="Times New Roman" w:hAnsi="Times New Roman" w:cs="Times New Roman" w:hint="eastAsia"/>
          <w:sz w:val="24"/>
          <w:szCs w:val="24"/>
        </w:rPr>
        <w:t>边界层</w:t>
      </w:r>
      <w:r w:rsidR="00F635C1">
        <w:rPr>
          <w:rFonts w:ascii="Times New Roman" w:hAnsi="Times New Roman" w:cs="Times New Roman" w:hint="eastAsia"/>
          <w:sz w:val="24"/>
          <w:szCs w:val="24"/>
        </w:rPr>
        <w:t>参数化方案</w:t>
      </w:r>
      <w:r w:rsidR="000264E5">
        <w:rPr>
          <w:rFonts w:ascii="Times New Roman" w:hAnsi="Times New Roman" w:cs="Times New Roman" w:hint="eastAsia"/>
          <w:sz w:val="24"/>
          <w:szCs w:val="24"/>
        </w:rPr>
        <w:t>的</w:t>
      </w:r>
      <w:r w:rsidR="00AA21C1" w:rsidRPr="00566FE4">
        <w:rPr>
          <w:rFonts w:ascii="Times New Roman" w:hAnsi="Times New Roman" w:cs="Times New Roman"/>
          <w:sz w:val="24"/>
          <w:szCs w:val="24"/>
        </w:rPr>
        <w:t>一个重要参数。</w:t>
      </w:r>
      <w:r w:rsidR="008F03AC">
        <w:rPr>
          <w:rFonts w:ascii="Times New Roman" w:hAnsi="Times New Roman" w:cs="Times New Roman" w:hint="eastAsia"/>
          <w:sz w:val="24"/>
          <w:szCs w:val="24"/>
        </w:rPr>
        <w:t>比如</w:t>
      </w:r>
      <w:r w:rsidR="00B80BEE">
        <w:rPr>
          <w:rFonts w:ascii="Times New Roman" w:hAnsi="Times New Roman" w:cs="Times New Roman" w:hint="eastAsia"/>
          <w:sz w:val="24"/>
          <w:szCs w:val="24"/>
        </w:rPr>
        <w:t>，</w:t>
      </w:r>
      <w:r w:rsidR="008F03AC">
        <w:rPr>
          <w:rFonts w:ascii="Times New Roman" w:hAnsi="Times New Roman" w:cs="Times New Roman" w:hint="eastAsia"/>
          <w:sz w:val="24"/>
          <w:szCs w:val="24"/>
        </w:rPr>
        <w:t>Y</w:t>
      </w:r>
      <w:r w:rsidR="008F03AC">
        <w:rPr>
          <w:rFonts w:ascii="Times New Roman" w:hAnsi="Times New Roman" w:cs="Times New Roman"/>
          <w:sz w:val="24"/>
          <w:szCs w:val="24"/>
        </w:rPr>
        <w:t>SU</w:t>
      </w:r>
      <w:r w:rsidR="00225BF2">
        <w:rPr>
          <w:rFonts w:ascii="Times New Roman" w:hAnsi="Times New Roman" w:cs="Times New Roman" w:hint="eastAsia"/>
          <w:sz w:val="24"/>
          <w:szCs w:val="24"/>
        </w:rPr>
        <w:t>（</w:t>
      </w:r>
      <w:r w:rsidR="00225BF2" w:rsidRPr="000066EC">
        <w:rPr>
          <w:rFonts w:ascii="Times New Roman" w:hAnsi="Times New Roman" w:cs="Times New Roman"/>
          <w:sz w:val="24"/>
          <w:szCs w:val="24"/>
        </w:rPr>
        <w:t>Yonsei University</w:t>
      </w:r>
      <w:r w:rsidR="00225BF2">
        <w:rPr>
          <w:rFonts w:ascii="Times New Roman" w:hAnsi="Times New Roman" w:cs="Times New Roman" w:hint="eastAsia"/>
          <w:sz w:val="24"/>
          <w:szCs w:val="24"/>
        </w:rPr>
        <w:t>）</w:t>
      </w:r>
      <w:r w:rsidR="008F03AC">
        <w:rPr>
          <w:rFonts w:ascii="Times New Roman" w:hAnsi="Times New Roman" w:cs="Times New Roman" w:hint="eastAsia"/>
          <w:sz w:val="24"/>
          <w:szCs w:val="24"/>
        </w:rPr>
        <w:t>边界层参数化方案是</w:t>
      </w:r>
      <w:r w:rsidR="00B80BEE">
        <w:rPr>
          <w:rFonts w:ascii="Times New Roman" w:hAnsi="Times New Roman" w:cs="Times New Roman" w:hint="eastAsia"/>
          <w:sz w:val="24"/>
          <w:szCs w:val="24"/>
        </w:rPr>
        <w:t>在</w:t>
      </w:r>
      <w:r w:rsidR="00C8779E">
        <w:rPr>
          <w:rFonts w:ascii="Times New Roman" w:hAnsi="Times New Roman" w:cs="Times New Roman" w:hint="eastAsia"/>
          <w:sz w:val="24"/>
          <w:szCs w:val="24"/>
        </w:rPr>
        <w:t>中尺度天气研究和预报模式</w:t>
      </w:r>
      <w:r w:rsidR="00C8779E">
        <w:rPr>
          <w:rFonts w:ascii="Times New Roman" w:hAnsi="Times New Roman" w:cs="Times New Roman" w:hint="eastAsia"/>
          <w:sz w:val="24"/>
          <w:szCs w:val="24"/>
        </w:rPr>
        <w:t>WRF</w:t>
      </w:r>
      <w:r w:rsidR="00225BF2">
        <w:rPr>
          <w:rFonts w:ascii="Times New Roman" w:hAnsi="Times New Roman" w:cs="Times New Roman" w:hint="eastAsia"/>
          <w:sz w:val="24"/>
          <w:szCs w:val="24"/>
        </w:rPr>
        <w:t>（</w:t>
      </w:r>
      <w:r w:rsidR="00225BF2" w:rsidRPr="000066EC">
        <w:rPr>
          <w:rFonts w:ascii="Times New Roman" w:hAnsi="Times New Roman" w:cs="Times New Roman"/>
          <w:sz w:val="24"/>
          <w:szCs w:val="24"/>
        </w:rPr>
        <w:t xml:space="preserve">Weather Research </w:t>
      </w:r>
      <w:r w:rsidR="00111123">
        <w:rPr>
          <w:rFonts w:ascii="Times New Roman" w:hAnsi="Times New Roman" w:cs="Times New Roman" w:hint="eastAsia"/>
          <w:sz w:val="24"/>
          <w:szCs w:val="24"/>
        </w:rPr>
        <w:t xml:space="preserve">and </w:t>
      </w:r>
      <w:r w:rsidR="00225BF2" w:rsidRPr="000066EC">
        <w:rPr>
          <w:rFonts w:ascii="Times New Roman" w:hAnsi="Times New Roman" w:cs="Times New Roman"/>
          <w:sz w:val="24"/>
          <w:szCs w:val="24"/>
        </w:rPr>
        <w:t>Forecast model</w:t>
      </w:r>
      <w:r w:rsidR="00225BF2">
        <w:rPr>
          <w:rFonts w:ascii="Times New Roman" w:hAnsi="Times New Roman" w:cs="Times New Roman" w:hint="eastAsia"/>
          <w:sz w:val="24"/>
          <w:szCs w:val="24"/>
        </w:rPr>
        <w:t>）</w:t>
      </w:r>
      <w:r w:rsidR="00C8779E">
        <w:rPr>
          <w:rFonts w:ascii="Times New Roman" w:hAnsi="Times New Roman" w:cs="Times New Roman" w:hint="eastAsia"/>
          <w:sz w:val="24"/>
          <w:szCs w:val="24"/>
        </w:rPr>
        <w:t>应用</w:t>
      </w:r>
      <w:r w:rsidR="008F03AC">
        <w:rPr>
          <w:rFonts w:ascii="Times New Roman" w:hAnsi="Times New Roman" w:cs="Times New Roman" w:hint="eastAsia"/>
          <w:sz w:val="24"/>
          <w:szCs w:val="24"/>
        </w:rPr>
        <w:t>最为广泛</w:t>
      </w:r>
      <w:r w:rsidR="00B80BEE">
        <w:rPr>
          <w:rFonts w:ascii="Times New Roman" w:hAnsi="Times New Roman" w:cs="Times New Roman" w:hint="eastAsia"/>
          <w:sz w:val="24"/>
          <w:szCs w:val="24"/>
        </w:rPr>
        <w:t>的</w:t>
      </w:r>
      <w:r w:rsidR="005B0403">
        <w:rPr>
          <w:rFonts w:ascii="Times New Roman" w:hAnsi="Times New Roman" w:cs="Times New Roman" w:hint="eastAsia"/>
          <w:sz w:val="24"/>
          <w:szCs w:val="24"/>
        </w:rPr>
        <w:t>一种</w:t>
      </w:r>
      <w:r w:rsidR="008F03AC">
        <w:rPr>
          <w:rFonts w:ascii="Times New Roman" w:hAnsi="Times New Roman" w:cs="Times New Roman" w:hint="eastAsia"/>
          <w:sz w:val="24"/>
          <w:szCs w:val="24"/>
        </w:rPr>
        <w:t>。</w:t>
      </w:r>
      <w:r w:rsidR="004A1B06">
        <w:rPr>
          <w:rFonts w:ascii="Times New Roman" w:hAnsi="Times New Roman" w:cs="Times New Roman" w:hint="eastAsia"/>
          <w:sz w:val="24"/>
          <w:szCs w:val="24"/>
        </w:rPr>
        <w:t>在该参数化方案中，</w:t>
      </w:r>
      <w:r w:rsidR="00BB4849">
        <w:rPr>
          <w:rFonts w:ascii="Times New Roman" w:hAnsi="Times New Roman" w:cs="Times New Roman" w:hint="eastAsia"/>
          <w:sz w:val="24"/>
          <w:szCs w:val="24"/>
        </w:rPr>
        <w:t>夹卷通量比取为常值（</w:t>
      </w:r>
      <w:r w:rsidR="00BB4849">
        <w:rPr>
          <w:rFonts w:ascii="Times New Roman" w:hAnsi="Times New Roman" w:cs="Times New Roman" w:hint="eastAsia"/>
          <w:sz w:val="24"/>
          <w:szCs w:val="24"/>
        </w:rPr>
        <w:t>0.15</w:t>
      </w:r>
      <w:r w:rsidR="00A20E58">
        <w:rPr>
          <w:rFonts w:ascii="Times New Roman" w:hAnsi="Times New Roman" w:cs="Times New Roman" w:hint="eastAsia"/>
          <w:sz w:val="24"/>
          <w:szCs w:val="24"/>
        </w:rPr>
        <w:t>），</w:t>
      </w:r>
      <w:r w:rsidR="001954B0">
        <w:rPr>
          <w:rFonts w:ascii="Times New Roman" w:hAnsi="Times New Roman" w:cs="Times New Roman" w:hint="eastAsia"/>
          <w:sz w:val="24"/>
          <w:szCs w:val="24"/>
        </w:rPr>
        <w:t>并</w:t>
      </w:r>
      <w:r w:rsidR="004F4790" w:rsidRPr="00A20E58">
        <w:rPr>
          <w:rFonts w:ascii="Times New Roman" w:hAnsi="Times New Roman" w:cs="Times New Roman" w:hint="eastAsia"/>
          <w:sz w:val="24"/>
          <w:szCs w:val="24"/>
        </w:rPr>
        <w:t>通过</w:t>
      </w:r>
      <w:r w:rsidR="008F03AC" w:rsidRPr="00A20E58">
        <w:rPr>
          <w:rFonts w:ascii="Times New Roman" w:hAnsi="Times New Roman" w:cs="Times New Roman" w:hint="eastAsia"/>
          <w:sz w:val="24"/>
          <w:szCs w:val="24"/>
        </w:rPr>
        <w:t>对</w:t>
      </w:r>
      <w:r w:rsidR="004F4790" w:rsidRPr="00A20E58">
        <w:rPr>
          <w:rFonts w:ascii="Times New Roman" w:hAnsi="Times New Roman" w:cs="Times New Roman" w:hint="eastAsia"/>
          <w:color w:val="000000" w:themeColor="text1"/>
          <w:sz w:val="24"/>
          <w:szCs w:val="24"/>
        </w:rPr>
        <w:t>夹卷过程</w:t>
      </w:r>
      <w:r w:rsidR="008F03AC" w:rsidRPr="00A20E58">
        <w:rPr>
          <w:rFonts w:ascii="Times New Roman" w:hAnsi="Times New Roman" w:cs="Times New Roman" w:hint="eastAsia"/>
          <w:color w:val="000000" w:themeColor="text1"/>
          <w:sz w:val="24"/>
          <w:szCs w:val="24"/>
        </w:rPr>
        <w:t>显式处理</w:t>
      </w:r>
      <w:r w:rsidR="004F4790">
        <w:rPr>
          <w:rFonts w:ascii="Times New Roman" w:hAnsi="Times New Roman" w:cs="Times New Roman" w:hint="eastAsia"/>
          <w:sz w:val="24"/>
          <w:szCs w:val="24"/>
        </w:rPr>
        <w:t>，</w:t>
      </w:r>
      <w:r w:rsidR="001B01E5">
        <w:rPr>
          <w:rFonts w:ascii="Times New Roman" w:hAnsi="Times New Roman" w:cs="Times New Roman" w:hint="eastAsia"/>
          <w:sz w:val="24"/>
          <w:szCs w:val="24"/>
        </w:rPr>
        <w:t>加强</w:t>
      </w:r>
      <w:r w:rsidR="00BB4849">
        <w:rPr>
          <w:rFonts w:ascii="Times New Roman" w:hAnsi="Times New Roman" w:cs="Times New Roman" w:hint="eastAsia"/>
          <w:sz w:val="24"/>
          <w:szCs w:val="24"/>
        </w:rPr>
        <w:t>热</w:t>
      </w:r>
      <w:r w:rsidR="004F4790">
        <w:rPr>
          <w:rFonts w:ascii="Times New Roman" w:hAnsi="Times New Roman" w:cs="Times New Roman" w:hint="eastAsia"/>
          <w:sz w:val="24"/>
          <w:szCs w:val="24"/>
        </w:rPr>
        <w:t>自由对流的边界层</w:t>
      </w:r>
      <w:r w:rsidR="00C1268F">
        <w:rPr>
          <w:rFonts w:ascii="Times New Roman" w:hAnsi="Times New Roman" w:cs="Times New Roman" w:hint="eastAsia"/>
          <w:sz w:val="24"/>
          <w:szCs w:val="24"/>
        </w:rPr>
        <w:t>内混合</w:t>
      </w:r>
      <w:r w:rsidR="001B01E5">
        <w:rPr>
          <w:rFonts w:ascii="Times New Roman" w:hAnsi="Times New Roman" w:cs="Times New Roman" w:hint="eastAsia"/>
          <w:sz w:val="24"/>
          <w:szCs w:val="24"/>
        </w:rPr>
        <w:t>并减弱</w:t>
      </w:r>
      <w:r w:rsidR="00C1268F">
        <w:rPr>
          <w:rFonts w:ascii="Times New Roman" w:hAnsi="Times New Roman" w:cs="Times New Roman" w:hint="eastAsia"/>
          <w:sz w:val="24"/>
          <w:szCs w:val="24"/>
        </w:rPr>
        <w:t>机械对流边界层</w:t>
      </w:r>
      <w:r w:rsidR="003E4CFB">
        <w:rPr>
          <w:rFonts w:ascii="Times New Roman" w:hAnsi="Times New Roman" w:cs="Times New Roman" w:hint="eastAsia"/>
          <w:sz w:val="24"/>
          <w:szCs w:val="24"/>
        </w:rPr>
        <w:t>内</w:t>
      </w:r>
      <w:r w:rsidR="00B80BEE">
        <w:rPr>
          <w:rFonts w:ascii="Times New Roman" w:hAnsi="Times New Roman" w:cs="Times New Roman" w:hint="eastAsia"/>
          <w:sz w:val="24"/>
          <w:szCs w:val="24"/>
        </w:rPr>
        <w:t>的</w:t>
      </w:r>
      <w:r w:rsidR="00C1268F">
        <w:rPr>
          <w:rFonts w:ascii="Times New Roman" w:hAnsi="Times New Roman" w:cs="Times New Roman" w:hint="eastAsia"/>
          <w:sz w:val="24"/>
          <w:szCs w:val="24"/>
        </w:rPr>
        <w:t>混合</w:t>
      </w:r>
      <w:r w:rsidR="001B01E5">
        <w:rPr>
          <w:rFonts w:ascii="Times New Roman" w:hAnsi="Times New Roman" w:cs="Times New Roman" w:hint="eastAsia"/>
          <w:sz w:val="24"/>
          <w:szCs w:val="24"/>
        </w:rPr>
        <w:t>，</w:t>
      </w:r>
      <w:r w:rsidR="00B733AC">
        <w:rPr>
          <w:rFonts w:ascii="Times New Roman" w:hAnsi="Times New Roman" w:cs="Times New Roman" w:hint="eastAsia"/>
          <w:sz w:val="24"/>
          <w:szCs w:val="24"/>
        </w:rPr>
        <w:t>解决了</w:t>
      </w:r>
      <w:r w:rsidR="00FA6810">
        <w:rPr>
          <w:rFonts w:ascii="Times New Roman" w:hAnsi="Times New Roman" w:cs="Times New Roman" w:hint="eastAsia"/>
          <w:sz w:val="24"/>
          <w:szCs w:val="24"/>
        </w:rPr>
        <w:t>边界层参数化方案中存在的</w:t>
      </w:r>
      <w:r w:rsidR="00B733AC">
        <w:rPr>
          <w:rFonts w:ascii="Times New Roman" w:hAnsi="Times New Roman" w:cs="Times New Roman" w:hint="eastAsia"/>
          <w:sz w:val="24"/>
          <w:szCs w:val="24"/>
        </w:rPr>
        <w:t>强风条件下混合过度</w:t>
      </w:r>
      <w:r w:rsidR="006C3CC0">
        <w:rPr>
          <w:rFonts w:ascii="Times New Roman" w:hAnsi="Times New Roman" w:cs="Times New Roman" w:hint="eastAsia"/>
          <w:sz w:val="24"/>
          <w:szCs w:val="24"/>
        </w:rPr>
        <w:t>以及边界层</w:t>
      </w:r>
      <w:r w:rsidR="00FA6810">
        <w:rPr>
          <w:rFonts w:ascii="Times New Roman" w:hAnsi="Times New Roman" w:cs="Times New Roman" w:hint="eastAsia"/>
          <w:sz w:val="24"/>
          <w:szCs w:val="24"/>
        </w:rPr>
        <w:t>增长</w:t>
      </w:r>
      <w:r w:rsidR="006C3CC0">
        <w:rPr>
          <w:rFonts w:ascii="Times New Roman" w:hAnsi="Times New Roman" w:cs="Times New Roman" w:hint="eastAsia"/>
          <w:sz w:val="24"/>
          <w:szCs w:val="24"/>
        </w:rPr>
        <w:t>过快</w:t>
      </w:r>
      <w:r w:rsidR="00B733AC">
        <w:rPr>
          <w:rFonts w:ascii="Times New Roman" w:hAnsi="Times New Roman" w:cs="Times New Roman" w:hint="eastAsia"/>
          <w:sz w:val="24"/>
          <w:szCs w:val="24"/>
        </w:rPr>
        <w:t>的</w:t>
      </w:r>
      <w:r w:rsidR="003E4CFB">
        <w:rPr>
          <w:rFonts w:ascii="Times New Roman" w:hAnsi="Times New Roman" w:cs="Times New Roman" w:hint="eastAsia"/>
          <w:sz w:val="24"/>
          <w:szCs w:val="24"/>
        </w:rPr>
        <w:t>难点</w:t>
      </w:r>
      <w:r w:rsidR="00FA6810">
        <w:rPr>
          <w:rFonts w:ascii="Times New Roman" w:hAnsi="Times New Roman" w:cs="Times New Roman" w:hint="eastAsia"/>
          <w:sz w:val="24"/>
          <w:szCs w:val="24"/>
        </w:rPr>
        <w:t>问题</w:t>
      </w:r>
      <w:r w:rsidR="002952E6">
        <w:rPr>
          <w:rFonts w:ascii="Times New Roman" w:hAnsi="Times New Roman" w:cs="Times New Roman" w:hint="eastAsia"/>
          <w:sz w:val="24"/>
          <w:szCs w:val="24"/>
        </w:rPr>
        <w:t>，极大地改进了边界层过程模拟</w:t>
      </w:r>
      <w:r w:rsidR="00213DA2">
        <w:rPr>
          <w:rFonts w:ascii="Times New Roman" w:hAnsi="Times New Roman" w:cs="Times New Roman" w:hint="eastAsia"/>
          <w:sz w:val="24"/>
          <w:szCs w:val="24"/>
        </w:rPr>
        <w:t>(Hong et al.</w:t>
      </w:r>
      <w:r w:rsidR="00213DA2">
        <w:rPr>
          <w:rFonts w:ascii="Times New Roman" w:hAnsi="Times New Roman" w:cs="Times New Roman"/>
          <w:sz w:val="24"/>
          <w:szCs w:val="24"/>
        </w:rPr>
        <w:t xml:space="preserve"> 2006)</w:t>
      </w:r>
      <w:r w:rsidR="00B733AC">
        <w:rPr>
          <w:rFonts w:ascii="Times New Roman" w:hAnsi="Times New Roman" w:cs="Times New Roman" w:hint="eastAsia"/>
          <w:sz w:val="24"/>
          <w:szCs w:val="24"/>
        </w:rPr>
        <w:t>。</w:t>
      </w:r>
      <w:r w:rsidR="00D51D4B" w:rsidRPr="00FE34C9">
        <w:rPr>
          <w:rFonts w:ascii="Times New Roman" w:hAnsi="Times New Roman" w:cs="Times New Roman" w:hint="eastAsia"/>
          <w:b/>
          <w:sz w:val="24"/>
          <w:szCs w:val="24"/>
        </w:rPr>
        <w:t>但是，</w:t>
      </w:r>
      <w:r w:rsidR="001954B0" w:rsidRPr="00FE34C9">
        <w:rPr>
          <w:rFonts w:hint="eastAsia"/>
          <w:b/>
          <w:sz w:val="24"/>
          <w:szCs w:val="24"/>
        </w:rPr>
        <w:t>目前</w:t>
      </w:r>
      <w:r w:rsidR="00721A63" w:rsidRPr="00FE34C9">
        <w:rPr>
          <w:rFonts w:ascii="Times New Roman" w:hAnsi="Times New Roman" w:cs="Times New Roman" w:hint="eastAsia"/>
          <w:b/>
          <w:sz w:val="24"/>
          <w:szCs w:val="24"/>
        </w:rPr>
        <w:t>夹卷研究大都局限于无灰霾污染</w:t>
      </w:r>
      <w:r w:rsidR="00D9175B" w:rsidRPr="00FE34C9">
        <w:rPr>
          <w:rFonts w:ascii="Times New Roman" w:hAnsi="Times New Roman" w:cs="Times New Roman" w:hint="eastAsia"/>
          <w:b/>
          <w:sz w:val="24"/>
          <w:szCs w:val="24"/>
        </w:rPr>
        <w:t>或气溶胶浓度较低的边界层</w:t>
      </w:r>
      <w:r w:rsidR="00A20E58" w:rsidRPr="00FE34C9">
        <w:rPr>
          <w:rFonts w:ascii="Times New Roman" w:hAnsi="Times New Roman" w:cs="Times New Roman" w:hint="eastAsia"/>
          <w:b/>
          <w:sz w:val="24"/>
          <w:szCs w:val="24"/>
        </w:rPr>
        <w:t>。</w:t>
      </w:r>
      <w:r w:rsidR="00D51D4B" w:rsidRPr="00FE34C9">
        <w:rPr>
          <w:rFonts w:ascii="Times New Roman" w:hAnsi="Times New Roman" w:cs="Times New Roman" w:hint="eastAsia"/>
          <w:b/>
          <w:sz w:val="24"/>
          <w:szCs w:val="24"/>
        </w:rPr>
        <w:t>一些重要结论，</w:t>
      </w:r>
      <w:r w:rsidR="004547C7" w:rsidRPr="00FE34C9">
        <w:rPr>
          <w:rFonts w:ascii="Times New Roman" w:hAnsi="Times New Roman" w:cs="Times New Roman" w:hint="eastAsia"/>
          <w:b/>
          <w:sz w:val="24"/>
          <w:szCs w:val="24"/>
        </w:rPr>
        <w:t>比如</w:t>
      </w:r>
      <w:r w:rsidR="002952E6" w:rsidRPr="00FE34C9">
        <w:rPr>
          <w:rFonts w:ascii="Times New Roman" w:hAnsi="Times New Roman" w:cs="Times New Roman" w:hint="eastAsia"/>
          <w:b/>
          <w:sz w:val="24"/>
          <w:szCs w:val="24"/>
        </w:rPr>
        <w:t>，</w:t>
      </w:r>
      <w:r w:rsidR="004547C7" w:rsidRPr="00FE34C9">
        <w:rPr>
          <w:rFonts w:ascii="Times New Roman" w:hAnsi="Times New Roman" w:cs="Times New Roman" w:hint="eastAsia"/>
          <w:b/>
          <w:sz w:val="24"/>
          <w:szCs w:val="24"/>
        </w:rPr>
        <w:t>夹卷速度随理查德森数的</w:t>
      </w:r>
      <w:r w:rsidR="004547C7" w:rsidRPr="00FE34C9">
        <w:rPr>
          <w:rFonts w:ascii="Times New Roman" w:hAnsi="Times New Roman" w:cs="Times New Roman" w:hint="eastAsia"/>
          <w:b/>
          <w:sz w:val="24"/>
          <w:szCs w:val="24"/>
        </w:rPr>
        <w:t>-1</w:t>
      </w:r>
      <w:r w:rsidR="004547C7" w:rsidRPr="00FE34C9">
        <w:rPr>
          <w:rFonts w:ascii="Times New Roman" w:hAnsi="Times New Roman" w:cs="Times New Roman" w:hint="eastAsia"/>
          <w:b/>
          <w:sz w:val="24"/>
          <w:szCs w:val="24"/>
        </w:rPr>
        <w:t>次</w:t>
      </w:r>
      <w:r w:rsidR="00E7654E">
        <w:rPr>
          <w:rFonts w:ascii="Times New Roman" w:hAnsi="Times New Roman" w:cs="Times New Roman" w:hint="eastAsia"/>
          <w:b/>
          <w:sz w:val="24"/>
          <w:szCs w:val="24"/>
        </w:rPr>
        <w:t>方</w:t>
      </w:r>
      <w:r w:rsidR="004547C7" w:rsidRPr="00FE34C9">
        <w:rPr>
          <w:rFonts w:ascii="Times New Roman" w:hAnsi="Times New Roman" w:cs="Times New Roman" w:hint="eastAsia"/>
          <w:b/>
          <w:sz w:val="24"/>
          <w:szCs w:val="24"/>
        </w:rPr>
        <w:t>函数关系、</w:t>
      </w:r>
      <w:r w:rsidR="00600647" w:rsidRPr="00FE34C9">
        <w:rPr>
          <w:rFonts w:ascii="Times New Roman" w:hAnsi="Times New Roman" w:cs="Times New Roman" w:hint="eastAsia"/>
          <w:b/>
          <w:sz w:val="24"/>
          <w:szCs w:val="24"/>
        </w:rPr>
        <w:t>自由对流边界层内</w:t>
      </w:r>
      <w:r w:rsidR="004547C7" w:rsidRPr="00FE34C9">
        <w:rPr>
          <w:rFonts w:ascii="Times New Roman" w:hAnsi="Times New Roman" w:cs="Times New Roman"/>
          <w:b/>
          <w:sz w:val="24"/>
          <w:szCs w:val="24"/>
        </w:rPr>
        <w:t>夹卷通量比</w:t>
      </w:r>
      <w:r w:rsidR="004547C7" w:rsidRPr="00FE34C9">
        <w:rPr>
          <w:rFonts w:ascii="Times New Roman" w:hAnsi="Times New Roman" w:cs="Times New Roman" w:hint="eastAsia"/>
          <w:b/>
          <w:sz w:val="24"/>
          <w:szCs w:val="24"/>
        </w:rPr>
        <w:t>随</w:t>
      </w:r>
      <w:r w:rsidR="002952E6" w:rsidRPr="00FE34C9">
        <w:rPr>
          <w:rFonts w:ascii="Times New Roman" w:hAnsi="Times New Roman" w:cs="Times New Roman" w:hint="eastAsia"/>
          <w:b/>
          <w:sz w:val="24"/>
          <w:szCs w:val="24"/>
        </w:rPr>
        <w:t>地表感热通量</w:t>
      </w:r>
      <w:r w:rsidR="00D9175B" w:rsidRPr="00FE34C9">
        <w:rPr>
          <w:rFonts w:ascii="Times New Roman" w:hAnsi="Times New Roman" w:cs="Times New Roman" w:hint="eastAsia"/>
          <w:b/>
          <w:sz w:val="24"/>
          <w:szCs w:val="24"/>
        </w:rPr>
        <w:t>的增大而减少</w:t>
      </w:r>
      <w:r w:rsidR="00A20E58" w:rsidRPr="00FE34C9">
        <w:rPr>
          <w:rFonts w:ascii="Times New Roman" w:hAnsi="Times New Roman" w:cs="Times New Roman" w:hint="eastAsia"/>
          <w:b/>
          <w:sz w:val="24"/>
          <w:szCs w:val="24"/>
        </w:rPr>
        <w:t>等</w:t>
      </w:r>
      <w:r w:rsidR="00D51D4B" w:rsidRPr="00FE34C9">
        <w:rPr>
          <w:rFonts w:ascii="Times New Roman" w:hAnsi="Times New Roman" w:cs="Times New Roman" w:hint="eastAsia"/>
          <w:b/>
          <w:sz w:val="24"/>
          <w:szCs w:val="24"/>
        </w:rPr>
        <w:t>，</w:t>
      </w:r>
      <w:r w:rsidR="00A20E58" w:rsidRPr="00FE34C9">
        <w:rPr>
          <w:rFonts w:ascii="Times New Roman" w:hAnsi="Times New Roman" w:cs="Times New Roman" w:hint="eastAsia"/>
          <w:b/>
          <w:sz w:val="24"/>
          <w:szCs w:val="24"/>
        </w:rPr>
        <w:t>是否适合于灰霾边界层</w:t>
      </w:r>
      <w:r w:rsidR="00587870" w:rsidRPr="00FE34C9">
        <w:rPr>
          <w:rFonts w:ascii="Times New Roman" w:hAnsi="Times New Roman" w:cs="Times New Roman" w:hint="eastAsia"/>
          <w:b/>
          <w:sz w:val="24"/>
          <w:szCs w:val="24"/>
        </w:rPr>
        <w:t>尚不清楚，</w:t>
      </w:r>
      <w:r w:rsidR="00A20E58" w:rsidRPr="00FE34C9">
        <w:rPr>
          <w:rFonts w:ascii="Times New Roman" w:hAnsi="Times New Roman" w:cs="Times New Roman" w:hint="eastAsia"/>
          <w:b/>
          <w:sz w:val="24"/>
          <w:szCs w:val="24"/>
        </w:rPr>
        <w:t>亟待</w:t>
      </w:r>
      <w:r w:rsidR="00600647" w:rsidRPr="00FE34C9">
        <w:rPr>
          <w:rFonts w:ascii="Times New Roman" w:hAnsi="Times New Roman" w:cs="Times New Roman" w:hint="eastAsia"/>
          <w:b/>
          <w:sz w:val="24"/>
          <w:szCs w:val="24"/>
        </w:rPr>
        <w:t>进一步研究。</w:t>
      </w:r>
    </w:p>
    <w:p w14:paraId="331672DA" w14:textId="77777777" w:rsidR="00272E02" w:rsidRDefault="00272E02" w:rsidP="00272E02">
      <w:pPr>
        <w:spacing w:line="300" w:lineRule="auto"/>
        <w:ind w:firstLineChars="200" w:firstLine="480"/>
        <w:rPr>
          <w:rFonts w:ascii="Times New Roman" w:hAnsi="Times New Roman" w:cs="Times New Roman"/>
          <w:sz w:val="24"/>
          <w:szCs w:val="24"/>
        </w:rPr>
      </w:pPr>
    </w:p>
    <w:p w14:paraId="29E8254A" w14:textId="0BC8AF6F" w:rsidR="004653DD" w:rsidRDefault="003D6D92" w:rsidP="004653DD">
      <w:pPr>
        <w:spacing w:line="30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气溶胶短波辐射效应对夹卷有</w:t>
      </w:r>
      <w:r w:rsidR="003F0AF3" w:rsidRPr="003F0AF3">
        <w:rPr>
          <w:rFonts w:ascii="Times New Roman" w:hAnsi="Times New Roman" w:cs="Times New Roman" w:hint="eastAsia"/>
          <w:b/>
          <w:sz w:val="24"/>
          <w:szCs w:val="24"/>
        </w:rPr>
        <w:t>重要影响</w:t>
      </w:r>
      <w:r w:rsidR="003F0AF3">
        <w:rPr>
          <w:rFonts w:ascii="Times New Roman" w:hAnsi="Times New Roman" w:cs="Times New Roman" w:hint="eastAsia"/>
          <w:sz w:val="24"/>
          <w:szCs w:val="24"/>
        </w:rPr>
        <w:t>。</w:t>
      </w:r>
      <w:r w:rsidR="004653DD">
        <w:rPr>
          <w:rFonts w:ascii="Times New Roman" w:hAnsi="Times New Roman" w:cs="Times New Roman" w:hint="eastAsia"/>
          <w:sz w:val="24"/>
          <w:szCs w:val="24"/>
        </w:rPr>
        <w:t>随着我国城市化、工业化的快速发</w:t>
      </w:r>
      <w:r w:rsidR="005B0403">
        <w:rPr>
          <w:rFonts w:ascii="Times New Roman" w:hAnsi="Times New Roman" w:cs="Times New Roman" w:hint="eastAsia"/>
          <w:sz w:val="24"/>
          <w:szCs w:val="24"/>
        </w:rPr>
        <w:t>展，人为排放污染源不断增大，灰霾污染事件频繁发生，大气边界层内</w:t>
      </w:r>
      <w:r w:rsidR="004653DD">
        <w:rPr>
          <w:rFonts w:ascii="Times New Roman" w:hAnsi="Times New Roman" w:cs="Times New Roman" w:hint="eastAsia"/>
          <w:sz w:val="24"/>
          <w:szCs w:val="24"/>
        </w:rPr>
        <w:t>气溶胶粒子浓度显著升高（</w:t>
      </w:r>
      <w:r w:rsidR="004653DD">
        <w:rPr>
          <w:rFonts w:ascii="Times New Roman" w:hAnsi="Times New Roman" w:cs="Times New Roman"/>
          <w:sz w:val="24"/>
          <w:szCs w:val="24"/>
        </w:rPr>
        <w:t xml:space="preserve">Li et al., </w:t>
      </w:r>
      <w:r w:rsidR="008F193B">
        <w:rPr>
          <w:rFonts w:ascii="Times New Roman" w:hAnsi="Times New Roman" w:cs="Times New Roman"/>
          <w:sz w:val="24"/>
          <w:szCs w:val="24"/>
        </w:rPr>
        <w:lastRenderedPageBreak/>
        <w:t>201</w:t>
      </w:r>
      <w:r w:rsidR="0000606A">
        <w:rPr>
          <w:rFonts w:ascii="Times New Roman" w:hAnsi="Times New Roman" w:cs="Times New Roman" w:hint="eastAsia"/>
          <w:sz w:val="24"/>
          <w:szCs w:val="24"/>
        </w:rPr>
        <w:t>7</w:t>
      </w:r>
      <w:r w:rsidR="004653DD">
        <w:rPr>
          <w:rFonts w:ascii="Times New Roman" w:hAnsi="Times New Roman" w:cs="Times New Roman" w:hint="eastAsia"/>
          <w:sz w:val="24"/>
          <w:szCs w:val="24"/>
        </w:rPr>
        <w:t>）。</w:t>
      </w:r>
      <w:r w:rsidR="00FC2FBD" w:rsidRPr="00566FE4">
        <w:rPr>
          <w:rFonts w:ascii="Times New Roman" w:hAnsi="Times New Roman" w:cs="Times New Roman"/>
          <w:sz w:val="24"/>
          <w:szCs w:val="24"/>
        </w:rPr>
        <w:t>灰</w:t>
      </w:r>
      <w:r w:rsidR="007B63D2">
        <w:rPr>
          <w:rFonts w:ascii="Times New Roman" w:hAnsi="Times New Roman" w:cs="Times New Roman"/>
          <w:sz w:val="24"/>
          <w:szCs w:val="24"/>
        </w:rPr>
        <w:t>霾</w:t>
      </w:r>
      <w:r w:rsidR="007B63D2">
        <w:rPr>
          <w:rFonts w:ascii="Times New Roman" w:hAnsi="Times New Roman" w:cs="Times New Roman" w:hint="eastAsia"/>
          <w:sz w:val="24"/>
          <w:szCs w:val="24"/>
        </w:rPr>
        <w:t>或重灰霾天气</w:t>
      </w:r>
      <w:r w:rsidR="008B2E93">
        <w:rPr>
          <w:rFonts w:ascii="Times New Roman" w:hAnsi="Times New Roman" w:cs="Times New Roman" w:hint="eastAsia"/>
          <w:sz w:val="24"/>
          <w:szCs w:val="24"/>
        </w:rPr>
        <w:t>条件下</w:t>
      </w:r>
      <w:r w:rsidR="00FC2FBD" w:rsidRPr="00566FE4">
        <w:rPr>
          <w:rFonts w:ascii="Times New Roman" w:hAnsi="Times New Roman" w:cs="Times New Roman"/>
          <w:sz w:val="24"/>
          <w:szCs w:val="24"/>
        </w:rPr>
        <w:t>，</w:t>
      </w:r>
      <w:r w:rsidR="005B0403">
        <w:rPr>
          <w:rFonts w:ascii="Times New Roman" w:hAnsi="Times New Roman" w:cs="Times New Roman" w:hint="eastAsia"/>
          <w:sz w:val="24"/>
          <w:szCs w:val="24"/>
        </w:rPr>
        <w:t>高浓度</w:t>
      </w:r>
      <w:r w:rsidR="00FC2FBD" w:rsidRPr="00566FE4">
        <w:rPr>
          <w:rFonts w:ascii="Times New Roman" w:hAnsi="Times New Roman" w:cs="Times New Roman"/>
          <w:sz w:val="24"/>
          <w:szCs w:val="24"/>
        </w:rPr>
        <w:t>气溶胶粒子</w:t>
      </w:r>
      <w:r w:rsidR="007B63D2">
        <w:rPr>
          <w:rFonts w:ascii="Times New Roman" w:hAnsi="Times New Roman" w:cs="Times New Roman"/>
          <w:sz w:val="24"/>
          <w:szCs w:val="24"/>
        </w:rPr>
        <w:t>，</w:t>
      </w:r>
      <w:r w:rsidR="00FC2FBD" w:rsidRPr="00566FE4">
        <w:rPr>
          <w:rFonts w:ascii="Times New Roman" w:hAnsi="Times New Roman" w:cs="Times New Roman"/>
          <w:sz w:val="24"/>
          <w:szCs w:val="24"/>
        </w:rPr>
        <w:t>通过散射和吸收太阳辐射，</w:t>
      </w:r>
      <w:ins w:id="2" w:author="Jianping Huang" w:date="2019-02-25T08:58:00Z">
        <w:r w:rsidR="00E7289B">
          <w:rPr>
            <w:rFonts w:ascii="Times New Roman" w:hAnsi="Times New Roman" w:cs="Times New Roman" w:hint="eastAsia"/>
            <w:sz w:val="24"/>
            <w:szCs w:val="24"/>
          </w:rPr>
          <w:t>衰</w:t>
        </w:r>
      </w:ins>
      <w:del w:id="3" w:author="Jianping Huang" w:date="2019-02-25T08:58:00Z">
        <w:r w:rsidR="008B2E93" w:rsidDel="00E7289B">
          <w:rPr>
            <w:rFonts w:ascii="Times New Roman" w:hAnsi="Times New Roman" w:cs="Times New Roman"/>
            <w:sz w:val="24"/>
            <w:szCs w:val="24"/>
          </w:rPr>
          <w:delText>削</w:delText>
        </w:r>
      </w:del>
      <w:r w:rsidR="008B2E93">
        <w:rPr>
          <w:rFonts w:ascii="Times New Roman" w:hAnsi="Times New Roman" w:cs="Times New Roman"/>
          <w:sz w:val="24"/>
          <w:szCs w:val="24"/>
        </w:rPr>
        <w:t>减到达地表</w:t>
      </w:r>
      <w:r w:rsidR="00FC2FBD" w:rsidRPr="00566FE4">
        <w:rPr>
          <w:rFonts w:ascii="Times New Roman" w:hAnsi="Times New Roman" w:cs="Times New Roman"/>
          <w:sz w:val="24"/>
          <w:szCs w:val="24"/>
        </w:rPr>
        <w:t>短波辐射，</w:t>
      </w:r>
      <w:r w:rsidR="008B2E93">
        <w:rPr>
          <w:rFonts w:ascii="Times New Roman" w:hAnsi="Times New Roman" w:cs="Times New Roman" w:hint="eastAsia"/>
          <w:sz w:val="24"/>
          <w:szCs w:val="24"/>
        </w:rPr>
        <w:t>减少地表感热通量；同时</w:t>
      </w:r>
      <w:r w:rsidR="00FC2FBD" w:rsidRPr="00566FE4">
        <w:rPr>
          <w:rFonts w:ascii="Times New Roman" w:hAnsi="Times New Roman" w:cs="Times New Roman"/>
          <w:sz w:val="24"/>
          <w:szCs w:val="24"/>
        </w:rPr>
        <w:t>影响地表辐射平衡，降低地表</w:t>
      </w:r>
      <w:r w:rsidR="007B63D2">
        <w:rPr>
          <w:rFonts w:ascii="Times New Roman" w:hAnsi="Times New Roman" w:cs="Times New Roman" w:hint="eastAsia"/>
          <w:sz w:val="24"/>
          <w:szCs w:val="24"/>
        </w:rPr>
        <w:t>和近地层大气</w:t>
      </w:r>
      <w:r w:rsidR="008B2E93">
        <w:rPr>
          <w:rFonts w:ascii="Times New Roman" w:hAnsi="Times New Roman" w:cs="Times New Roman"/>
          <w:sz w:val="24"/>
          <w:szCs w:val="24"/>
        </w:rPr>
        <w:t>温度</w:t>
      </w:r>
      <w:r w:rsidR="0065163A">
        <w:rPr>
          <w:rFonts w:ascii="Times New Roman" w:hAnsi="Times New Roman" w:cs="Times New Roman" w:hint="eastAsia"/>
          <w:sz w:val="24"/>
          <w:szCs w:val="24"/>
        </w:rPr>
        <w:t>(</w:t>
      </w:r>
      <w:r w:rsidR="00483123" w:rsidRPr="00483123">
        <w:rPr>
          <w:rFonts w:ascii="Times New Roman" w:hAnsi="Times New Roman" w:cs="Times New Roman"/>
          <w:sz w:val="24"/>
          <w:szCs w:val="24"/>
        </w:rPr>
        <w:t>Petäjä</w:t>
      </w:r>
      <w:r w:rsidR="0065163A">
        <w:rPr>
          <w:rFonts w:ascii="Times New Roman" w:hAnsi="Times New Roman" w:cs="Times New Roman" w:hint="eastAsia"/>
          <w:sz w:val="24"/>
          <w:szCs w:val="24"/>
        </w:rPr>
        <w:t xml:space="preserve"> et al., 2016; Ding et al., 2016; Li et al., 201</w:t>
      </w:r>
      <w:r w:rsidR="004B3A97">
        <w:rPr>
          <w:rFonts w:ascii="Times New Roman" w:hAnsi="Times New Roman" w:cs="Times New Roman" w:hint="eastAsia"/>
          <w:sz w:val="24"/>
          <w:szCs w:val="24"/>
        </w:rPr>
        <w:t>7</w:t>
      </w:r>
      <w:r w:rsidR="0065163A">
        <w:rPr>
          <w:rFonts w:ascii="Times New Roman" w:hAnsi="Times New Roman" w:cs="Times New Roman" w:hint="eastAsia"/>
          <w:sz w:val="24"/>
          <w:szCs w:val="24"/>
        </w:rPr>
        <w:t>)</w:t>
      </w:r>
      <w:r w:rsidR="008B2E93">
        <w:rPr>
          <w:rFonts w:ascii="Times New Roman" w:hAnsi="Times New Roman" w:cs="Times New Roman"/>
          <w:sz w:val="24"/>
          <w:szCs w:val="24"/>
        </w:rPr>
        <w:t>。</w:t>
      </w:r>
      <w:del w:id="4" w:author="Jianping Huang" w:date="2019-02-25T08:59:00Z">
        <w:r w:rsidR="00353FB1" w:rsidRPr="00353FB1" w:rsidDel="00E7289B">
          <w:rPr>
            <w:rFonts w:ascii="Times New Roman" w:hAnsi="Times New Roman" w:cs="Times New Roman" w:hint="eastAsia"/>
            <w:sz w:val="24"/>
            <w:szCs w:val="24"/>
          </w:rPr>
          <w:delText>同时，</w:delText>
        </w:r>
      </w:del>
      <w:r w:rsidR="00353FB1" w:rsidRPr="00353FB1">
        <w:rPr>
          <w:rFonts w:ascii="Times New Roman" w:hAnsi="Times New Roman" w:cs="Times New Roman" w:hint="eastAsia"/>
          <w:sz w:val="24"/>
          <w:szCs w:val="24"/>
        </w:rPr>
        <w:t>高浓度</w:t>
      </w:r>
      <w:r w:rsidR="00213DA2">
        <w:rPr>
          <w:rFonts w:ascii="Times New Roman" w:hAnsi="Times New Roman" w:cs="Times New Roman"/>
          <w:sz w:val="24"/>
          <w:szCs w:val="24"/>
        </w:rPr>
        <w:t>气溶胶</w:t>
      </w:r>
      <w:r w:rsidR="00353FB1">
        <w:rPr>
          <w:rFonts w:ascii="Times New Roman" w:hAnsi="Times New Roman" w:cs="Times New Roman" w:hint="eastAsia"/>
          <w:sz w:val="24"/>
          <w:szCs w:val="24"/>
        </w:rPr>
        <w:t>吸收</w:t>
      </w:r>
      <w:r w:rsidR="00213DA2">
        <w:rPr>
          <w:rFonts w:ascii="Times New Roman" w:hAnsi="Times New Roman" w:cs="Times New Roman" w:hint="eastAsia"/>
          <w:sz w:val="24"/>
          <w:szCs w:val="24"/>
        </w:rPr>
        <w:t>短波辐射</w:t>
      </w:r>
      <w:r w:rsidR="00353FB1">
        <w:rPr>
          <w:rFonts w:ascii="Times New Roman" w:hAnsi="Times New Roman" w:cs="Times New Roman" w:hint="eastAsia"/>
          <w:sz w:val="24"/>
          <w:szCs w:val="24"/>
        </w:rPr>
        <w:t>加热</w:t>
      </w:r>
      <w:r w:rsidR="00213DA2">
        <w:rPr>
          <w:rFonts w:ascii="Times New Roman" w:hAnsi="Times New Roman" w:cs="Times New Roman"/>
          <w:sz w:val="24"/>
          <w:szCs w:val="24"/>
        </w:rPr>
        <w:t>，使边界层</w:t>
      </w:r>
      <w:r w:rsidR="00213DA2">
        <w:rPr>
          <w:rFonts w:ascii="Times New Roman" w:hAnsi="Times New Roman" w:cs="Times New Roman" w:hint="eastAsia"/>
          <w:sz w:val="24"/>
          <w:szCs w:val="24"/>
        </w:rPr>
        <w:t>内</w:t>
      </w:r>
      <w:del w:id="5" w:author="Jianping Huang" w:date="2019-02-25T08:59:00Z">
        <w:r w:rsidR="00213DA2" w:rsidDel="00E7289B">
          <w:rPr>
            <w:rFonts w:ascii="Times New Roman" w:hAnsi="Times New Roman" w:cs="Times New Roman" w:hint="eastAsia"/>
            <w:sz w:val="24"/>
            <w:szCs w:val="24"/>
          </w:rPr>
          <w:delText>位</w:delText>
        </w:r>
      </w:del>
      <w:r w:rsidR="00213DA2">
        <w:rPr>
          <w:rFonts w:ascii="Times New Roman" w:hAnsi="Times New Roman" w:cs="Times New Roman"/>
          <w:sz w:val="24"/>
          <w:szCs w:val="24"/>
        </w:rPr>
        <w:t>温</w:t>
      </w:r>
      <w:ins w:id="6" w:author="Jianping Huang" w:date="2019-02-25T08:59:00Z">
        <w:r w:rsidR="00E7289B">
          <w:rPr>
            <w:rFonts w:ascii="Times New Roman" w:hAnsi="Times New Roman" w:cs="Times New Roman" w:hint="eastAsia"/>
            <w:sz w:val="24"/>
            <w:szCs w:val="24"/>
          </w:rPr>
          <w:t>度</w:t>
        </w:r>
      </w:ins>
      <w:r w:rsidR="008B2E93">
        <w:rPr>
          <w:rFonts w:ascii="Times New Roman" w:hAnsi="Times New Roman" w:cs="Times New Roman"/>
          <w:sz w:val="24"/>
          <w:szCs w:val="24"/>
        </w:rPr>
        <w:t>升高，</w:t>
      </w:r>
      <w:r w:rsidR="00A20E58">
        <w:rPr>
          <w:rFonts w:ascii="Times New Roman" w:hAnsi="Times New Roman" w:cs="Times New Roman" w:hint="eastAsia"/>
          <w:sz w:val="24"/>
          <w:szCs w:val="24"/>
        </w:rPr>
        <w:t>导致</w:t>
      </w:r>
      <w:r w:rsidR="008B2E93">
        <w:rPr>
          <w:rFonts w:ascii="Times New Roman" w:hAnsi="Times New Roman" w:cs="Times New Roman" w:hint="eastAsia"/>
          <w:sz w:val="24"/>
          <w:szCs w:val="24"/>
        </w:rPr>
        <w:t>夹卷层的位温跳越值</w:t>
      </w:r>
      <w:r w:rsidR="00A20E58">
        <w:rPr>
          <w:rFonts w:ascii="Times New Roman" w:hAnsi="Times New Roman" w:cs="Times New Roman" w:hint="eastAsia"/>
          <w:sz w:val="24"/>
          <w:szCs w:val="24"/>
        </w:rPr>
        <w:t>减少</w:t>
      </w:r>
      <w:r w:rsidR="00F77A7C">
        <w:rPr>
          <w:rFonts w:ascii="Times New Roman" w:hAnsi="Times New Roman" w:cs="Times New Roman" w:hint="eastAsia"/>
          <w:sz w:val="24"/>
          <w:szCs w:val="24"/>
        </w:rPr>
        <w:t>（</w:t>
      </w:r>
      <w:r w:rsidR="00A20E58">
        <w:rPr>
          <w:rFonts w:ascii="Times New Roman" w:hAnsi="Times New Roman" w:cs="Times New Roman" w:hint="eastAsia"/>
          <w:sz w:val="24"/>
          <w:szCs w:val="24"/>
        </w:rPr>
        <w:t>B</w:t>
      </w:r>
      <w:r w:rsidR="00893DE8">
        <w:rPr>
          <w:rFonts w:ascii="Times New Roman" w:hAnsi="Times New Roman" w:cs="Times New Roman"/>
          <w:sz w:val="24"/>
          <w:szCs w:val="24"/>
        </w:rPr>
        <w:t>arbaro</w:t>
      </w:r>
      <w:r w:rsidR="00486C73">
        <w:rPr>
          <w:rFonts w:ascii="Times New Roman" w:hAnsi="Times New Roman" w:cs="Times New Roman"/>
          <w:sz w:val="24"/>
          <w:szCs w:val="24"/>
        </w:rPr>
        <w:t xml:space="preserve"> et al., 2013</w:t>
      </w:r>
      <w:r w:rsidR="00486C73">
        <w:rPr>
          <w:rFonts w:ascii="Times New Roman" w:hAnsi="Times New Roman" w:cs="Times New Roman" w:hint="eastAsia"/>
          <w:sz w:val="24"/>
          <w:szCs w:val="24"/>
        </w:rPr>
        <w:t xml:space="preserve">; </w:t>
      </w:r>
      <w:r w:rsidR="00F77A7C">
        <w:rPr>
          <w:rFonts w:ascii="Times New Roman" w:hAnsi="Times New Roman" w:cs="Times New Roman" w:hint="eastAsia"/>
          <w:sz w:val="24"/>
          <w:szCs w:val="24"/>
        </w:rPr>
        <w:t>Liu et al.</w:t>
      </w:r>
      <w:r w:rsidR="00486C73">
        <w:rPr>
          <w:rFonts w:ascii="Times New Roman" w:hAnsi="Times New Roman" w:cs="Times New Roman" w:hint="eastAsia"/>
          <w:sz w:val="24"/>
          <w:szCs w:val="24"/>
        </w:rPr>
        <w:t>,</w:t>
      </w:r>
      <w:r w:rsidR="00F77A7C">
        <w:rPr>
          <w:rFonts w:ascii="Times New Roman" w:hAnsi="Times New Roman" w:cs="Times New Roman"/>
          <w:sz w:val="24"/>
          <w:szCs w:val="24"/>
        </w:rPr>
        <w:t xml:space="preserve"> 201</w:t>
      </w:r>
      <w:r w:rsidR="00480EDD">
        <w:rPr>
          <w:rFonts w:ascii="Times New Roman" w:hAnsi="Times New Roman" w:cs="Times New Roman" w:hint="eastAsia"/>
          <w:sz w:val="24"/>
          <w:szCs w:val="24"/>
        </w:rPr>
        <w:t>9</w:t>
      </w:r>
      <w:r w:rsidR="00F77A7C">
        <w:rPr>
          <w:rFonts w:ascii="Times New Roman" w:hAnsi="Times New Roman" w:cs="Times New Roman" w:hint="eastAsia"/>
          <w:sz w:val="24"/>
          <w:szCs w:val="24"/>
        </w:rPr>
        <w:t>）</w:t>
      </w:r>
      <w:r w:rsidR="008D7501">
        <w:rPr>
          <w:rFonts w:ascii="Times New Roman" w:hAnsi="Times New Roman" w:cs="Times New Roman"/>
          <w:sz w:val="24"/>
          <w:szCs w:val="24"/>
        </w:rPr>
        <w:t>。</w:t>
      </w:r>
      <w:r w:rsidR="008D7501">
        <w:rPr>
          <w:rFonts w:ascii="Times New Roman" w:hAnsi="Times New Roman" w:cs="Times New Roman" w:hint="eastAsia"/>
          <w:sz w:val="24"/>
          <w:szCs w:val="24"/>
        </w:rPr>
        <w:t>另外</w:t>
      </w:r>
      <w:r w:rsidR="00F77A7C">
        <w:rPr>
          <w:rFonts w:ascii="Times New Roman" w:hAnsi="Times New Roman" w:cs="Times New Roman" w:hint="eastAsia"/>
          <w:sz w:val="24"/>
          <w:szCs w:val="24"/>
        </w:rPr>
        <w:t>，</w:t>
      </w:r>
      <w:r w:rsidR="008D7501" w:rsidRPr="008D7501">
        <w:rPr>
          <w:rFonts w:ascii="Times New Roman" w:hAnsi="Times New Roman" w:cs="Times New Roman" w:hint="eastAsia"/>
          <w:sz w:val="24"/>
          <w:szCs w:val="24"/>
        </w:rPr>
        <w:t>气溶胶</w:t>
      </w:r>
      <w:r w:rsidR="00F77A7C">
        <w:rPr>
          <w:rFonts w:ascii="Times New Roman" w:hAnsi="Times New Roman" w:cs="Times New Roman" w:hint="eastAsia"/>
          <w:sz w:val="24"/>
          <w:szCs w:val="24"/>
        </w:rPr>
        <w:t>短波</w:t>
      </w:r>
      <w:r w:rsidR="008D7501" w:rsidRPr="008D7501">
        <w:rPr>
          <w:rFonts w:ascii="Times New Roman" w:hAnsi="Times New Roman" w:cs="Times New Roman" w:hint="eastAsia"/>
          <w:sz w:val="24"/>
          <w:szCs w:val="24"/>
        </w:rPr>
        <w:t>辐射</w:t>
      </w:r>
      <w:r w:rsidR="00F77A7C">
        <w:rPr>
          <w:rFonts w:ascii="Times New Roman" w:hAnsi="Times New Roman" w:cs="Times New Roman" w:hint="eastAsia"/>
          <w:sz w:val="24"/>
          <w:szCs w:val="24"/>
        </w:rPr>
        <w:t>效应可以增加夹卷区厚度（</w:t>
      </w:r>
      <w:r w:rsidR="00F77A7C">
        <w:rPr>
          <w:rFonts w:ascii="Times New Roman" w:hAnsi="Times New Roman" w:cs="Times New Roman" w:hint="eastAsia"/>
          <w:sz w:val="24"/>
          <w:szCs w:val="24"/>
        </w:rPr>
        <w:t>B</w:t>
      </w:r>
      <w:r w:rsidR="00893DE8">
        <w:rPr>
          <w:rFonts w:ascii="Times New Roman" w:hAnsi="Times New Roman" w:cs="Times New Roman"/>
          <w:sz w:val="24"/>
          <w:szCs w:val="24"/>
        </w:rPr>
        <w:t>arbaro</w:t>
      </w:r>
      <w:r w:rsidR="00486C73">
        <w:rPr>
          <w:rFonts w:ascii="Times New Roman" w:hAnsi="Times New Roman" w:cs="Times New Roman"/>
          <w:sz w:val="24"/>
          <w:szCs w:val="24"/>
        </w:rPr>
        <w:t xml:space="preserve"> et al., 2013</w:t>
      </w:r>
      <w:r w:rsidR="00F77A7C">
        <w:rPr>
          <w:rFonts w:ascii="Times New Roman" w:hAnsi="Times New Roman" w:cs="Times New Roman" w:hint="eastAsia"/>
          <w:sz w:val="24"/>
          <w:szCs w:val="24"/>
        </w:rPr>
        <w:t>）。</w:t>
      </w:r>
      <w:r w:rsidR="00E83BEC">
        <w:rPr>
          <w:rFonts w:ascii="Times New Roman" w:hAnsi="Times New Roman" w:cs="Times New Roman" w:hint="eastAsia"/>
          <w:sz w:val="24"/>
          <w:szCs w:val="24"/>
        </w:rPr>
        <w:t>这些</w:t>
      </w:r>
      <w:r w:rsidR="00A20E58">
        <w:rPr>
          <w:rFonts w:ascii="Times New Roman" w:hAnsi="Times New Roman" w:cs="Times New Roman" w:hint="eastAsia"/>
          <w:sz w:val="24"/>
          <w:szCs w:val="24"/>
        </w:rPr>
        <w:t>研究</w:t>
      </w:r>
      <w:r w:rsidR="00F77A7C">
        <w:rPr>
          <w:rFonts w:ascii="Times New Roman" w:hAnsi="Times New Roman" w:cs="Times New Roman" w:hint="eastAsia"/>
          <w:sz w:val="24"/>
          <w:szCs w:val="24"/>
        </w:rPr>
        <w:t>表明，</w:t>
      </w:r>
      <w:r w:rsidR="00A20E58">
        <w:rPr>
          <w:rFonts w:ascii="Times New Roman" w:hAnsi="Times New Roman" w:cs="Times New Roman" w:hint="eastAsia"/>
          <w:sz w:val="24"/>
          <w:szCs w:val="24"/>
        </w:rPr>
        <w:t>大量</w:t>
      </w:r>
      <w:r w:rsidR="00F77A7C">
        <w:rPr>
          <w:rFonts w:ascii="Times New Roman" w:hAnsi="Times New Roman" w:cs="Times New Roman" w:hint="eastAsia"/>
          <w:sz w:val="24"/>
          <w:szCs w:val="24"/>
        </w:rPr>
        <w:t>气溶胶的存在，</w:t>
      </w:r>
      <w:r w:rsidR="005B4BDA">
        <w:rPr>
          <w:rFonts w:ascii="Times New Roman" w:hAnsi="Times New Roman" w:cs="Times New Roman" w:hint="eastAsia"/>
          <w:sz w:val="24"/>
          <w:szCs w:val="24"/>
        </w:rPr>
        <w:t>极</w:t>
      </w:r>
      <w:r w:rsidR="00F77A7C">
        <w:rPr>
          <w:rFonts w:ascii="Times New Roman" w:hAnsi="Times New Roman" w:cs="Times New Roman" w:hint="eastAsia"/>
          <w:sz w:val="24"/>
          <w:szCs w:val="24"/>
        </w:rPr>
        <w:t>大地</w:t>
      </w:r>
      <w:r w:rsidR="00F25230" w:rsidRPr="00566FE4">
        <w:rPr>
          <w:rFonts w:ascii="Times New Roman" w:hAnsi="Times New Roman" w:cs="Times New Roman"/>
          <w:sz w:val="24"/>
          <w:szCs w:val="24"/>
        </w:rPr>
        <w:t>影响夹卷过程</w:t>
      </w:r>
      <w:r w:rsidR="004653DD">
        <w:rPr>
          <w:rFonts w:ascii="Times New Roman" w:hAnsi="Times New Roman" w:cs="Times New Roman"/>
          <w:sz w:val="24"/>
          <w:szCs w:val="24"/>
        </w:rPr>
        <w:t>，</w:t>
      </w:r>
      <w:r w:rsidR="008D6D9E">
        <w:rPr>
          <w:rFonts w:ascii="Times New Roman" w:hAnsi="Times New Roman" w:cs="Times New Roman" w:hint="eastAsia"/>
          <w:sz w:val="24"/>
          <w:szCs w:val="24"/>
        </w:rPr>
        <w:t>并</w:t>
      </w:r>
      <w:r w:rsidR="00A20E58">
        <w:rPr>
          <w:rFonts w:ascii="Times New Roman" w:hAnsi="Times New Roman" w:cs="Times New Roman" w:hint="eastAsia"/>
          <w:sz w:val="24"/>
          <w:szCs w:val="24"/>
        </w:rPr>
        <w:t>加</w:t>
      </w:r>
      <w:r w:rsidR="004653DD">
        <w:rPr>
          <w:rFonts w:ascii="Times New Roman" w:hAnsi="Times New Roman" w:cs="Times New Roman" w:hint="eastAsia"/>
          <w:sz w:val="24"/>
          <w:szCs w:val="24"/>
        </w:rPr>
        <w:t>大准确描述夹卷过程的不确定性。</w:t>
      </w:r>
    </w:p>
    <w:p w14:paraId="0F760061" w14:textId="77777777" w:rsidR="002C50FC" w:rsidRPr="002C50FC" w:rsidRDefault="002C50FC" w:rsidP="002C50FC">
      <w:pPr>
        <w:spacing w:line="300" w:lineRule="auto"/>
        <w:ind w:firstLineChars="200" w:firstLine="480"/>
        <w:rPr>
          <w:rFonts w:ascii="Times New Roman" w:hAnsi="Times New Roman" w:cs="Times New Roman"/>
          <w:sz w:val="24"/>
          <w:szCs w:val="24"/>
        </w:rPr>
      </w:pPr>
    </w:p>
    <w:p w14:paraId="4EBBF72E" w14:textId="18E05957" w:rsidR="003C6A6A" w:rsidRPr="00566FE4" w:rsidRDefault="003C6A6A" w:rsidP="005B4BDA">
      <w:pPr>
        <w:spacing w:line="300" w:lineRule="auto"/>
        <w:ind w:firstLineChars="200" w:firstLine="480"/>
        <w:rPr>
          <w:rFonts w:ascii="Times New Roman" w:hAnsi="Times New Roman" w:cs="Times New Roman"/>
          <w:sz w:val="24"/>
          <w:szCs w:val="24"/>
        </w:rPr>
      </w:pPr>
      <w:r w:rsidRPr="00566FE4">
        <w:rPr>
          <w:rFonts w:ascii="Times New Roman" w:hAnsi="Times New Roman" w:cs="Times New Roman"/>
          <w:sz w:val="24"/>
          <w:szCs w:val="24"/>
        </w:rPr>
        <w:t>因此，</w:t>
      </w:r>
      <w:r w:rsidR="00AB67A3" w:rsidRPr="00AB67A3">
        <w:rPr>
          <w:rFonts w:ascii="Times New Roman" w:hAnsi="Times New Roman" w:cs="Times New Roman" w:hint="eastAsia"/>
          <w:sz w:val="24"/>
          <w:szCs w:val="24"/>
        </w:rPr>
        <w:t>系统研究</w:t>
      </w:r>
      <w:r w:rsidR="005B4BDA">
        <w:rPr>
          <w:rFonts w:ascii="Times New Roman" w:hAnsi="Times New Roman" w:cs="Times New Roman"/>
          <w:sz w:val="24"/>
          <w:szCs w:val="24"/>
        </w:rPr>
        <w:t>气溶胶</w:t>
      </w:r>
      <w:r w:rsidR="005B4BDA">
        <w:rPr>
          <w:rFonts w:ascii="Times New Roman" w:hAnsi="Times New Roman" w:cs="Times New Roman" w:hint="eastAsia"/>
          <w:sz w:val="24"/>
          <w:szCs w:val="24"/>
        </w:rPr>
        <w:t>短波</w:t>
      </w:r>
      <w:r w:rsidR="005B4BDA" w:rsidRPr="00566FE4">
        <w:rPr>
          <w:rFonts w:ascii="Times New Roman" w:hAnsi="Times New Roman" w:cs="Times New Roman"/>
          <w:sz w:val="24"/>
          <w:szCs w:val="24"/>
        </w:rPr>
        <w:t>辐射效应对夹卷</w:t>
      </w:r>
      <w:r w:rsidR="005B4BDA">
        <w:rPr>
          <w:rFonts w:ascii="Times New Roman" w:hAnsi="Times New Roman" w:cs="Times New Roman" w:hint="eastAsia"/>
          <w:sz w:val="24"/>
          <w:szCs w:val="24"/>
        </w:rPr>
        <w:t>过程</w:t>
      </w:r>
      <w:r w:rsidR="005B4BDA" w:rsidRPr="00566FE4">
        <w:rPr>
          <w:rFonts w:ascii="Times New Roman" w:hAnsi="Times New Roman" w:cs="Times New Roman"/>
          <w:sz w:val="24"/>
          <w:szCs w:val="24"/>
        </w:rPr>
        <w:t>的影响，</w:t>
      </w:r>
      <w:r w:rsidR="00213DA2">
        <w:rPr>
          <w:rFonts w:ascii="Times New Roman" w:hAnsi="Times New Roman" w:cs="Times New Roman" w:hint="eastAsia"/>
          <w:sz w:val="24"/>
          <w:szCs w:val="24"/>
        </w:rPr>
        <w:t>定量评估夹卷通量比值随各环境</w:t>
      </w:r>
      <w:r w:rsidR="000964F1">
        <w:rPr>
          <w:rFonts w:ascii="Times New Roman" w:hAnsi="Times New Roman" w:cs="Times New Roman" w:hint="eastAsia"/>
          <w:sz w:val="24"/>
          <w:szCs w:val="24"/>
        </w:rPr>
        <w:t>因子的变化</w:t>
      </w:r>
      <w:r w:rsidR="005B4BDA">
        <w:rPr>
          <w:rFonts w:ascii="Times New Roman" w:hAnsi="Times New Roman" w:cs="Times New Roman" w:hint="eastAsia"/>
          <w:sz w:val="24"/>
          <w:szCs w:val="24"/>
        </w:rPr>
        <w:t>，</w:t>
      </w:r>
      <w:r w:rsidR="00A20E58" w:rsidRPr="00CE1B6B">
        <w:rPr>
          <w:rFonts w:ascii="Times New Roman" w:hAnsi="Times New Roman" w:cs="Times New Roman" w:hint="eastAsia"/>
          <w:sz w:val="24"/>
          <w:szCs w:val="24"/>
        </w:rPr>
        <w:t>推导一组适用于灰霾边界层条件的夹卷</w:t>
      </w:r>
      <w:r w:rsidR="003F0AF3" w:rsidRPr="00CE1B6B">
        <w:rPr>
          <w:rFonts w:ascii="Times New Roman" w:hAnsi="Times New Roman" w:cs="Times New Roman" w:hint="eastAsia"/>
          <w:sz w:val="24"/>
          <w:szCs w:val="24"/>
        </w:rPr>
        <w:t>速度</w:t>
      </w:r>
      <w:r w:rsidR="00A20E58" w:rsidRPr="00CE1B6B">
        <w:rPr>
          <w:rFonts w:ascii="Times New Roman" w:hAnsi="Times New Roman" w:cs="Times New Roman" w:hint="eastAsia"/>
          <w:sz w:val="24"/>
          <w:szCs w:val="24"/>
        </w:rPr>
        <w:t>方程</w:t>
      </w:r>
      <w:r w:rsidR="00BD697E" w:rsidRPr="00BD697E">
        <w:rPr>
          <w:rFonts w:ascii="Times New Roman" w:hAnsi="Times New Roman" w:cs="Times New Roman" w:hint="eastAsia"/>
          <w:sz w:val="24"/>
          <w:szCs w:val="24"/>
        </w:rPr>
        <w:t>，</w:t>
      </w:r>
      <w:r w:rsidR="005B4BDA">
        <w:rPr>
          <w:rFonts w:ascii="Times New Roman" w:hAnsi="Times New Roman" w:cs="Times New Roman" w:hint="eastAsia"/>
          <w:sz w:val="24"/>
          <w:szCs w:val="24"/>
        </w:rPr>
        <w:t>对于</w:t>
      </w:r>
      <w:r w:rsidR="00213DA2">
        <w:rPr>
          <w:rFonts w:ascii="Times New Roman" w:hAnsi="Times New Roman" w:cs="Times New Roman"/>
          <w:sz w:val="24"/>
          <w:szCs w:val="24"/>
        </w:rPr>
        <w:t>准确</w:t>
      </w:r>
      <w:r w:rsidR="00213DA2">
        <w:rPr>
          <w:rFonts w:ascii="Times New Roman" w:hAnsi="Times New Roman" w:cs="Times New Roman" w:hint="eastAsia"/>
          <w:sz w:val="24"/>
          <w:szCs w:val="24"/>
        </w:rPr>
        <w:t>计</w:t>
      </w:r>
      <w:r w:rsidR="00B931FE" w:rsidRPr="00566FE4">
        <w:rPr>
          <w:rFonts w:ascii="Times New Roman" w:hAnsi="Times New Roman" w:cs="Times New Roman"/>
          <w:sz w:val="24"/>
          <w:szCs w:val="24"/>
        </w:rPr>
        <w:t>算大气边界层和自由大气之间能量和物质交换、</w:t>
      </w:r>
      <w:r w:rsidR="00213DA2">
        <w:rPr>
          <w:rFonts w:ascii="Times New Roman" w:hAnsi="Times New Roman" w:cs="Times New Roman" w:hint="eastAsia"/>
          <w:sz w:val="24"/>
          <w:szCs w:val="24"/>
        </w:rPr>
        <w:t>改进现有的边界层</w:t>
      </w:r>
      <w:r w:rsidR="005B4BDA">
        <w:rPr>
          <w:rFonts w:ascii="Times New Roman" w:hAnsi="Times New Roman" w:cs="Times New Roman" w:hint="eastAsia"/>
          <w:sz w:val="24"/>
          <w:szCs w:val="24"/>
        </w:rPr>
        <w:t>参数化方案</w:t>
      </w:r>
      <w:r w:rsidR="00BD697E">
        <w:rPr>
          <w:rFonts w:ascii="Times New Roman" w:hAnsi="Times New Roman" w:cs="Times New Roman" w:hint="eastAsia"/>
          <w:sz w:val="24"/>
          <w:szCs w:val="24"/>
        </w:rPr>
        <w:t>，</w:t>
      </w:r>
      <w:r w:rsidR="005B4BDA">
        <w:rPr>
          <w:rFonts w:ascii="Times New Roman" w:hAnsi="Times New Roman" w:cs="Times New Roman" w:hint="eastAsia"/>
          <w:sz w:val="24"/>
          <w:szCs w:val="24"/>
        </w:rPr>
        <w:t>提高重灰霾天气条件下天气和</w:t>
      </w:r>
      <w:r w:rsidR="00B931FE" w:rsidRPr="00566FE4">
        <w:rPr>
          <w:rFonts w:ascii="Times New Roman" w:hAnsi="Times New Roman" w:cs="Times New Roman"/>
          <w:sz w:val="24"/>
          <w:szCs w:val="24"/>
        </w:rPr>
        <w:t>空气质量</w:t>
      </w:r>
      <w:r w:rsidR="005B4BDA">
        <w:rPr>
          <w:rFonts w:ascii="Times New Roman" w:hAnsi="Times New Roman" w:cs="Times New Roman" w:hint="eastAsia"/>
          <w:sz w:val="24"/>
          <w:szCs w:val="24"/>
        </w:rPr>
        <w:t>数值模式的</w:t>
      </w:r>
      <w:r w:rsidR="00B931FE" w:rsidRPr="00566FE4">
        <w:rPr>
          <w:rFonts w:ascii="Times New Roman" w:hAnsi="Times New Roman" w:cs="Times New Roman"/>
          <w:sz w:val="24"/>
          <w:szCs w:val="24"/>
        </w:rPr>
        <w:t>预报水平等都具有</w:t>
      </w:r>
      <w:r w:rsidR="005B4BDA">
        <w:rPr>
          <w:rFonts w:ascii="Times New Roman" w:hAnsi="Times New Roman" w:cs="Times New Roman" w:hint="eastAsia"/>
          <w:sz w:val="24"/>
          <w:szCs w:val="24"/>
        </w:rPr>
        <w:t>十分</w:t>
      </w:r>
      <w:r w:rsidR="00B931FE" w:rsidRPr="00566FE4">
        <w:rPr>
          <w:rFonts w:ascii="Times New Roman" w:hAnsi="Times New Roman" w:cs="Times New Roman"/>
          <w:sz w:val="24"/>
          <w:szCs w:val="24"/>
        </w:rPr>
        <w:t>重要</w:t>
      </w:r>
      <w:r w:rsidR="005B4BDA">
        <w:rPr>
          <w:rFonts w:ascii="Times New Roman" w:hAnsi="Times New Roman" w:cs="Times New Roman" w:hint="eastAsia"/>
          <w:sz w:val="24"/>
          <w:szCs w:val="24"/>
        </w:rPr>
        <w:t>的理论和现实</w:t>
      </w:r>
      <w:r w:rsidR="00B931FE" w:rsidRPr="00566FE4">
        <w:rPr>
          <w:rFonts w:ascii="Times New Roman" w:hAnsi="Times New Roman" w:cs="Times New Roman"/>
          <w:sz w:val="24"/>
          <w:szCs w:val="24"/>
        </w:rPr>
        <w:t>意义。</w:t>
      </w:r>
    </w:p>
    <w:p w14:paraId="1C0680BF" w14:textId="77777777" w:rsidR="002D4222" w:rsidRPr="00566FE4" w:rsidRDefault="002D4222" w:rsidP="00895C2E">
      <w:pPr>
        <w:spacing w:line="300" w:lineRule="auto"/>
        <w:rPr>
          <w:rFonts w:ascii="Times New Roman" w:hAnsi="Times New Roman" w:cs="Times New Roman"/>
          <w:sz w:val="24"/>
          <w:szCs w:val="24"/>
        </w:rPr>
      </w:pPr>
    </w:p>
    <w:p w14:paraId="4085DB7B" w14:textId="77777777" w:rsidR="002D4222" w:rsidRPr="00566FE4" w:rsidRDefault="006C0A1C" w:rsidP="00895C2E">
      <w:pPr>
        <w:spacing w:line="300" w:lineRule="auto"/>
        <w:rPr>
          <w:rFonts w:ascii="Times New Roman" w:hAnsi="Times New Roman" w:cs="Times New Roman"/>
          <w:b/>
          <w:sz w:val="24"/>
          <w:szCs w:val="24"/>
        </w:rPr>
      </w:pPr>
      <w:r w:rsidRPr="00566FE4">
        <w:rPr>
          <w:rFonts w:ascii="Times New Roman" w:hAnsi="Times New Roman" w:cs="Times New Roman"/>
          <w:b/>
          <w:sz w:val="24"/>
          <w:szCs w:val="24"/>
        </w:rPr>
        <w:t xml:space="preserve">1.2 </w:t>
      </w:r>
      <w:r w:rsidRPr="00566FE4">
        <w:rPr>
          <w:rFonts w:ascii="Times New Roman" w:hAnsi="Times New Roman" w:cs="Times New Roman"/>
          <w:b/>
          <w:sz w:val="24"/>
          <w:szCs w:val="24"/>
        </w:rPr>
        <w:t>国内外研究现状分析</w:t>
      </w:r>
    </w:p>
    <w:p w14:paraId="6A41CB15" w14:textId="77777777" w:rsidR="002D4222" w:rsidRPr="00566FE4" w:rsidRDefault="002D4222" w:rsidP="00895C2E">
      <w:pPr>
        <w:spacing w:line="300" w:lineRule="auto"/>
        <w:rPr>
          <w:rFonts w:ascii="Times New Roman" w:hAnsi="Times New Roman" w:cs="Times New Roman"/>
          <w:sz w:val="24"/>
          <w:szCs w:val="24"/>
        </w:rPr>
      </w:pPr>
    </w:p>
    <w:p w14:paraId="50295C1D" w14:textId="1D744534" w:rsidR="00F634E0" w:rsidRDefault="00213DA2" w:rsidP="00F22861">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定量评估</w:t>
      </w:r>
      <w:r w:rsidR="00A238EB" w:rsidRPr="00213DA2">
        <w:rPr>
          <w:rFonts w:ascii="Times New Roman" w:hAnsi="Times New Roman" w:cs="Times New Roman" w:hint="eastAsia"/>
          <w:sz w:val="24"/>
          <w:szCs w:val="24"/>
        </w:rPr>
        <w:t>气溶胶</w:t>
      </w:r>
      <w:r w:rsidR="00F634E0" w:rsidRPr="00F634E0">
        <w:rPr>
          <w:rFonts w:ascii="Times New Roman" w:hAnsi="Times New Roman" w:cs="Times New Roman" w:hint="eastAsia"/>
          <w:sz w:val="24"/>
          <w:szCs w:val="24"/>
        </w:rPr>
        <w:t>短波</w:t>
      </w:r>
      <w:r w:rsidR="00A238EB" w:rsidRPr="00213DA2">
        <w:rPr>
          <w:rFonts w:ascii="Times New Roman" w:hAnsi="Times New Roman" w:cs="Times New Roman" w:hint="eastAsia"/>
          <w:sz w:val="24"/>
          <w:szCs w:val="24"/>
        </w:rPr>
        <w:t>辐射效应对</w:t>
      </w:r>
      <w:r w:rsidR="00FD55E4">
        <w:rPr>
          <w:rFonts w:ascii="Times New Roman" w:hAnsi="Times New Roman" w:cs="Times New Roman" w:hint="eastAsia"/>
          <w:sz w:val="24"/>
          <w:szCs w:val="24"/>
        </w:rPr>
        <w:t>夹卷</w:t>
      </w:r>
      <w:r w:rsidR="00A238EB" w:rsidRPr="00213DA2">
        <w:rPr>
          <w:rFonts w:ascii="Times New Roman" w:hAnsi="Times New Roman" w:cs="Times New Roman" w:hint="eastAsia"/>
          <w:sz w:val="24"/>
          <w:szCs w:val="24"/>
        </w:rPr>
        <w:t>的影响</w:t>
      </w:r>
      <w:r w:rsidR="00F634E0" w:rsidRPr="00F634E0">
        <w:rPr>
          <w:rFonts w:ascii="Times New Roman" w:hAnsi="Times New Roman" w:cs="Times New Roman" w:hint="eastAsia"/>
          <w:sz w:val="24"/>
          <w:szCs w:val="24"/>
        </w:rPr>
        <w:t>及</w:t>
      </w:r>
      <w:r>
        <w:rPr>
          <w:rFonts w:ascii="Times New Roman" w:hAnsi="Times New Roman" w:cs="Times New Roman" w:hint="eastAsia"/>
          <w:sz w:val="24"/>
          <w:szCs w:val="24"/>
        </w:rPr>
        <w:t>改进夹卷</w:t>
      </w:r>
      <w:r w:rsidR="00F634E0" w:rsidRPr="00F634E0">
        <w:rPr>
          <w:rFonts w:ascii="Times New Roman" w:hAnsi="Times New Roman" w:cs="Times New Roman" w:hint="eastAsia"/>
          <w:sz w:val="24"/>
          <w:szCs w:val="24"/>
        </w:rPr>
        <w:t>参数化</w:t>
      </w:r>
      <w:r>
        <w:rPr>
          <w:rFonts w:ascii="Times New Roman" w:hAnsi="Times New Roman" w:cs="Times New Roman" w:hint="eastAsia"/>
          <w:sz w:val="24"/>
          <w:szCs w:val="24"/>
        </w:rPr>
        <w:t>方案</w:t>
      </w:r>
      <w:r w:rsidR="00FD55E4">
        <w:rPr>
          <w:rFonts w:ascii="Times New Roman" w:hAnsi="Times New Roman" w:cs="Times New Roman" w:hint="eastAsia"/>
          <w:sz w:val="24"/>
          <w:szCs w:val="24"/>
        </w:rPr>
        <w:t>的研究</w:t>
      </w:r>
      <w:r w:rsidR="00F634E0" w:rsidRPr="00F634E0">
        <w:rPr>
          <w:rFonts w:ascii="Times New Roman" w:hAnsi="Times New Roman" w:cs="Times New Roman" w:hint="eastAsia"/>
          <w:sz w:val="24"/>
          <w:szCs w:val="24"/>
        </w:rPr>
        <w:t>主要面临</w:t>
      </w:r>
      <w:r w:rsidR="00F634E0">
        <w:rPr>
          <w:rFonts w:ascii="Times New Roman" w:hAnsi="Times New Roman" w:cs="Times New Roman" w:hint="eastAsia"/>
          <w:sz w:val="24"/>
          <w:szCs w:val="24"/>
        </w:rPr>
        <w:t>以下</w:t>
      </w:r>
      <w:r>
        <w:rPr>
          <w:rFonts w:ascii="Times New Roman" w:hAnsi="Times New Roman" w:cs="Times New Roman" w:hint="eastAsia"/>
          <w:sz w:val="24"/>
          <w:szCs w:val="24"/>
        </w:rPr>
        <w:t>几个方面</w:t>
      </w:r>
      <w:r w:rsidR="00F634E0" w:rsidRPr="00F634E0">
        <w:rPr>
          <w:rFonts w:ascii="Times New Roman" w:hAnsi="Times New Roman" w:cs="Times New Roman" w:hint="eastAsia"/>
          <w:sz w:val="24"/>
          <w:szCs w:val="24"/>
        </w:rPr>
        <w:t>挑</w:t>
      </w:r>
      <w:r w:rsidR="00F634E0">
        <w:rPr>
          <w:rFonts w:ascii="Times New Roman" w:hAnsi="Times New Roman" w:cs="Times New Roman" w:hint="eastAsia"/>
          <w:sz w:val="24"/>
          <w:szCs w:val="24"/>
        </w:rPr>
        <w:t>战。</w:t>
      </w:r>
    </w:p>
    <w:p w14:paraId="1B1EB0E1" w14:textId="77777777" w:rsidR="00F634E0" w:rsidRDefault="00F634E0" w:rsidP="00F22861">
      <w:pPr>
        <w:spacing w:line="300" w:lineRule="auto"/>
        <w:ind w:firstLineChars="200" w:firstLine="480"/>
        <w:rPr>
          <w:rFonts w:ascii="Times New Roman" w:hAnsi="Times New Roman" w:cs="Times New Roman"/>
          <w:sz w:val="24"/>
          <w:szCs w:val="24"/>
        </w:rPr>
      </w:pPr>
    </w:p>
    <w:p w14:paraId="4BDE3245" w14:textId="1A7C9361" w:rsidR="00F634E0" w:rsidRDefault="00546CE7" w:rsidP="00F22861">
      <w:pPr>
        <w:spacing w:line="30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第一，</w:t>
      </w:r>
      <w:r w:rsidR="00B27151">
        <w:rPr>
          <w:rFonts w:ascii="Times New Roman" w:hAnsi="Times New Roman" w:cs="Times New Roman" w:hint="eastAsia"/>
          <w:b/>
          <w:sz w:val="24"/>
          <w:szCs w:val="24"/>
        </w:rPr>
        <w:t>气溶胶短波辐射效应对位温垂直廓线</w:t>
      </w:r>
      <w:r w:rsidR="00A51D53">
        <w:rPr>
          <w:rFonts w:ascii="Times New Roman" w:hAnsi="Times New Roman" w:cs="Times New Roman" w:hint="eastAsia"/>
          <w:b/>
          <w:sz w:val="24"/>
          <w:szCs w:val="24"/>
        </w:rPr>
        <w:t>和</w:t>
      </w:r>
      <w:r w:rsidR="00B27151">
        <w:rPr>
          <w:rFonts w:ascii="Times New Roman" w:hAnsi="Times New Roman" w:cs="Times New Roman" w:hint="eastAsia"/>
          <w:b/>
          <w:sz w:val="24"/>
          <w:szCs w:val="24"/>
        </w:rPr>
        <w:t>感</w:t>
      </w:r>
      <w:r w:rsidR="001659A2">
        <w:rPr>
          <w:rFonts w:ascii="Times New Roman" w:hAnsi="Times New Roman" w:cs="Times New Roman" w:hint="eastAsia"/>
          <w:b/>
          <w:sz w:val="24"/>
          <w:szCs w:val="24"/>
        </w:rPr>
        <w:t>热通量垂直分布特征</w:t>
      </w:r>
      <w:r>
        <w:rPr>
          <w:rFonts w:ascii="Times New Roman" w:hAnsi="Times New Roman" w:cs="Times New Roman" w:hint="eastAsia"/>
          <w:b/>
          <w:sz w:val="24"/>
          <w:szCs w:val="24"/>
        </w:rPr>
        <w:t>影响的不确定性</w:t>
      </w:r>
      <w:r w:rsidR="00F634E0">
        <w:rPr>
          <w:rFonts w:ascii="Times New Roman" w:hAnsi="Times New Roman" w:cs="Times New Roman" w:hint="eastAsia"/>
          <w:sz w:val="24"/>
          <w:szCs w:val="24"/>
        </w:rPr>
        <w:t>。</w:t>
      </w:r>
      <w:r w:rsidR="00A51D53">
        <w:rPr>
          <w:rFonts w:ascii="Times New Roman" w:hAnsi="Times New Roman" w:cs="Times New Roman" w:hint="eastAsia"/>
          <w:sz w:val="24"/>
          <w:szCs w:val="24"/>
        </w:rPr>
        <w:t>位温垂直廓线是评估气溶胶辐射效应对</w:t>
      </w:r>
      <w:r w:rsidR="005471E2">
        <w:rPr>
          <w:rFonts w:ascii="Times New Roman" w:hAnsi="Times New Roman" w:cs="Times New Roman" w:hint="eastAsia"/>
          <w:sz w:val="24"/>
          <w:szCs w:val="24"/>
        </w:rPr>
        <w:t>对流边界层热力结构影响的重要指标。</w:t>
      </w:r>
      <w:r w:rsidR="00B27151">
        <w:rPr>
          <w:rFonts w:ascii="Times New Roman" w:hAnsi="Times New Roman" w:cs="Times New Roman" w:hint="eastAsia"/>
          <w:sz w:val="24"/>
          <w:szCs w:val="24"/>
        </w:rPr>
        <w:t>大涡模</w:t>
      </w:r>
      <w:r w:rsidR="00CF725C">
        <w:rPr>
          <w:rFonts w:ascii="Times New Roman" w:hAnsi="Times New Roman" w:cs="Times New Roman" w:hint="eastAsia"/>
          <w:sz w:val="24"/>
          <w:szCs w:val="24"/>
        </w:rPr>
        <w:t>拟（</w:t>
      </w:r>
      <w:r w:rsidR="00AD1484">
        <w:rPr>
          <w:rFonts w:ascii="Times New Roman" w:hAnsi="Times New Roman" w:cs="Times New Roman" w:hint="eastAsia"/>
          <w:sz w:val="24"/>
          <w:szCs w:val="24"/>
        </w:rPr>
        <w:t xml:space="preserve">Large Eddy Simulation, </w:t>
      </w:r>
      <w:r w:rsidR="00CF725C">
        <w:rPr>
          <w:rFonts w:ascii="Times New Roman" w:hAnsi="Times New Roman" w:cs="Times New Roman" w:hint="eastAsia"/>
          <w:sz w:val="24"/>
          <w:szCs w:val="24"/>
        </w:rPr>
        <w:t>LES</w:t>
      </w:r>
      <w:r w:rsidR="00CF725C">
        <w:rPr>
          <w:rFonts w:ascii="Times New Roman" w:hAnsi="Times New Roman" w:cs="Times New Roman" w:hint="eastAsia"/>
          <w:sz w:val="24"/>
          <w:szCs w:val="24"/>
        </w:rPr>
        <w:t>）</w:t>
      </w:r>
      <w:r w:rsidR="002636E4">
        <w:rPr>
          <w:rFonts w:ascii="Times New Roman" w:hAnsi="Times New Roman" w:cs="Times New Roman" w:hint="eastAsia"/>
          <w:sz w:val="24"/>
          <w:szCs w:val="24"/>
        </w:rPr>
        <w:t>及观测数据</w:t>
      </w:r>
      <w:r w:rsidR="00CF725C">
        <w:rPr>
          <w:rFonts w:ascii="Times New Roman" w:hAnsi="Times New Roman" w:cs="Times New Roman" w:hint="eastAsia"/>
          <w:sz w:val="24"/>
          <w:szCs w:val="24"/>
        </w:rPr>
        <w:t>分析</w:t>
      </w:r>
      <w:r w:rsidR="009C1235">
        <w:rPr>
          <w:rFonts w:ascii="Times New Roman" w:hAnsi="Times New Roman" w:cs="Times New Roman" w:hint="eastAsia"/>
          <w:sz w:val="24"/>
          <w:szCs w:val="24"/>
        </w:rPr>
        <w:t>表明</w:t>
      </w:r>
      <w:r w:rsidR="00C5674D">
        <w:rPr>
          <w:rFonts w:ascii="Times New Roman" w:hAnsi="Times New Roman" w:cs="Times New Roman" w:hint="eastAsia"/>
          <w:sz w:val="24"/>
          <w:szCs w:val="24"/>
        </w:rPr>
        <w:t>，</w:t>
      </w:r>
      <w:r w:rsidR="000964F1">
        <w:rPr>
          <w:rFonts w:ascii="Times New Roman" w:hAnsi="Times New Roman" w:cs="Times New Roman" w:hint="eastAsia"/>
          <w:sz w:val="24"/>
          <w:szCs w:val="24"/>
        </w:rPr>
        <w:t>相对干净</w:t>
      </w:r>
      <w:r w:rsidR="00B27151">
        <w:rPr>
          <w:rFonts w:ascii="Times New Roman" w:hAnsi="Times New Roman" w:cs="Times New Roman" w:hint="eastAsia"/>
          <w:sz w:val="24"/>
          <w:szCs w:val="24"/>
        </w:rPr>
        <w:t>边界层内，对流边界层内</w:t>
      </w:r>
      <w:r w:rsidR="009C1235">
        <w:rPr>
          <w:rFonts w:ascii="Times New Roman" w:hAnsi="Times New Roman" w:cs="Times New Roman" w:hint="eastAsia"/>
          <w:sz w:val="24"/>
          <w:szCs w:val="24"/>
        </w:rPr>
        <w:t>位温呈</w:t>
      </w:r>
      <w:r w:rsidR="000964F1">
        <w:rPr>
          <w:rFonts w:ascii="Times New Roman" w:hAnsi="Times New Roman" w:cs="Times New Roman" w:hint="eastAsia"/>
          <w:sz w:val="24"/>
          <w:szCs w:val="24"/>
        </w:rPr>
        <w:t>典型的</w:t>
      </w:r>
      <w:r w:rsidR="009C1235">
        <w:rPr>
          <w:rFonts w:ascii="Times New Roman" w:hAnsi="Times New Roman" w:cs="Times New Roman" w:hint="eastAsia"/>
          <w:sz w:val="24"/>
          <w:szCs w:val="24"/>
        </w:rPr>
        <w:t>三层结构分布特征</w:t>
      </w:r>
      <w:r w:rsidR="000964F1">
        <w:rPr>
          <w:rFonts w:ascii="Times New Roman" w:hAnsi="Times New Roman" w:cs="Times New Roman"/>
          <w:sz w:val="24"/>
          <w:szCs w:val="24"/>
        </w:rPr>
        <w:t>：</w:t>
      </w:r>
      <w:r w:rsidR="00083F69">
        <w:rPr>
          <w:rFonts w:ascii="Times New Roman" w:hAnsi="Times New Roman" w:cs="Times New Roman" w:hint="eastAsia"/>
          <w:sz w:val="24"/>
          <w:szCs w:val="24"/>
        </w:rPr>
        <w:t>位温梯度</w:t>
      </w:r>
      <w:r w:rsidR="00A30EB8">
        <w:rPr>
          <w:rFonts w:ascii="Times New Roman" w:hAnsi="Times New Roman" w:cs="Times New Roman" w:hint="eastAsia"/>
          <w:sz w:val="24"/>
          <w:szCs w:val="24"/>
        </w:rPr>
        <w:t>相对较大</w:t>
      </w:r>
      <w:r w:rsidR="002D7276">
        <w:rPr>
          <w:rFonts w:ascii="Times New Roman" w:hAnsi="Times New Roman" w:cs="Times New Roman" w:hint="eastAsia"/>
          <w:sz w:val="24"/>
          <w:szCs w:val="24"/>
        </w:rPr>
        <w:t>的近地层、位温近似为常数</w:t>
      </w:r>
      <w:r w:rsidR="00083F69">
        <w:rPr>
          <w:rFonts w:ascii="Times New Roman" w:hAnsi="Times New Roman" w:cs="Times New Roman" w:hint="eastAsia"/>
          <w:sz w:val="24"/>
          <w:szCs w:val="24"/>
        </w:rPr>
        <w:t>的混合层以及逆位温强度大于自由大气的夹卷层</w:t>
      </w:r>
      <w:r w:rsidR="00A15775">
        <w:rPr>
          <w:rFonts w:ascii="Times New Roman" w:hAnsi="Times New Roman" w:cs="Times New Roman" w:hint="eastAsia"/>
          <w:sz w:val="24"/>
          <w:szCs w:val="24"/>
        </w:rPr>
        <w:t>。</w:t>
      </w:r>
      <w:r w:rsidR="00151DBE">
        <w:rPr>
          <w:rFonts w:ascii="Times New Roman" w:hAnsi="Times New Roman" w:cs="Times New Roman" w:hint="eastAsia"/>
          <w:sz w:val="24"/>
          <w:szCs w:val="24"/>
        </w:rPr>
        <w:t>地表感热通量浮力和夹卷通量浮力是对流边界层发展的主要驱动力。</w:t>
      </w:r>
      <w:r w:rsidR="00A30EB8">
        <w:rPr>
          <w:rFonts w:ascii="Times New Roman" w:hAnsi="Times New Roman" w:cs="Times New Roman" w:hint="eastAsia"/>
          <w:sz w:val="24"/>
          <w:szCs w:val="24"/>
        </w:rPr>
        <w:t>不同高度</w:t>
      </w:r>
      <w:r w:rsidR="00C5674D">
        <w:rPr>
          <w:rFonts w:ascii="Times New Roman" w:hAnsi="Times New Roman" w:cs="Times New Roman" w:hint="eastAsia"/>
          <w:sz w:val="24"/>
          <w:szCs w:val="24"/>
        </w:rPr>
        <w:t>上的</w:t>
      </w:r>
      <w:r w:rsidR="00CF725C">
        <w:rPr>
          <w:rFonts w:ascii="Times New Roman" w:hAnsi="Times New Roman" w:cs="Times New Roman" w:hint="eastAsia"/>
          <w:sz w:val="24"/>
          <w:szCs w:val="24"/>
        </w:rPr>
        <w:t>感热通量是地表感热通量和夹卷通量的线性组合</w:t>
      </w:r>
      <w:r w:rsidR="000A6A11">
        <w:rPr>
          <w:rFonts w:ascii="Times New Roman" w:hAnsi="Times New Roman" w:cs="Times New Roman" w:hint="eastAsia"/>
          <w:sz w:val="24"/>
          <w:szCs w:val="24"/>
        </w:rPr>
        <w:t>，导致感热通量随高度</w:t>
      </w:r>
      <w:r w:rsidR="004838C1">
        <w:rPr>
          <w:rFonts w:ascii="Times New Roman" w:hAnsi="Times New Roman" w:cs="Times New Roman" w:hint="eastAsia"/>
          <w:sz w:val="24"/>
          <w:szCs w:val="24"/>
        </w:rPr>
        <w:t>呈</w:t>
      </w:r>
      <w:r w:rsidR="000A6A11">
        <w:rPr>
          <w:rFonts w:ascii="Times New Roman" w:hAnsi="Times New Roman" w:cs="Times New Roman" w:hint="eastAsia"/>
          <w:sz w:val="24"/>
          <w:szCs w:val="24"/>
        </w:rPr>
        <w:t>线性变化</w:t>
      </w:r>
      <w:r w:rsidR="00CF725C">
        <w:rPr>
          <w:rFonts w:ascii="Times New Roman" w:hAnsi="Times New Roman" w:cs="Times New Roman" w:hint="eastAsia"/>
          <w:sz w:val="24"/>
          <w:szCs w:val="24"/>
        </w:rPr>
        <w:t>（</w:t>
      </w:r>
      <w:r w:rsidR="00CF725C" w:rsidRPr="002636E4">
        <w:rPr>
          <w:rFonts w:ascii="Times New Roman" w:hAnsi="Times New Roman" w:cs="Times New Roman"/>
          <w:sz w:val="24"/>
          <w:szCs w:val="24"/>
        </w:rPr>
        <w:t>Kaimal</w:t>
      </w:r>
      <w:r w:rsidR="00CF725C" w:rsidRPr="002636E4">
        <w:rPr>
          <w:rFonts w:ascii="Times New Roman" w:hAnsi="Times New Roman" w:cs="Times New Roman" w:hint="eastAsia"/>
          <w:sz w:val="24"/>
          <w:szCs w:val="24"/>
        </w:rPr>
        <w:t xml:space="preserve"> </w:t>
      </w:r>
      <w:r w:rsidR="00CF725C">
        <w:rPr>
          <w:rFonts w:ascii="Times New Roman" w:hAnsi="Times New Roman" w:cs="Times New Roman" w:hint="eastAsia"/>
          <w:sz w:val="24"/>
          <w:szCs w:val="24"/>
        </w:rPr>
        <w:t xml:space="preserve">et al., 1976; Stull, 1988; Huang et al., 2011; </w:t>
      </w:r>
      <w:r w:rsidR="00A30EB8">
        <w:rPr>
          <w:rFonts w:ascii="Times New Roman" w:hAnsi="Times New Roman" w:cs="Times New Roman" w:hint="eastAsia"/>
          <w:sz w:val="24"/>
          <w:szCs w:val="24"/>
        </w:rPr>
        <w:t>H</w:t>
      </w:r>
      <w:r w:rsidR="005A65E0">
        <w:rPr>
          <w:rFonts w:ascii="Times New Roman" w:hAnsi="Times New Roman" w:cs="Times New Roman"/>
          <w:sz w:val="24"/>
          <w:szCs w:val="24"/>
        </w:rPr>
        <w:t>uang et al., 2009</w:t>
      </w:r>
      <w:r w:rsidR="00A30EB8">
        <w:rPr>
          <w:rFonts w:ascii="Times New Roman" w:hAnsi="Times New Roman" w:cs="Times New Roman" w:hint="eastAsia"/>
          <w:sz w:val="24"/>
          <w:szCs w:val="24"/>
        </w:rPr>
        <w:t>）。灰霾边界层内，影响位温垂直分布的热源由两个增加到三个，即：地表感热通量、夹卷通量和</w:t>
      </w:r>
      <w:r w:rsidR="00C5674D">
        <w:rPr>
          <w:rFonts w:ascii="Times New Roman" w:hAnsi="Times New Roman" w:cs="Times New Roman" w:hint="eastAsia"/>
          <w:sz w:val="24"/>
          <w:szCs w:val="24"/>
        </w:rPr>
        <w:t>气溶胶短波辐射吸收加热。</w:t>
      </w:r>
      <w:r w:rsidR="0075360E">
        <w:rPr>
          <w:rFonts w:ascii="Times New Roman" w:hAnsi="Times New Roman" w:cs="Times New Roman" w:hint="eastAsia"/>
          <w:sz w:val="24"/>
          <w:szCs w:val="24"/>
        </w:rPr>
        <w:t>Liu</w:t>
      </w:r>
      <w:r w:rsidR="0075360E">
        <w:rPr>
          <w:rFonts w:ascii="Times New Roman" w:hAnsi="Times New Roman" w:cs="Times New Roman" w:hint="eastAsia"/>
          <w:sz w:val="24"/>
          <w:szCs w:val="24"/>
        </w:rPr>
        <w:t>等（</w:t>
      </w:r>
      <w:r w:rsidR="007C2D94">
        <w:rPr>
          <w:rFonts w:ascii="Times New Roman" w:hAnsi="Times New Roman" w:cs="Times New Roman" w:hint="eastAsia"/>
          <w:sz w:val="24"/>
          <w:szCs w:val="24"/>
        </w:rPr>
        <w:t>2</w:t>
      </w:r>
      <w:r w:rsidR="007C2D94">
        <w:rPr>
          <w:rFonts w:ascii="Times New Roman" w:hAnsi="Times New Roman" w:cs="Times New Roman"/>
          <w:sz w:val="24"/>
          <w:szCs w:val="24"/>
        </w:rPr>
        <w:t>018</w:t>
      </w:r>
      <w:r w:rsidR="00C5500D">
        <w:rPr>
          <w:rFonts w:ascii="Times New Roman" w:hAnsi="Times New Roman" w:cs="Times New Roman" w:hint="eastAsia"/>
          <w:sz w:val="24"/>
          <w:szCs w:val="24"/>
        </w:rPr>
        <w:t xml:space="preserve">b, </w:t>
      </w:r>
      <w:r w:rsidR="0075360E">
        <w:rPr>
          <w:rFonts w:ascii="Times New Roman" w:hAnsi="Times New Roman" w:cs="Times New Roman" w:hint="eastAsia"/>
          <w:sz w:val="24"/>
          <w:szCs w:val="24"/>
        </w:rPr>
        <w:t>2</w:t>
      </w:r>
      <w:r w:rsidR="0075360E">
        <w:rPr>
          <w:rFonts w:ascii="Times New Roman" w:hAnsi="Times New Roman" w:cs="Times New Roman"/>
          <w:sz w:val="24"/>
          <w:szCs w:val="24"/>
        </w:rPr>
        <w:t>019</w:t>
      </w:r>
      <w:r w:rsidR="0075360E">
        <w:rPr>
          <w:rFonts w:ascii="Times New Roman" w:hAnsi="Times New Roman" w:cs="Times New Roman" w:hint="eastAsia"/>
          <w:sz w:val="24"/>
          <w:szCs w:val="24"/>
        </w:rPr>
        <w:t>）利用</w:t>
      </w:r>
      <w:r w:rsidR="0075360E">
        <w:rPr>
          <w:rFonts w:ascii="Times New Roman" w:hAnsi="Times New Roman" w:cs="Times New Roman" w:hint="eastAsia"/>
          <w:sz w:val="24"/>
          <w:szCs w:val="24"/>
        </w:rPr>
        <w:t>LES</w:t>
      </w:r>
      <w:r w:rsidR="0075360E">
        <w:rPr>
          <w:rFonts w:ascii="Times New Roman" w:hAnsi="Times New Roman" w:cs="Times New Roman" w:hint="eastAsia"/>
          <w:sz w:val="24"/>
          <w:szCs w:val="24"/>
        </w:rPr>
        <w:t>定量评估了</w:t>
      </w:r>
      <w:r w:rsidR="00C5674D">
        <w:rPr>
          <w:rFonts w:ascii="Times New Roman" w:hAnsi="Times New Roman" w:cs="Times New Roman" w:hint="eastAsia"/>
          <w:sz w:val="24"/>
          <w:szCs w:val="24"/>
        </w:rPr>
        <w:t>对流边界层内感热通量随高度</w:t>
      </w:r>
      <w:r w:rsidR="007009E0">
        <w:rPr>
          <w:rFonts w:ascii="Times New Roman" w:hAnsi="Times New Roman" w:cs="Times New Roman" w:hint="eastAsia"/>
          <w:sz w:val="24"/>
          <w:szCs w:val="24"/>
        </w:rPr>
        <w:t>的</w:t>
      </w:r>
      <w:r w:rsidR="008C2D93">
        <w:rPr>
          <w:rFonts w:ascii="Times New Roman" w:hAnsi="Times New Roman" w:cs="Times New Roman" w:hint="eastAsia"/>
          <w:sz w:val="24"/>
          <w:szCs w:val="24"/>
        </w:rPr>
        <w:t>垂直分布</w:t>
      </w:r>
      <w:r w:rsidR="007009E0">
        <w:rPr>
          <w:rFonts w:ascii="Times New Roman" w:hAnsi="Times New Roman" w:cs="Times New Roman" w:hint="eastAsia"/>
          <w:sz w:val="24"/>
          <w:szCs w:val="24"/>
        </w:rPr>
        <w:t>与</w:t>
      </w:r>
      <w:r w:rsidR="007C2D94">
        <w:rPr>
          <w:rFonts w:ascii="Times New Roman" w:hAnsi="Times New Roman" w:cs="Times New Roman" w:hint="eastAsia"/>
          <w:sz w:val="24"/>
          <w:szCs w:val="24"/>
        </w:rPr>
        <w:t>气溶胶浓度（即气溶胶光学厚度</w:t>
      </w:r>
      <w:r w:rsidR="007C2D94">
        <w:rPr>
          <w:rFonts w:ascii="Times New Roman" w:hAnsi="Times New Roman" w:cs="Times New Roman" w:hint="eastAsia"/>
          <w:sz w:val="24"/>
          <w:szCs w:val="24"/>
        </w:rPr>
        <w:t>AOD</w:t>
      </w:r>
      <w:r w:rsidR="007C2D94">
        <w:rPr>
          <w:rFonts w:ascii="Times New Roman" w:hAnsi="Times New Roman" w:cs="Times New Roman" w:hint="eastAsia"/>
          <w:sz w:val="24"/>
          <w:szCs w:val="24"/>
        </w:rPr>
        <w:t>）的变化，但未讨论</w:t>
      </w:r>
      <w:r w:rsidR="007009E0">
        <w:rPr>
          <w:rFonts w:ascii="Times New Roman" w:hAnsi="Times New Roman" w:cs="Times New Roman" w:hint="eastAsia"/>
          <w:sz w:val="24"/>
          <w:szCs w:val="24"/>
        </w:rPr>
        <w:t>气溶胶辐射特性（如单向散射因子）及气溶胶</w:t>
      </w:r>
      <w:r w:rsidR="007C2D94">
        <w:rPr>
          <w:rFonts w:ascii="Times New Roman" w:hAnsi="Times New Roman" w:cs="Times New Roman" w:hint="eastAsia"/>
          <w:sz w:val="24"/>
          <w:szCs w:val="24"/>
        </w:rPr>
        <w:t>浓度</w:t>
      </w:r>
      <w:r w:rsidR="007009E0">
        <w:rPr>
          <w:rFonts w:ascii="Times New Roman" w:hAnsi="Times New Roman" w:cs="Times New Roman" w:hint="eastAsia"/>
          <w:sz w:val="24"/>
          <w:szCs w:val="24"/>
        </w:rPr>
        <w:t>垂直分布</w:t>
      </w:r>
      <w:r w:rsidR="007C2D94">
        <w:rPr>
          <w:rFonts w:ascii="Times New Roman" w:hAnsi="Times New Roman" w:cs="Times New Roman" w:hint="eastAsia"/>
          <w:sz w:val="24"/>
          <w:szCs w:val="24"/>
        </w:rPr>
        <w:t>对感热通量随高度的变化</w:t>
      </w:r>
      <w:r w:rsidR="007009E0">
        <w:rPr>
          <w:rFonts w:ascii="Times New Roman" w:hAnsi="Times New Roman" w:cs="Times New Roman" w:hint="eastAsia"/>
          <w:sz w:val="24"/>
          <w:szCs w:val="24"/>
        </w:rPr>
        <w:t>。准确评估</w:t>
      </w:r>
      <w:r w:rsidR="007009E0" w:rsidRPr="00C5500D">
        <w:rPr>
          <w:rFonts w:ascii="Times New Roman" w:hAnsi="Times New Roman" w:cs="Times New Roman" w:hint="eastAsia"/>
          <w:sz w:val="24"/>
          <w:szCs w:val="24"/>
        </w:rPr>
        <w:t>气溶胶短波辐射效应对位温垂直廓线和感热通量垂直分布的影响，</w:t>
      </w:r>
      <w:r w:rsidR="007E4FF4">
        <w:rPr>
          <w:rFonts w:ascii="Times New Roman" w:hAnsi="Times New Roman" w:cs="Times New Roman" w:hint="eastAsia"/>
          <w:sz w:val="24"/>
          <w:szCs w:val="24"/>
        </w:rPr>
        <w:t>急</w:t>
      </w:r>
      <w:r w:rsidR="00C5674D">
        <w:rPr>
          <w:rFonts w:ascii="Times New Roman" w:hAnsi="Times New Roman" w:cs="Times New Roman" w:hint="eastAsia"/>
          <w:sz w:val="24"/>
          <w:szCs w:val="24"/>
        </w:rPr>
        <w:t>需</w:t>
      </w:r>
      <w:r w:rsidR="00665A81">
        <w:rPr>
          <w:rFonts w:ascii="Times New Roman" w:hAnsi="Times New Roman" w:cs="Times New Roman" w:hint="eastAsia"/>
          <w:sz w:val="24"/>
          <w:szCs w:val="24"/>
        </w:rPr>
        <w:t>外场观测</w:t>
      </w:r>
      <w:r w:rsidR="00C5674D">
        <w:rPr>
          <w:rFonts w:ascii="Times New Roman" w:hAnsi="Times New Roman" w:cs="Times New Roman" w:hint="eastAsia"/>
          <w:sz w:val="24"/>
          <w:szCs w:val="24"/>
        </w:rPr>
        <w:t>和高精度模拟（如</w:t>
      </w:r>
      <w:r w:rsidR="00C5674D">
        <w:rPr>
          <w:rFonts w:ascii="Times New Roman" w:hAnsi="Times New Roman" w:cs="Times New Roman" w:hint="eastAsia"/>
          <w:sz w:val="24"/>
          <w:szCs w:val="24"/>
        </w:rPr>
        <w:t>LES</w:t>
      </w:r>
      <w:r w:rsidR="00C5674D">
        <w:rPr>
          <w:rFonts w:ascii="Times New Roman" w:hAnsi="Times New Roman" w:cs="Times New Roman" w:hint="eastAsia"/>
          <w:sz w:val="24"/>
          <w:szCs w:val="24"/>
        </w:rPr>
        <w:t>）确定。</w:t>
      </w:r>
    </w:p>
    <w:p w14:paraId="7918D6D1" w14:textId="73754187" w:rsidR="002D4222" w:rsidRDefault="002D4222" w:rsidP="00DA277D">
      <w:pPr>
        <w:spacing w:line="300" w:lineRule="auto"/>
        <w:rPr>
          <w:rFonts w:ascii="Times New Roman" w:hAnsi="Times New Roman" w:cs="Times New Roman"/>
          <w:sz w:val="24"/>
          <w:szCs w:val="24"/>
        </w:rPr>
      </w:pPr>
    </w:p>
    <w:p w14:paraId="16157A91" w14:textId="3B34BEF8" w:rsidR="002D7276" w:rsidRDefault="001659A2" w:rsidP="00C6031A">
      <w:pPr>
        <w:spacing w:line="300" w:lineRule="auto"/>
        <w:ind w:firstLineChars="200" w:firstLine="482"/>
        <w:rPr>
          <w:rFonts w:ascii="Times New Roman" w:hAnsi="Times New Roman" w:cs="Times New Roman"/>
          <w:kern w:val="0"/>
          <w:sz w:val="24"/>
          <w:szCs w:val="24"/>
        </w:rPr>
      </w:pPr>
      <w:r w:rsidRPr="001659A2">
        <w:rPr>
          <w:rFonts w:ascii="Times New Roman" w:hAnsi="Times New Roman" w:cs="Times New Roman" w:hint="eastAsia"/>
          <w:b/>
          <w:sz w:val="24"/>
          <w:szCs w:val="24"/>
        </w:rPr>
        <w:t>第二，</w:t>
      </w:r>
      <w:r w:rsidR="00546CE7">
        <w:rPr>
          <w:rFonts w:ascii="Times New Roman" w:hAnsi="Times New Roman" w:cs="Times New Roman" w:hint="eastAsia"/>
          <w:b/>
          <w:sz w:val="24"/>
          <w:szCs w:val="24"/>
        </w:rPr>
        <w:t>气溶胶辐射</w:t>
      </w:r>
      <w:r w:rsidR="00EC76A8">
        <w:rPr>
          <w:rFonts w:ascii="Times New Roman" w:hAnsi="Times New Roman" w:cs="Times New Roman" w:hint="eastAsia"/>
          <w:b/>
          <w:sz w:val="24"/>
          <w:szCs w:val="24"/>
        </w:rPr>
        <w:t>效应</w:t>
      </w:r>
      <w:r w:rsidR="00546CE7">
        <w:rPr>
          <w:rFonts w:ascii="Times New Roman" w:hAnsi="Times New Roman" w:cs="Times New Roman" w:hint="eastAsia"/>
          <w:b/>
          <w:sz w:val="24"/>
          <w:szCs w:val="24"/>
        </w:rPr>
        <w:t>对</w:t>
      </w:r>
      <w:r w:rsidR="00444E1B">
        <w:rPr>
          <w:rFonts w:ascii="Times New Roman" w:hAnsi="Times New Roman" w:cs="Times New Roman" w:hint="eastAsia"/>
          <w:b/>
          <w:sz w:val="24"/>
          <w:szCs w:val="24"/>
        </w:rPr>
        <w:t>夹卷</w:t>
      </w:r>
      <w:r w:rsidR="00A97295">
        <w:rPr>
          <w:rFonts w:ascii="Times New Roman" w:hAnsi="Times New Roman" w:cs="Times New Roman" w:hint="eastAsia"/>
          <w:b/>
          <w:sz w:val="24"/>
          <w:szCs w:val="24"/>
        </w:rPr>
        <w:t>参数</w:t>
      </w:r>
      <w:r w:rsidR="00546CE7">
        <w:rPr>
          <w:rFonts w:ascii="Times New Roman" w:hAnsi="Times New Roman" w:cs="Times New Roman" w:hint="eastAsia"/>
          <w:b/>
          <w:sz w:val="24"/>
          <w:szCs w:val="24"/>
        </w:rPr>
        <w:t>影响的不确定性</w:t>
      </w:r>
      <w:r w:rsidRPr="001659A2">
        <w:rPr>
          <w:rFonts w:ascii="Times New Roman" w:hAnsi="Times New Roman" w:cs="Times New Roman" w:hint="eastAsia"/>
          <w:b/>
          <w:sz w:val="24"/>
          <w:szCs w:val="24"/>
        </w:rPr>
        <w:t>。</w:t>
      </w:r>
      <w:r w:rsidR="00546CE7" w:rsidRPr="00546CE7">
        <w:rPr>
          <w:rFonts w:ascii="Times New Roman" w:hAnsi="Times New Roman" w:cs="Times New Roman" w:hint="eastAsia"/>
          <w:sz w:val="24"/>
          <w:szCs w:val="24"/>
        </w:rPr>
        <w:t>夹卷速度</w:t>
      </w:r>
      <w:r w:rsidR="00825DF6">
        <w:rPr>
          <w:rFonts w:ascii="Times New Roman" w:hAnsi="Times New Roman" w:cs="Times New Roman" w:hint="eastAsia"/>
          <w:sz w:val="24"/>
          <w:szCs w:val="24"/>
        </w:rPr>
        <w:t>或夹卷率</w:t>
      </w:r>
      <w:r w:rsidR="00546CE7">
        <w:rPr>
          <w:rFonts w:ascii="Times New Roman" w:hAnsi="Times New Roman" w:cs="Times New Roman" w:hint="eastAsia"/>
          <w:sz w:val="24"/>
          <w:szCs w:val="24"/>
        </w:rPr>
        <w:t>（</w:t>
      </w:r>
      <w:r w:rsidR="00EC03A4" w:rsidRPr="00EC03A4">
        <w:rPr>
          <w:rFonts w:ascii="Times New Roman" w:hAnsi="Times New Roman" w:cs="Times New Roman"/>
          <w:noProof/>
          <w:position w:val="-12"/>
          <w:sz w:val="24"/>
          <w:szCs w:val="24"/>
        </w:rPr>
        <w:object w:dxaOrig="300" w:dyaOrig="360" w14:anchorId="42C06D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95pt;height:17.7pt;mso-width-percent:0;mso-height-percent:0;mso-width-percent:0;mso-height-percent:0" o:ole="">
            <v:imagedata r:id="rId9" o:title=""/>
          </v:shape>
          <o:OLEObject Type="Embed" ProgID="Equation.DSMT4" ShapeID="_x0000_i1025" DrawAspect="Content" ObjectID="_1612774687" r:id="rId10"/>
        </w:object>
      </w:r>
      <w:r w:rsidR="00546CE7">
        <w:rPr>
          <w:rFonts w:ascii="Times New Roman" w:hAnsi="Times New Roman" w:cs="Times New Roman"/>
          <w:sz w:val="24"/>
          <w:szCs w:val="24"/>
        </w:rPr>
        <w:t>）</w:t>
      </w:r>
      <w:r w:rsidR="00546CE7" w:rsidRPr="00546CE7">
        <w:rPr>
          <w:rFonts w:ascii="Times New Roman" w:hAnsi="Times New Roman" w:cs="Times New Roman" w:hint="eastAsia"/>
          <w:sz w:val="24"/>
          <w:szCs w:val="24"/>
        </w:rPr>
        <w:t>是描述夹卷过程的</w:t>
      </w:r>
      <w:r w:rsidR="00825DF6">
        <w:rPr>
          <w:rFonts w:ascii="Times New Roman" w:hAnsi="Times New Roman" w:cs="Times New Roman" w:hint="eastAsia"/>
          <w:sz w:val="24"/>
          <w:szCs w:val="24"/>
        </w:rPr>
        <w:t>一个</w:t>
      </w:r>
      <w:r w:rsidR="00546CE7" w:rsidRPr="00546CE7">
        <w:rPr>
          <w:rFonts w:ascii="Times New Roman" w:hAnsi="Times New Roman" w:cs="Times New Roman" w:hint="eastAsia"/>
          <w:sz w:val="24"/>
          <w:szCs w:val="24"/>
        </w:rPr>
        <w:t>重要参数</w:t>
      </w:r>
      <w:r w:rsidR="000E0A77">
        <w:rPr>
          <w:rFonts w:ascii="Times New Roman" w:hAnsi="Times New Roman" w:cs="Times New Roman" w:hint="eastAsia"/>
          <w:sz w:val="24"/>
          <w:szCs w:val="24"/>
        </w:rPr>
        <w:t>，代表</w:t>
      </w:r>
      <w:r w:rsidR="005A65E0">
        <w:rPr>
          <w:rFonts w:ascii="Times New Roman" w:hAnsi="Times New Roman" w:cs="Times New Roman" w:hint="eastAsia"/>
          <w:sz w:val="24"/>
          <w:szCs w:val="24"/>
        </w:rPr>
        <w:t>没有大尺度下沉运动条件下，</w:t>
      </w:r>
      <w:r w:rsidR="004F73D3">
        <w:rPr>
          <w:rFonts w:ascii="Times New Roman" w:hAnsi="Times New Roman" w:cs="Times New Roman" w:hint="eastAsia"/>
          <w:sz w:val="24"/>
          <w:szCs w:val="24"/>
        </w:rPr>
        <w:t>夹卷浮力通量与</w:t>
      </w:r>
      <w:r w:rsidR="004F73D3" w:rsidRPr="004F73D3">
        <w:rPr>
          <w:rFonts w:ascii="Times New Roman" w:hAnsi="Times New Roman" w:cs="Times New Roman" w:hint="eastAsia"/>
          <w:sz w:val="24"/>
          <w:szCs w:val="24"/>
        </w:rPr>
        <w:t>地表浮力</w:t>
      </w:r>
      <w:r w:rsidR="004F73D3">
        <w:rPr>
          <w:rFonts w:ascii="Times New Roman" w:hAnsi="Times New Roman" w:cs="Times New Roman" w:hint="eastAsia"/>
          <w:sz w:val="24"/>
          <w:szCs w:val="24"/>
        </w:rPr>
        <w:t>通量</w:t>
      </w:r>
      <w:r w:rsidR="004F73D3" w:rsidRPr="004F73D3">
        <w:rPr>
          <w:rFonts w:ascii="Times New Roman" w:hAnsi="Times New Roman" w:cs="Times New Roman" w:hint="eastAsia"/>
          <w:sz w:val="24"/>
          <w:szCs w:val="24"/>
        </w:rPr>
        <w:t>和</w:t>
      </w:r>
      <w:r w:rsidR="00825DF6">
        <w:rPr>
          <w:rFonts w:ascii="Times New Roman" w:hAnsi="Times New Roman" w:cs="Times New Roman" w:hint="eastAsia"/>
          <w:sz w:val="24"/>
          <w:szCs w:val="24"/>
        </w:rPr>
        <w:t>湍流动能耗散率达到平衡时对流边界层发展的速率</w:t>
      </w:r>
      <w:r w:rsidR="0034267A">
        <w:rPr>
          <w:rFonts w:ascii="Times New Roman" w:hAnsi="Times New Roman" w:cs="Times New Roman" w:hint="eastAsia"/>
          <w:sz w:val="24"/>
          <w:szCs w:val="24"/>
        </w:rPr>
        <w:t>。</w:t>
      </w:r>
      <w:r w:rsidR="00825DF6">
        <w:rPr>
          <w:rFonts w:ascii="Times New Roman" w:hAnsi="Times New Roman" w:cs="Times New Roman" w:hint="eastAsia"/>
          <w:sz w:val="24"/>
          <w:szCs w:val="24"/>
        </w:rPr>
        <w:t>夹卷率可用理查森数进行参数化</w:t>
      </w:r>
      <w:r w:rsidR="00A17AC9">
        <w:rPr>
          <w:rFonts w:ascii="Times New Roman" w:hAnsi="Times New Roman" w:cs="Times New Roman" w:hint="eastAsia"/>
          <w:sz w:val="24"/>
          <w:szCs w:val="24"/>
        </w:rPr>
        <w:t>处理</w:t>
      </w:r>
      <w:r w:rsidR="00825DF6">
        <w:rPr>
          <w:rFonts w:ascii="Times New Roman" w:hAnsi="Times New Roman" w:cs="Times New Roman" w:hint="eastAsia"/>
          <w:sz w:val="24"/>
          <w:szCs w:val="24"/>
        </w:rPr>
        <w:t>。</w:t>
      </w:r>
      <w:r w:rsidR="000D3CF1">
        <w:rPr>
          <w:rFonts w:ascii="Times New Roman" w:hAnsi="Times New Roman" w:cs="Times New Roman"/>
          <w:sz w:val="24"/>
          <w:szCs w:val="24"/>
        </w:rPr>
        <w:t>实验室</w:t>
      </w:r>
      <w:r w:rsidR="000D3CF1">
        <w:rPr>
          <w:rFonts w:ascii="Times New Roman" w:hAnsi="Times New Roman" w:cs="Times New Roman" w:hint="eastAsia"/>
          <w:sz w:val="24"/>
          <w:szCs w:val="24"/>
        </w:rPr>
        <w:t>研究</w:t>
      </w:r>
      <w:r w:rsidR="002D7276" w:rsidRPr="00C137FF">
        <w:rPr>
          <w:rFonts w:ascii="Times New Roman" w:hAnsi="Times New Roman" w:cs="Times New Roman"/>
          <w:sz w:val="24"/>
          <w:szCs w:val="24"/>
        </w:rPr>
        <w:t>结果表明，在弱风切变对流边界层条件下</w:t>
      </w:r>
      <w:r w:rsidR="00C137FF" w:rsidRPr="00C137FF">
        <w:rPr>
          <w:rFonts w:ascii="Times New Roman" w:hAnsi="Times New Roman" w:cs="Times New Roman"/>
          <w:sz w:val="24"/>
          <w:szCs w:val="24"/>
        </w:rPr>
        <w:t>，采用对流速度标准化的夹卷速度</w:t>
      </w:r>
      <w:r w:rsidR="000D3CF1">
        <w:rPr>
          <w:rFonts w:ascii="Times New Roman" w:hAnsi="Times New Roman" w:cs="Times New Roman" w:hint="eastAsia"/>
          <w:sz w:val="24"/>
          <w:szCs w:val="24"/>
        </w:rPr>
        <w:t>(</w:t>
      </w:r>
      <w:r w:rsidR="00EC03A4" w:rsidRPr="00EC03A4">
        <w:rPr>
          <w:rFonts w:ascii="Times New Roman" w:hAnsi="Times New Roman" w:cs="Times New Roman"/>
          <w:noProof/>
          <w:position w:val="-12"/>
          <w:sz w:val="24"/>
          <w:szCs w:val="24"/>
        </w:rPr>
        <w:object w:dxaOrig="660" w:dyaOrig="360" w14:anchorId="28DFABC7">
          <v:shape id="_x0000_i1026" type="#_x0000_t75" alt="" style="width:32.1pt;height:17.7pt;mso-width-percent:0;mso-height-percent:0;mso-width-percent:0;mso-height-percent:0" o:ole="">
            <v:imagedata r:id="rId11" o:title=""/>
          </v:shape>
          <o:OLEObject Type="Embed" ProgID="Equation.DSMT4" ShapeID="_x0000_i1026" DrawAspect="Content" ObjectID="_1612774688" r:id="rId12"/>
        </w:object>
      </w:r>
      <w:r w:rsidR="000D3CF1">
        <w:rPr>
          <w:rFonts w:ascii="Times New Roman" w:hAnsi="Times New Roman" w:cs="Times New Roman"/>
          <w:sz w:val="24"/>
          <w:szCs w:val="24"/>
        </w:rPr>
        <w:t>)</w:t>
      </w:r>
      <w:r w:rsidR="00C137FF" w:rsidRPr="00C137FF">
        <w:rPr>
          <w:rFonts w:ascii="Times New Roman" w:hAnsi="Times New Roman" w:cs="Times New Roman"/>
          <w:sz w:val="24"/>
          <w:szCs w:val="24"/>
        </w:rPr>
        <w:lastRenderedPageBreak/>
        <w:t>是理查</w:t>
      </w:r>
      <w:r w:rsidR="002D7276" w:rsidRPr="00C137FF">
        <w:rPr>
          <w:rFonts w:ascii="Times New Roman" w:hAnsi="Times New Roman" w:cs="Times New Roman"/>
          <w:sz w:val="24"/>
          <w:szCs w:val="24"/>
        </w:rPr>
        <w:t>森数</w:t>
      </w:r>
      <w:r w:rsidR="002D7276" w:rsidRPr="00C137FF">
        <w:rPr>
          <w:rFonts w:ascii="Times New Roman" w:hAnsi="Times New Roman" w:cs="Times New Roman"/>
          <w:sz w:val="24"/>
          <w:szCs w:val="24"/>
        </w:rPr>
        <w:t>(</w:t>
      </w:r>
      <w:r w:rsidR="00EC03A4" w:rsidRPr="00EC03A4">
        <w:rPr>
          <w:rFonts w:ascii="Times New Roman" w:hAnsi="Times New Roman" w:cs="Times New Roman"/>
          <w:noProof/>
          <w:position w:val="-6"/>
          <w:sz w:val="24"/>
          <w:szCs w:val="24"/>
        </w:rPr>
        <w:object w:dxaOrig="300" w:dyaOrig="279" w14:anchorId="0786D647">
          <v:shape id="_x0000_i1027" type="#_x0000_t75" alt="" style="width:14.95pt;height:14.4pt;mso-width-percent:0;mso-height-percent:0;mso-width-percent:0;mso-height-percent:0" o:ole="">
            <v:imagedata r:id="rId13" o:title=""/>
          </v:shape>
          <o:OLEObject Type="Embed" ProgID="Equation.DSMT4" ShapeID="_x0000_i1027" DrawAspect="Content" ObjectID="_1612774689" r:id="rId14"/>
        </w:object>
      </w:r>
      <w:r w:rsidR="002D7276" w:rsidRPr="00C137FF">
        <w:rPr>
          <w:rFonts w:ascii="Times New Roman" w:hAnsi="Times New Roman" w:cs="Times New Roman"/>
          <w:sz w:val="24"/>
          <w:szCs w:val="24"/>
        </w:rPr>
        <w:t>)</w:t>
      </w:r>
      <w:r w:rsidR="002D7276" w:rsidRPr="00C137FF">
        <w:rPr>
          <w:rFonts w:ascii="Times New Roman" w:hAnsi="Times New Roman" w:cs="Times New Roman"/>
          <w:sz w:val="24"/>
          <w:szCs w:val="24"/>
        </w:rPr>
        <w:t>的</w:t>
      </w:r>
      <w:r w:rsidR="00444E1B">
        <w:rPr>
          <w:rFonts w:ascii="Times New Roman" w:hAnsi="Times New Roman" w:cs="Times New Roman" w:hint="eastAsia"/>
          <w:sz w:val="24"/>
          <w:szCs w:val="24"/>
        </w:rPr>
        <w:t>-</w:t>
      </w:r>
      <w:r w:rsidR="00444E1B">
        <w:rPr>
          <w:rFonts w:ascii="Times New Roman" w:hAnsi="Times New Roman" w:cs="Times New Roman"/>
          <w:sz w:val="24"/>
          <w:szCs w:val="24"/>
        </w:rPr>
        <w:t>1</w:t>
      </w:r>
      <w:r w:rsidR="00444E1B">
        <w:rPr>
          <w:rFonts w:ascii="Times New Roman" w:hAnsi="Times New Roman" w:cs="Times New Roman" w:hint="eastAsia"/>
          <w:sz w:val="24"/>
          <w:szCs w:val="24"/>
        </w:rPr>
        <w:t>次</w:t>
      </w:r>
      <w:r w:rsidR="00FE7ACD">
        <w:rPr>
          <w:rFonts w:ascii="Times New Roman" w:hAnsi="Times New Roman" w:cs="Times New Roman" w:hint="eastAsia"/>
          <w:sz w:val="24"/>
          <w:szCs w:val="24"/>
        </w:rPr>
        <w:t>方</w:t>
      </w:r>
      <w:r w:rsidR="00444E1B">
        <w:rPr>
          <w:rFonts w:ascii="Times New Roman" w:hAnsi="Times New Roman" w:cs="Times New Roman" w:hint="eastAsia"/>
          <w:sz w:val="24"/>
          <w:szCs w:val="24"/>
        </w:rPr>
        <w:t>函数，且比例系数为一常数</w:t>
      </w:r>
      <w:r w:rsidR="002D7276" w:rsidRPr="00C137FF">
        <w:rPr>
          <w:rFonts w:ascii="Times New Roman" w:hAnsi="Times New Roman" w:cs="Times New Roman"/>
          <w:sz w:val="24"/>
          <w:szCs w:val="24"/>
        </w:rPr>
        <w:t>，其中</w:t>
      </w:r>
      <w:r w:rsidR="00EC03A4" w:rsidRPr="00EC03A4">
        <w:rPr>
          <w:rFonts w:ascii="Times New Roman" w:hAnsi="Times New Roman" w:cs="Times New Roman"/>
          <w:noProof/>
          <w:position w:val="-12"/>
          <w:sz w:val="24"/>
          <w:szCs w:val="24"/>
        </w:rPr>
        <w:object w:dxaOrig="2260" w:dyaOrig="380" w14:anchorId="478518A5">
          <v:shape id="_x0000_i1028" type="#_x0000_t75" alt="" style="width:112.45pt;height:19.4pt;mso-width-percent:0;mso-height-percent:0;mso-width-percent:0;mso-height-percent:0" o:ole="">
            <v:imagedata r:id="rId15" o:title=""/>
          </v:shape>
          <o:OLEObject Type="Embed" ProgID="Equation.DSMT4" ShapeID="_x0000_i1028" DrawAspect="Content" ObjectID="_1612774690" r:id="rId16"/>
        </w:object>
      </w:r>
      <w:r w:rsidR="002D7276" w:rsidRPr="00C137FF">
        <w:rPr>
          <w:rFonts w:ascii="Times New Roman" w:hAnsi="Times New Roman" w:cs="Times New Roman"/>
          <w:sz w:val="24"/>
          <w:szCs w:val="24"/>
        </w:rPr>
        <w:t>，而</w:t>
      </w:r>
      <w:r w:rsidR="00EC03A4" w:rsidRPr="00EC03A4">
        <w:rPr>
          <w:rFonts w:ascii="Times New Roman" w:hAnsi="Times New Roman" w:cs="Times New Roman"/>
          <w:noProof/>
          <w:position w:val="-10"/>
          <w:sz w:val="24"/>
          <w:szCs w:val="24"/>
        </w:rPr>
        <w:object w:dxaOrig="220" w:dyaOrig="260" w14:anchorId="6064FDC8">
          <v:shape id="_x0000_i1029" type="#_x0000_t75" alt="" style="width:10.5pt;height:13.3pt;mso-width-percent:0;mso-height-percent:0;mso-width-percent:0;mso-height-percent:0" o:ole="">
            <v:imagedata r:id="rId17" o:title=""/>
          </v:shape>
          <o:OLEObject Type="Embed" ProgID="Equation.DSMT4" ShapeID="_x0000_i1029" DrawAspect="Content" ObjectID="_1612774691" r:id="rId18"/>
        </w:object>
      </w:r>
      <w:r w:rsidR="002D7276" w:rsidRPr="00C137FF">
        <w:rPr>
          <w:rFonts w:ascii="Times New Roman" w:hAnsi="Times New Roman" w:cs="Times New Roman"/>
          <w:sz w:val="24"/>
          <w:szCs w:val="24"/>
        </w:rPr>
        <w:t xml:space="preserve">, </w:t>
      </w:r>
      <w:r w:rsidR="00EC03A4" w:rsidRPr="00EC03A4">
        <w:rPr>
          <w:rFonts w:ascii="Times New Roman" w:hAnsi="Times New Roman" w:cs="Times New Roman"/>
          <w:noProof/>
          <w:position w:val="-12"/>
          <w:sz w:val="24"/>
          <w:szCs w:val="24"/>
        </w:rPr>
        <w:object w:dxaOrig="260" w:dyaOrig="360" w14:anchorId="05DC4F16">
          <v:shape id="_x0000_i1030" type="#_x0000_t75" alt="" style="width:13.3pt;height:17.7pt;mso-width-percent:0;mso-height-percent:0;mso-width-percent:0;mso-height-percent:0" o:ole="">
            <v:imagedata r:id="rId19" o:title=""/>
          </v:shape>
          <o:OLEObject Type="Embed" ProgID="Equation.DSMT4" ShapeID="_x0000_i1030" DrawAspect="Content" ObjectID="_1612774692" r:id="rId20"/>
        </w:object>
      </w:r>
      <w:r w:rsidR="002D7276" w:rsidRPr="00C137FF">
        <w:rPr>
          <w:rFonts w:ascii="Times New Roman" w:hAnsi="Times New Roman" w:cs="Times New Roman"/>
          <w:sz w:val="24"/>
          <w:szCs w:val="24"/>
        </w:rPr>
        <w:t xml:space="preserve">, </w:t>
      </w:r>
      <w:r w:rsidR="00EC03A4" w:rsidRPr="00EC03A4">
        <w:rPr>
          <w:rFonts w:ascii="Times New Roman" w:hAnsi="Times New Roman" w:cs="Times New Roman"/>
          <w:noProof/>
          <w:position w:val="-6"/>
          <w:sz w:val="24"/>
          <w:szCs w:val="24"/>
        </w:rPr>
        <w:object w:dxaOrig="380" w:dyaOrig="279" w14:anchorId="7FCD90D2">
          <v:shape id="_x0000_i1031" type="#_x0000_t75" alt="" style="width:19.4pt;height:14.4pt;mso-width-percent:0;mso-height-percent:0;mso-width-percent:0;mso-height-percent:0" o:ole="">
            <v:imagedata r:id="rId21" o:title=""/>
          </v:shape>
          <o:OLEObject Type="Embed" ProgID="Equation.DSMT4" ShapeID="_x0000_i1031" DrawAspect="Content" ObjectID="_1612774693" r:id="rId22"/>
        </w:object>
      </w:r>
      <w:r w:rsidR="00E7119B">
        <w:rPr>
          <w:rFonts w:ascii="Times New Roman" w:hAnsi="Times New Roman" w:cs="Times New Roman" w:hint="eastAsia"/>
          <w:sz w:val="24"/>
          <w:szCs w:val="24"/>
        </w:rPr>
        <w:t xml:space="preserve">, </w:t>
      </w:r>
      <w:r w:rsidR="00EC03A4" w:rsidRPr="00EC03A4">
        <w:rPr>
          <w:rFonts w:ascii="Times New Roman" w:hAnsi="Times New Roman" w:cs="Times New Roman"/>
          <w:noProof/>
          <w:position w:val="-12"/>
          <w:sz w:val="24"/>
          <w:szCs w:val="24"/>
        </w:rPr>
        <w:object w:dxaOrig="220" w:dyaOrig="360" w14:anchorId="209C16B4">
          <v:shape id="_x0000_i1032" type="#_x0000_t75" alt="" style="width:10.5pt;height:17.7pt;mso-width-percent:0;mso-height-percent:0;mso-width-percent:0;mso-height-percent:0" o:ole="">
            <v:imagedata r:id="rId23" o:title=""/>
          </v:shape>
          <o:OLEObject Type="Embed" ProgID="Equation.DSMT4" ShapeID="_x0000_i1032" DrawAspect="Content" ObjectID="_1612774694" r:id="rId24"/>
        </w:object>
      </w:r>
      <w:r w:rsidR="002D7276" w:rsidRPr="00C137FF">
        <w:rPr>
          <w:rFonts w:ascii="Times New Roman" w:hAnsi="Times New Roman" w:cs="Times New Roman"/>
          <w:sz w:val="24"/>
          <w:szCs w:val="24"/>
        </w:rPr>
        <w:t>以及</w:t>
      </w:r>
      <w:r w:rsidR="00EC03A4" w:rsidRPr="00EC03A4">
        <w:rPr>
          <w:rFonts w:ascii="Times New Roman" w:hAnsi="Times New Roman" w:cs="Times New Roman"/>
          <w:noProof/>
          <w:position w:val="-12"/>
          <w:sz w:val="24"/>
          <w:szCs w:val="24"/>
        </w:rPr>
        <w:object w:dxaOrig="279" w:dyaOrig="360" w14:anchorId="2680AC49">
          <v:shape id="_x0000_i1033" type="#_x0000_t75" alt="" style="width:14.4pt;height:17.7pt;mso-width-percent:0;mso-height-percent:0;mso-width-percent:0;mso-height-percent:0" o:ole="">
            <v:imagedata r:id="rId25" o:title=""/>
          </v:shape>
          <o:OLEObject Type="Embed" ProgID="Equation.DSMT4" ShapeID="_x0000_i1033" DrawAspect="Content" ObjectID="_1612774695" r:id="rId26"/>
        </w:object>
      </w:r>
      <w:r w:rsidR="002D7276" w:rsidRPr="00C137FF">
        <w:rPr>
          <w:rFonts w:ascii="Times New Roman" w:hAnsi="Times New Roman" w:cs="Times New Roman"/>
          <w:sz w:val="24"/>
          <w:szCs w:val="24"/>
        </w:rPr>
        <w:t>分别表示重力加速度</w:t>
      </w:r>
      <w:r w:rsidR="002F4F10">
        <w:rPr>
          <w:rFonts w:ascii="Times New Roman" w:hAnsi="Times New Roman" w:cs="Times New Roman" w:hint="eastAsia"/>
          <w:sz w:val="24"/>
          <w:szCs w:val="24"/>
        </w:rPr>
        <w:t>、</w:t>
      </w:r>
      <w:r w:rsidR="002D7276" w:rsidRPr="00C137FF">
        <w:rPr>
          <w:rFonts w:ascii="Times New Roman" w:hAnsi="Times New Roman" w:cs="Times New Roman"/>
          <w:sz w:val="24"/>
          <w:szCs w:val="24"/>
        </w:rPr>
        <w:t>位温参考值</w:t>
      </w:r>
      <w:r w:rsidR="002F4F10">
        <w:rPr>
          <w:rFonts w:ascii="Times New Roman" w:hAnsi="Times New Roman" w:cs="Times New Roman" w:hint="eastAsia"/>
          <w:sz w:val="24"/>
          <w:szCs w:val="24"/>
        </w:rPr>
        <w:t>、</w:t>
      </w:r>
      <w:r w:rsidR="002D7276" w:rsidRPr="00C137FF">
        <w:rPr>
          <w:rFonts w:ascii="Times New Roman" w:hAnsi="Times New Roman" w:cs="Times New Roman"/>
          <w:sz w:val="24"/>
          <w:szCs w:val="24"/>
        </w:rPr>
        <w:t>夹卷区位温跳越值</w:t>
      </w:r>
      <w:r w:rsidR="002F4F10">
        <w:rPr>
          <w:rFonts w:ascii="Times New Roman" w:hAnsi="Times New Roman" w:cs="Times New Roman" w:hint="eastAsia"/>
          <w:sz w:val="24"/>
          <w:szCs w:val="24"/>
        </w:rPr>
        <w:t>、</w:t>
      </w:r>
      <w:r w:rsidR="002D7276" w:rsidRPr="00C137FF">
        <w:rPr>
          <w:rFonts w:ascii="Times New Roman" w:hAnsi="Times New Roman" w:cs="Times New Roman"/>
          <w:sz w:val="24"/>
          <w:szCs w:val="24"/>
        </w:rPr>
        <w:t>边界层高度和对流速度</w:t>
      </w:r>
      <w:r w:rsidR="002F4F10">
        <w:rPr>
          <w:rFonts w:ascii="Times New Roman" w:hAnsi="Times New Roman" w:cs="Times New Roman" w:hint="eastAsia"/>
          <w:sz w:val="24"/>
          <w:szCs w:val="24"/>
        </w:rPr>
        <w:t>尺度</w:t>
      </w:r>
      <w:r w:rsidR="002D7276" w:rsidRPr="00C137FF">
        <w:rPr>
          <w:rFonts w:ascii="Times New Roman" w:hAnsi="Times New Roman" w:cs="Times New Roman"/>
          <w:sz w:val="24"/>
          <w:szCs w:val="24"/>
        </w:rPr>
        <w:t>（</w:t>
      </w:r>
      <w:r w:rsidR="002D7276" w:rsidRPr="00C137FF">
        <w:rPr>
          <w:rFonts w:ascii="Times New Roman" w:hAnsi="Times New Roman" w:cs="Times New Roman"/>
          <w:sz w:val="24"/>
          <w:szCs w:val="24"/>
        </w:rPr>
        <w:t>Deardorff et al., 19</w:t>
      </w:r>
      <w:r w:rsidR="00276252">
        <w:rPr>
          <w:rFonts w:ascii="Times New Roman" w:hAnsi="Times New Roman" w:cs="Times New Roman" w:hint="eastAsia"/>
          <w:sz w:val="24"/>
          <w:szCs w:val="24"/>
        </w:rPr>
        <w:t>74</w:t>
      </w:r>
      <w:r w:rsidR="002D7276" w:rsidRPr="00C137FF">
        <w:rPr>
          <w:rFonts w:ascii="Times New Roman" w:hAnsi="Times New Roman" w:cs="Times New Roman"/>
          <w:sz w:val="24"/>
          <w:szCs w:val="24"/>
        </w:rPr>
        <w:t>）。</w:t>
      </w:r>
      <w:r w:rsidR="00B11893">
        <w:rPr>
          <w:rFonts w:ascii="Times New Roman" w:hAnsi="Times New Roman" w:cs="Times New Roman"/>
          <w:sz w:val="24"/>
          <w:szCs w:val="24"/>
        </w:rPr>
        <w:t>Sullivan</w:t>
      </w:r>
      <w:r w:rsidR="002D7276">
        <w:rPr>
          <w:rFonts w:ascii="Times New Roman" w:hAnsi="Times New Roman" w:cs="Times New Roman" w:hint="eastAsia"/>
          <w:sz w:val="24"/>
          <w:szCs w:val="24"/>
        </w:rPr>
        <w:t>等</w:t>
      </w:r>
      <w:r w:rsidR="002D7276" w:rsidRPr="00C558A7">
        <w:rPr>
          <w:rFonts w:ascii="Times New Roman" w:hAnsi="Times New Roman" w:cs="Times New Roman"/>
          <w:sz w:val="24"/>
          <w:szCs w:val="24"/>
        </w:rPr>
        <w:t>(1998)</w:t>
      </w:r>
      <w:r w:rsidR="00E7119B">
        <w:rPr>
          <w:rFonts w:ascii="Times New Roman" w:hAnsi="Times New Roman" w:cs="Times New Roman" w:hint="eastAsia"/>
          <w:sz w:val="24"/>
          <w:szCs w:val="24"/>
        </w:rPr>
        <w:t>通过分析大涡模拟结果</w:t>
      </w:r>
      <w:r w:rsidR="00C137FF">
        <w:rPr>
          <w:rFonts w:ascii="Times New Roman" w:hAnsi="Times New Roman" w:cs="Times New Roman" w:hint="eastAsia"/>
          <w:sz w:val="24"/>
          <w:szCs w:val="24"/>
        </w:rPr>
        <w:t>发现了类似</w:t>
      </w:r>
      <w:r w:rsidR="002D7276">
        <w:rPr>
          <w:rFonts w:ascii="Times New Roman" w:hAnsi="Times New Roman" w:cs="Times New Roman" w:hint="eastAsia"/>
          <w:sz w:val="24"/>
          <w:szCs w:val="24"/>
        </w:rPr>
        <w:t>的规律</w:t>
      </w:r>
      <w:r w:rsidR="00C137FF">
        <w:rPr>
          <w:rFonts w:ascii="Times New Roman" w:hAnsi="Times New Roman" w:cs="Times New Roman" w:hint="eastAsia"/>
          <w:sz w:val="24"/>
          <w:szCs w:val="24"/>
        </w:rPr>
        <w:t>，</w:t>
      </w:r>
      <w:r w:rsidR="00E7119B" w:rsidRPr="00E7119B">
        <w:rPr>
          <w:rFonts w:ascii="Times New Roman" w:hAnsi="Times New Roman" w:cs="Times New Roman" w:hint="eastAsia"/>
          <w:sz w:val="24"/>
          <w:szCs w:val="24"/>
        </w:rPr>
        <w:t>并表明了夹卷层厚度对夹卷速度的影响</w:t>
      </w:r>
      <w:r w:rsidR="002D7276">
        <w:rPr>
          <w:rFonts w:ascii="Times New Roman" w:hAnsi="Times New Roman" w:cs="Times New Roman" w:hint="eastAsia"/>
          <w:sz w:val="24"/>
          <w:szCs w:val="24"/>
        </w:rPr>
        <w:t>。</w:t>
      </w:r>
      <w:r w:rsidR="00F37326">
        <w:rPr>
          <w:rFonts w:ascii="Times New Roman" w:hAnsi="Times New Roman" w:cs="Times New Roman" w:hint="eastAsia"/>
          <w:kern w:val="0"/>
          <w:sz w:val="24"/>
          <w:szCs w:val="24"/>
        </w:rPr>
        <w:t>苗世光等（</w:t>
      </w:r>
      <w:r w:rsidR="00F37326">
        <w:rPr>
          <w:rFonts w:ascii="Times New Roman" w:hAnsi="Times New Roman" w:cs="Times New Roman" w:hint="eastAsia"/>
          <w:kern w:val="0"/>
          <w:sz w:val="24"/>
          <w:szCs w:val="24"/>
        </w:rPr>
        <w:t>2001</w:t>
      </w:r>
      <w:r w:rsidR="00F37326">
        <w:rPr>
          <w:rFonts w:ascii="Times New Roman" w:hAnsi="Times New Roman" w:cs="Times New Roman" w:hint="eastAsia"/>
          <w:kern w:val="0"/>
          <w:sz w:val="24"/>
          <w:szCs w:val="24"/>
        </w:rPr>
        <w:t>）利用改进后的大涡模式发现</w:t>
      </w:r>
      <w:r w:rsidR="00F37326" w:rsidRPr="00F37326">
        <w:rPr>
          <w:rFonts w:ascii="Times New Roman" w:hAnsi="Times New Roman" w:cs="Times New Roman" w:hint="eastAsia"/>
          <w:kern w:val="0"/>
          <w:sz w:val="24"/>
          <w:szCs w:val="24"/>
        </w:rPr>
        <w:t>无量纲夹卷速度随地表热通量的增大而增大，随对流边界层上部温度递减率的增大而减小</w:t>
      </w:r>
      <w:r w:rsidR="00F37326">
        <w:rPr>
          <w:rFonts w:ascii="Times New Roman" w:hAnsi="Times New Roman" w:cs="Times New Roman" w:hint="eastAsia"/>
          <w:kern w:val="0"/>
          <w:sz w:val="24"/>
          <w:szCs w:val="24"/>
        </w:rPr>
        <w:t>，且证实了其</w:t>
      </w:r>
      <w:r w:rsidR="00F37326">
        <w:rPr>
          <w:rFonts w:ascii="Times New Roman" w:hAnsi="Times New Roman" w:cs="Times New Roman" w:hint="eastAsia"/>
          <w:sz w:val="24"/>
          <w:szCs w:val="24"/>
        </w:rPr>
        <w:t>是</w:t>
      </w:r>
      <w:r w:rsidR="00F37326" w:rsidRPr="00F37326">
        <w:rPr>
          <w:rFonts w:ascii="Times New Roman" w:hAnsi="Times New Roman" w:cs="Times New Roman" w:hint="eastAsia"/>
          <w:sz w:val="24"/>
          <w:szCs w:val="24"/>
        </w:rPr>
        <w:t>理查森数的</w:t>
      </w:r>
      <w:r w:rsidR="00F37326" w:rsidRPr="00F37326">
        <w:rPr>
          <w:rFonts w:ascii="Times New Roman" w:hAnsi="Times New Roman" w:cs="Times New Roman" w:hint="eastAsia"/>
          <w:sz w:val="24"/>
          <w:szCs w:val="24"/>
        </w:rPr>
        <w:t>-1</w:t>
      </w:r>
      <w:r w:rsidR="00F37326" w:rsidRPr="00F37326">
        <w:rPr>
          <w:rFonts w:ascii="Times New Roman" w:hAnsi="Times New Roman" w:cs="Times New Roman" w:hint="eastAsia"/>
          <w:sz w:val="24"/>
          <w:szCs w:val="24"/>
        </w:rPr>
        <w:t>次函数</w:t>
      </w:r>
      <w:r w:rsidR="00F37326">
        <w:rPr>
          <w:rFonts w:ascii="Times New Roman" w:hAnsi="Times New Roman" w:cs="Times New Roman" w:hint="eastAsia"/>
          <w:sz w:val="24"/>
          <w:szCs w:val="24"/>
        </w:rPr>
        <w:t>。</w:t>
      </w:r>
      <w:r w:rsidR="002D7276">
        <w:rPr>
          <w:rFonts w:ascii="Times New Roman" w:hAnsi="Times New Roman" w:cs="Times New Roman"/>
          <w:kern w:val="0"/>
          <w:sz w:val="24"/>
          <w:szCs w:val="24"/>
        </w:rPr>
        <w:t>Fedorovich</w:t>
      </w:r>
      <w:r w:rsidR="002D7276">
        <w:rPr>
          <w:rFonts w:ascii="Times New Roman" w:hAnsi="Times New Roman" w:cs="Times New Roman" w:hint="eastAsia"/>
          <w:kern w:val="0"/>
          <w:sz w:val="24"/>
          <w:szCs w:val="24"/>
        </w:rPr>
        <w:t>等（</w:t>
      </w:r>
      <w:r w:rsidR="002D7276">
        <w:rPr>
          <w:rFonts w:ascii="Times New Roman" w:hAnsi="Times New Roman" w:cs="Times New Roman" w:hint="eastAsia"/>
          <w:kern w:val="0"/>
          <w:sz w:val="24"/>
          <w:szCs w:val="24"/>
        </w:rPr>
        <w:t>2004</w:t>
      </w:r>
      <w:r w:rsidR="000D3CF1">
        <w:rPr>
          <w:rFonts w:ascii="Times New Roman" w:hAnsi="Times New Roman" w:cs="Times New Roman" w:hint="eastAsia"/>
          <w:kern w:val="0"/>
          <w:sz w:val="24"/>
          <w:szCs w:val="24"/>
        </w:rPr>
        <w:t>）进一步</w:t>
      </w:r>
      <w:r w:rsidR="00444E1B">
        <w:rPr>
          <w:rFonts w:ascii="Times New Roman" w:hAnsi="Times New Roman" w:cs="Times New Roman" w:hint="eastAsia"/>
          <w:kern w:val="0"/>
          <w:sz w:val="24"/>
          <w:szCs w:val="24"/>
        </w:rPr>
        <w:t>指出</w:t>
      </w:r>
      <w:r w:rsidR="000D3CF1">
        <w:rPr>
          <w:rFonts w:ascii="Times New Roman" w:hAnsi="Times New Roman" w:cs="Times New Roman" w:hint="eastAsia"/>
          <w:kern w:val="0"/>
          <w:sz w:val="24"/>
          <w:szCs w:val="24"/>
        </w:rPr>
        <w:t>，</w:t>
      </w:r>
      <w:r w:rsidR="00F37326">
        <w:rPr>
          <w:rFonts w:ascii="Times New Roman" w:hAnsi="Times New Roman" w:cs="Times New Roman" w:hint="eastAsia"/>
          <w:kern w:val="0"/>
          <w:sz w:val="24"/>
          <w:szCs w:val="24"/>
        </w:rPr>
        <w:t>无量纲</w:t>
      </w:r>
      <w:r w:rsidR="00444E1B">
        <w:rPr>
          <w:rFonts w:ascii="Times New Roman" w:hAnsi="Times New Roman" w:cs="Times New Roman" w:hint="eastAsia"/>
          <w:kern w:val="0"/>
          <w:sz w:val="24"/>
          <w:szCs w:val="24"/>
        </w:rPr>
        <w:t>的</w:t>
      </w:r>
      <w:r w:rsidR="00444E1B" w:rsidRPr="00C137FF">
        <w:rPr>
          <w:rFonts w:ascii="Times New Roman" w:hAnsi="Times New Roman" w:cs="Times New Roman"/>
          <w:sz w:val="24"/>
          <w:szCs w:val="24"/>
        </w:rPr>
        <w:t>夹卷速度</w:t>
      </w:r>
      <w:r w:rsidR="00444E1B">
        <w:rPr>
          <w:rFonts w:ascii="Times New Roman" w:hAnsi="Times New Roman" w:cs="Times New Roman"/>
          <w:sz w:val="24"/>
          <w:szCs w:val="24"/>
        </w:rPr>
        <w:t>（</w:t>
      </w:r>
      <w:r w:rsidR="00EC03A4" w:rsidRPr="00EC03A4">
        <w:rPr>
          <w:rFonts w:ascii="Times New Roman" w:hAnsi="Times New Roman" w:cs="Times New Roman"/>
          <w:noProof/>
          <w:position w:val="-12"/>
          <w:sz w:val="24"/>
          <w:szCs w:val="24"/>
        </w:rPr>
        <w:object w:dxaOrig="660" w:dyaOrig="360" w14:anchorId="1A6B0D57">
          <v:shape id="_x0000_i1034" type="#_x0000_t75" alt="" style="width:32.1pt;height:17.7pt;mso-width-percent:0;mso-height-percent:0;mso-width-percent:0;mso-height-percent:0" o:ole="">
            <v:imagedata r:id="rId11" o:title=""/>
          </v:shape>
          <o:OLEObject Type="Embed" ProgID="Equation.DSMT4" ShapeID="_x0000_i1034" DrawAspect="Content" ObjectID="_1612774696" r:id="rId27"/>
        </w:object>
      </w:r>
      <w:r w:rsidR="00444E1B">
        <w:rPr>
          <w:rFonts w:ascii="Times New Roman" w:hAnsi="Times New Roman" w:cs="Times New Roman"/>
          <w:sz w:val="24"/>
          <w:szCs w:val="24"/>
        </w:rPr>
        <w:t>）</w:t>
      </w:r>
      <w:r w:rsidR="00444E1B">
        <w:rPr>
          <w:rFonts w:ascii="Times New Roman" w:hAnsi="Times New Roman" w:cs="Times New Roman" w:hint="eastAsia"/>
          <w:sz w:val="24"/>
          <w:szCs w:val="24"/>
        </w:rPr>
        <w:t>随</w:t>
      </w:r>
      <w:r w:rsidR="00444E1B">
        <w:rPr>
          <w:rFonts w:ascii="Times New Roman" w:hAnsi="Times New Roman" w:cs="Times New Roman" w:hint="eastAsia"/>
          <w:kern w:val="0"/>
          <w:sz w:val="24"/>
          <w:szCs w:val="24"/>
        </w:rPr>
        <w:t>理查森数变化的函数关系与理查森数</w:t>
      </w:r>
      <w:r w:rsidR="00BC6F1E">
        <w:rPr>
          <w:rFonts w:ascii="Times New Roman" w:hAnsi="Times New Roman" w:cs="Times New Roman" w:hint="eastAsia"/>
          <w:kern w:val="0"/>
          <w:sz w:val="24"/>
          <w:szCs w:val="24"/>
        </w:rPr>
        <w:t>的数值大小有关。</w:t>
      </w:r>
      <w:r w:rsidR="000D3CF1">
        <w:rPr>
          <w:rFonts w:ascii="Times New Roman" w:hAnsi="Times New Roman" w:cs="Times New Roman" w:hint="eastAsia"/>
          <w:kern w:val="0"/>
          <w:sz w:val="24"/>
          <w:szCs w:val="24"/>
        </w:rPr>
        <w:t>当理查森数较小时</w:t>
      </w:r>
      <w:r w:rsidR="002D7276">
        <w:rPr>
          <w:rFonts w:ascii="Times New Roman" w:hAnsi="Times New Roman" w:cs="Times New Roman" w:hint="eastAsia"/>
          <w:kern w:val="0"/>
          <w:sz w:val="24"/>
          <w:szCs w:val="24"/>
        </w:rPr>
        <w:t>（</w:t>
      </w:r>
      <w:r w:rsidR="00EC03A4" w:rsidRPr="00EC03A4">
        <w:rPr>
          <w:rFonts w:ascii="Times New Roman" w:hAnsi="Times New Roman" w:cs="Times New Roman"/>
          <w:i/>
          <w:noProof/>
          <w:kern w:val="0"/>
          <w:position w:val="-6"/>
          <w:sz w:val="24"/>
          <w:szCs w:val="24"/>
        </w:rPr>
        <w:object w:dxaOrig="300" w:dyaOrig="255" w14:anchorId="308B9C89">
          <v:shape id="_x0000_i1035" type="#_x0000_t75" alt="" style="width:14.95pt;height:13.3pt;mso-width-percent:0;mso-height-percent:0;mso-width-percent:0;mso-height-percent:0" o:ole="">
            <v:imagedata r:id="rId28" o:title=""/>
          </v:shape>
          <o:OLEObject Type="Embed" ProgID="Equation.DSMT4" ShapeID="_x0000_i1035" DrawAspect="Content" ObjectID="_1612774697" r:id="rId29"/>
        </w:object>
      </w:r>
      <w:r w:rsidR="002D7276">
        <w:rPr>
          <w:rFonts w:ascii="Times New Roman" w:hAnsi="Times New Roman" w:cs="Times New Roman"/>
          <w:kern w:val="0"/>
          <w:sz w:val="24"/>
          <w:szCs w:val="24"/>
        </w:rPr>
        <w:t>&lt; 10</w:t>
      </w:r>
      <w:r w:rsidR="002D7276">
        <w:rPr>
          <w:rFonts w:ascii="Times New Roman" w:hAnsi="Times New Roman" w:cs="Times New Roman" w:hint="eastAsia"/>
          <w:kern w:val="0"/>
          <w:sz w:val="24"/>
          <w:szCs w:val="24"/>
        </w:rPr>
        <w:t>）</w:t>
      </w:r>
      <w:r w:rsidR="000D3CF1">
        <w:rPr>
          <w:rFonts w:ascii="Times New Roman" w:hAnsi="Times New Roman" w:cs="Times New Roman" w:hint="eastAsia"/>
          <w:kern w:val="0"/>
          <w:sz w:val="24"/>
          <w:szCs w:val="24"/>
        </w:rPr>
        <w:t>，</w:t>
      </w:r>
      <w:r w:rsidR="002D7276">
        <w:rPr>
          <w:rFonts w:ascii="Times New Roman" w:hAnsi="Times New Roman" w:cs="Times New Roman" w:hint="eastAsia"/>
          <w:kern w:val="0"/>
          <w:sz w:val="24"/>
          <w:szCs w:val="24"/>
        </w:rPr>
        <w:t>两者</w:t>
      </w:r>
      <w:r w:rsidR="00BC6F1E">
        <w:rPr>
          <w:rFonts w:ascii="Times New Roman" w:hAnsi="Times New Roman" w:cs="Times New Roman" w:hint="eastAsia"/>
          <w:kern w:val="0"/>
          <w:sz w:val="24"/>
          <w:szCs w:val="24"/>
        </w:rPr>
        <w:t>之间</w:t>
      </w:r>
      <w:r w:rsidR="002D7276">
        <w:rPr>
          <w:rFonts w:ascii="Times New Roman" w:hAnsi="Times New Roman" w:cs="Times New Roman" w:hint="eastAsia"/>
          <w:kern w:val="0"/>
          <w:sz w:val="24"/>
          <w:szCs w:val="24"/>
        </w:rPr>
        <w:t>满足</w:t>
      </w:r>
      <w:r w:rsidR="002D7276">
        <w:rPr>
          <w:rFonts w:ascii="Times New Roman" w:hAnsi="Times New Roman" w:cs="Times New Roman" w:hint="eastAsia"/>
          <w:kern w:val="0"/>
          <w:sz w:val="24"/>
          <w:szCs w:val="24"/>
        </w:rPr>
        <w:t>-1</w:t>
      </w:r>
      <w:r w:rsidR="002D7276">
        <w:rPr>
          <w:rFonts w:ascii="Times New Roman" w:hAnsi="Times New Roman" w:cs="Times New Roman" w:hint="eastAsia"/>
          <w:kern w:val="0"/>
          <w:sz w:val="24"/>
          <w:szCs w:val="24"/>
        </w:rPr>
        <w:t>次</w:t>
      </w:r>
      <w:r w:rsidR="00BC6F1E">
        <w:rPr>
          <w:rFonts w:ascii="Times New Roman" w:hAnsi="Times New Roman" w:cs="Times New Roman" w:hint="eastAsia"/>
          <w:kern w:val="0"/>
          <w:sz w:val="24"/>
          <w:szCs w:val="24"/>
        </w:rPr>
        <w:t>函数</w:t>
      </w:r>
      <w:r w:rsidR="002D7276">
        <w:rPr>
          <w:rFonts w:ascii="Times New Roman" w:hAnsi="Times New Roman" w:cs="Times New Roman" w:hint="eastAsia"/>
          <w:kern w:val="0"/>
          <w:sz w:val="24"/>
          <w:szCs w:val="24"/>
        </w:rPr>
        <w:t>关系，但</w:t>
      </w:r>
      <w:r w:rsidR="00BC6F1E">
        <w:rPr>
          <w:rFonts w:ascii="Times New Roman" w:hAnsi="Times New Roman" w:cs="Times New Roman" w:hint="eastAsia"/>
          <w:kern w:val="0"/>
          <w:sz w:val="24"/>
          <w:szCs w:val="24"/>
        </w:rPr>
        <w:t>当理查森数较</w:t>
      </w:r>
      <w:r w:rsidR="00C37034">
        <w:rPr>
          <w:rFonts w:ascii="Times New Roman" w:hAnsi="Times New Roman" w:cs="Times New Roman" w:hint="eastAsia"/>
          <w:kern w:val="0"/>
          <w:sz w:val="24"/>
          <w:szCs w:val="24"/>
        </w:rPr>
        <w:t>大</w:t>
      </w:r>
      <w:r w:rsidR="00BC6F1E">
        <w:rPr>
          <w:rFonts w:ascii="Times New Roman" w:hAnsi="Times New Roman" w:cs="Times New Roman" w:hint="eastAsia"/>
          <w:kern w:val="0"/>
          <w:sz w:val="24"/>
          <w:szCs w:val="24"/>
        </w:rPr>
        <w:t>（</w:t>
      </w:r>
      <w:r w:rsidR="00EC03A4" w:rsidRPr="00EC03A4">
        <w:rPr>
          <w:rFonts w:ascii="Times New Roman" w:hAnsi="Times New Roman" w:cs="Times New Roman"/>
          <w:i/>
          <w:noProof/>
          <w:kern w:val="0"/>
          <w:position w:val="-6"/>
          <w:sz w:val="24"/>
          <w:szCs w:val="24"/>
        </w:rPr>
        <w:object w:dxaOrig="300" w:dyaOrig="255" w14:anchorId="19BD96A3">
          <v:shape id="_x0000_i1036" type="#_x0000_t75" alt="" style="width:14.95pt;height:13.3pt;mso-width-percent:0;mso-height-percent:0;mso-width-percent:0;mso-height-percent:0" o:ole="">
            <v:imagedata r:id="rId30" o:title=""/>
          </v:shape>
          <o:OLEObject Type="Embed" ProgID="Equation.DSMT4" ShapeID="_x0000_i1036" DrawAspect="Content" ObjectID="_1612774698" r:id="rId31"/>
        </w:object>
      </w:r>
      <w:r w:rsidR="002D7276">
        <w:rPr>
          <w:rFonts w:ascii="Times New Roman" w:hAnsi="Times New Roman" w:cs="Times New Roman"/>
          <w:kern w:val="0"/>
          <w:sz w:val="24"/>
          <w:szCs w:val="24"/>
        </w:rPr>
        <w:t>&gt; 10</w:t>
      </w:r>
      <w:r w:rsidR="00C37034" w:rsidRPr="00BC6F1E">
        <w:rPr>
          <w:rFonts w:ascii="Times New Roman" w:hAnsi="Times New Roman" w:cs="Times New Roman"/>
          <w:kern w:val="0"/>
          <w:sz w:val="24"/>
          <w:szCs w:val="24"/>
        </w:rPr>
        <w:t>）</w:t>
      </w:r>
      <w:r w:rsidR="00BC6F1E">
        <w:rPr>
          <w:rFonts w:ascii="Times New Roman" w:hAnsi="Times New Roman" w:cs="Times New Roman" w:hint="eastAsia"/>
          <w:kern w:val="0"/>
          <w:sz w:val="24"/>
          <w:szCs w:val="24"/>
        </w:rPr>
        <w:t>时，两者满足</w:t>
      </w:r>
      <w:r w:rsidR="002D7276">
        <w:rPr>
          <w:rFonts w:ascii="Times New Roman" w:hAnsi="Times New Roman" w:cs="Times New Roman" w:hint="eastAsia"/>
          <w:kern w:val="0"/>
          <w:sz w:val="24"/>
          <w:szCs w:val="24"/>
        </w:rPr>
        <w:t>-3/2</w:t>
      </w:r>
      <w:r w:rsidR="002D7276">
        <w:rPr>
          <w:rFonts w:ascii="Times New Roman" w:hAnsi="Times New Roman" w:cs="Times New Roman" w:hint="eastAsia"/>
          <w:kern w:val="0"/>
          <w:sz w:val="24"/>
          <w:szCs w:val="24"/>
        </w:rPr>
        <w:t>次</w:t>
      </w:r>
      <w:r w:rsidR="00BC6F1E">
        <w:rPr>
          <w:rFonts w:ascii="Times New Roman" w:hAnsi="Times New Roman" w:cs="Times New Roman" w:hint="eastAsia"/>
          <w:kern w:val="0"/>
          <w:sz w:val="24"/>
          <w:szCs w:val="24"/>
        </w:rPr>
        <w:t>函数</w:t>
      </w:r>
      <w:r w:rsidR="002D7276">
        <w:rPr>
          <w:rFonts w:ascii="Times New Roman" w:hAnsi="Times New Roman" w:cs="Times New Roman" w:hint="eastAsia"/>
          <w:kern w:val="0"/>
          <w:sz w:val="24"/>
          <w:szCs w:val="24"/>
        </w:rPr>
        <w:t>关系。</w:t>
      </w:r>
      <w:r w:rsidR="00C6031A" w:rsidRPr="00C6031A">
        <w:rPr>
          <w:rFonts w:ascii="Times New Roman" w:hAnsi="Times New Roman" w:cs="Times New Roman" w:hint="eastAsia"/>
          <w:kern w:val="0"/>
          <w:sz w:val="24"/>
          <w:szCs w:val="24"/>
        </w:rPr>
        <w:t>陈子赟</w:t>
      </w:r>
      <w:r w:rsidR="00C6031A">
        <w:rPr>
          <w:rFonts w:ascii="Times New Roman" w:hAnsi="Times New Roman" w:cs="Times New Roman" w:hint="eastAsia"/>
          <w:kern w:val="0"/>
          <w:sz w:val="24"/>
          <w:szCs w:val="24"/>
        </w:rPr>
        <w:t>等（</w:t>
      </w:r>
      <w:r w:rsidR="00C6031A">
        <w:rPr>
          <w:rFonts w:ascii="Times New Roman" w:hAnsi="Times New Roman" w:cs="Times New Roman" w:hint="eastAsia"/>
          <w:kern w:val="0"/>
          <w:sz w:val="24"/>
          <w:szCs w:val="24"/>
        </w:rPr>
        <w:t>2004</w:t>
      </w:r>
      <w:r w:rsidR="00C6031A">
        <w:rPr>
          <w:rFonts w:ascii="Times New Roman" w:hAnsi="Times New Roman" w:cs="Times New Roman" w:hint="eastAsia"/>
          <w:kern w:val="0"/>
          <w:sz w:val="24"/>
          <w:szCs w:val="24"/>
        </w:rPr>
        <w:t>）对有强切边条件下的夹卷速度参数化进行了改进。</w:t>
      </w:r>
      <w:r w:rsidR="002D7276">
        <w:rPr>
          <w:rFonts w:ascii="Times New Roman" w:hAnsi="Times New Roman" w:cs="Times New Roman"/>
          <w:kern w:val="0"/>
          <w:sz w:val="24"/>
          <w:szCs w:val="24"/>
        </w:rPr>
        <w:t>Moeng</w:t>
      </w:r>
      <w:r w:rsidR="002D7276">
        <w:rPr>
          <w:rFonts w:ascii="Times New Roman" w:hAnsi="Times New Roman" w:cs="Times New Roman" w:hint="eastAsia"/>
          <w:kern w:val="0"/>
          <w:sz w:val="24"/>
          <w:szCs w:val="24"/>
        </w:rPr>
        <w:t>等（</w:t>
      </w:r>
      <w:r w:rsidR="002D7276">
        <w:rPr>
          <w:rFonts w:ascii="Times New Roman" w:hAnsi="Times New Roman" w:cs="Times New Roman" w:hint="eastAsia"/>
          <w:kern w:val="0"/>
          <w:sz w:val="24"/>
          <w:szCs w:val="24"/>
        </w:rPr>
        <w:t>1999</w:t>
      </w:r>
      <w:r w:rsidR="002D7276">
        <w:rPr>
          <w:rFonts w:ascii="Times New Roman" w:hAnsi="Times New Roman" w:cs="Times New Roman" w:hint="eastAsia"/>
          <w:kern w:val="0"/>
          <w:sz w:val="24"/>
          <w:szCs w:val="24"/>
        </w:rPr>
        <w:t>）</w:t>
      </w:r>
      <w:r w:rsidR="00825DF6">
        <w:rPr>
          <w:rFonts w:ascii="Times New Roman" w:hAnsi="Times New Roman" w:cs="Times New Roman" w:hint="eastAsia"/>
          <w:kern w:val="0"/>
          <w:sz w:val="24"/>
          <w:szCs w:val="24"/>
        </w:rPr>
        <w:t>进一步研究了</w:t>
      </w:r>
      <w:r w:rsidR="00BC6F1E">
        <w:rPr>
          <w:rFonts w:ascii="Times New Roman" w:hAnsi="Times New Roman" w:cs="Times New Roman" w:hint="eastAsia"/>
          <w:kern w:val="0"/>
          <w:sz w:val="24"/>
          <w:szCs w:val="24"/>
        </w:rPr>
        <w:t>边界层顶有云</w:t>
      </w:r>
      <w:r w:rsidR="00825DF6">
        <w:rPr>
          <w:rFonts w:ascii="Times New Roman" w:hAnsi="Times New Roman" w:cs="Times New Roman" w:hint="eastAsia"/>
          <w:kern w:val="0"/>
          <w:sz w:val="24"/>
          <w:szCs w:val="24"/>
        </w:rPr>
        <w:t>时的夹卷过程</w:t>
      </w:r>
      <w:r w:rsidR="00BC6F1E">
        <w:rPr>
          <w:rFonts w:ascii="Times New Roman" w:hAnsi="Times New Roman" w:cs="Times New Roman" w:hint="eastAsia"/>
          <w:kern w:val="0"/>
          <w:sz w:val="24"/>
          <w:szCs w:val="24"/>
        </w:rPr>
        <w:t>，</w:t>
      </w:r>
      <w:r w:rsidR="00825DF6">
        <w:rPr>
          <w:rFonts w:ascii="Times New Roman" w:hAnsi="Times New Roman" w:cs="Times New Roman" w:hint="eastAsia"/>
          <w:kern w:val="0"/>
          <w:sz w:val="24"/>
          <w:szCs w:val="24"/>
        </w:rPr>
        <w:t>且发现</w:t>
      </w:r>
      <w:r w:rsidR="00BC6F1E">
        <w:rPr>
          <w:rFonts w:ascii="Times New Roman" w:hAnsi="Times New Roman" w:cs="Times New Roman" w:hint="eastAsia"/>
          <w:kern w:val="0"/>
          <w:sz w:val="24"/>
          <w:szCs w:val="24"/>
        </w:rPr>
        <w:t>标准化</w:t>
      </w:r>
      <w:r w:rsidR="00825DF6">
        <w:rPr>
          <w:rFonts w:ascii="Times New Roman" w:hAnsi="Times New Roman" w:cs="Times New Roman" w:hint="eastAsia"/>
          <w:kern w:val="0"/>
          <w:sz w:val="24"/>
          <w:szCs w:val="24"/>
        </w:rPr>
        <w:t>的夹卷速度不仅与理查森数有关，而且</w:t>
      </w:r>
      <w:r w:rsidR="002D7276">
        <w:rPr>
          <w:rFonts w:ascii="Times New Roman" w:hAnsi="Times New Roman" w:cs="Times New Roman" w:hint="eastAsia"/>
          <w:kern w:val="0"/>
          <w:sz w:val="24"/>
          <w:szCs w:val="24"/>
        </w:rPr>
        <w:t>与</w:t>
      </w:r>
      <w:r w:rsidR="00BC6F1E">
        <w:rPr>
          <w:rFonts w:ascii="Times New Roman" w:hAnsi="Times New Roman" w:cs="Times New Roman" w:hint="eastAsia"/>
          <w:kern w:val="0"/>
          <w:sz w:val="24"/>
          <w:szCs w:val="24"/>
        </w:rPr>
        <w:t>边界层顶处云</w:t>
      </w:r>
      <w:r w:rsidR="002D7276">
        <w:rPr>
          <w:rFonts w:ascii="Times New Roman" w:hAnsi="Times New Roman" w:cs="Times New Roman" w:hint="eastAsia"/>
          <w:kern w:val="0"/>
          <w:sz w:val="24"/>
          <w:szCs w:val="24"/>
        </w:rPr>
        <w:t>辐射通量散度有关。</w:t>
      </w:r>
      <w:r w:rsidR="00825DF6">
        <w:rPr>
          <w:rFonts w:ascii="Times New Roman" w:hAnsi="Times New Roman" w:cs="Times New Roman" w:hint="eastAsia"/>
          <w:kern w:val="0"/>
          <w:sz w:val="24"/>
          <w:szCs w:val="24"/>
        </w:rPr>
        <w:t>但是，</w:t>
      </w:r>
      <w:r w:rsidR="002D7276">
        <w:rPr>
          <w:rFonts w:ascii="Times New Roman" w:hAnsi="Times New Roman" w:cs="Times New Roman" w:hint="eastAsia"/>
          <w:kern w:val="0"/>
          <w:sz w:val="24"/>
          <w:szCs w:val="24"/>
        </w:rPr>
        <w:t>上述结果均局限在</w:t>
      </w:r>
      <w:r w:rsidR="00A72A47" w:rsidRPr="00A72A47">
        <w:rPr>
          <w:rFonts w:ascii="Times New Roman" w:hAnsi="Times New Roman" w:cs="Times New Roman" w:hint="eastAsia"/>
          <w:kern w:val="0"/>
          <w:sz w:val="24"/>
          <w:szCs w:val="24"/>
        </w:rPr>
        <w:t>没有气溶胶或气溶胶辐射效应不明显的边界层</w:t>
      </w:r>
      <w:r w:rsidR="004F63DA">
        <w:rPr>
          <w:rFonts w:ascii="Times New Roman" w:hAnsi="Times New Roman" w:cs="Times New Roman" w:hint="eastAsia"/>
          <w:kern w:val="0"/>
          <w:sz w:val="24"/>
          <w:szCs w:val="24"/>
        </w:rPr>
        <w:t>。</w:t>
      </w:r>
      <w:r w:rsidR="00164D57">
        <w:rPr>
          <w:rFonts w:ascii="Times New Roman" w:hAnsi="Times New Roman" w:cs="Times New Roman" w:hint="eastAsia"/>
          <w:kern w:val="0"/>
          <w:sz w:val="24"/>
          <w:szCs w:val="24"/>
        </w:rPr>
        <w:t>本课题组在国家自然科学基金资助下（</w:t>
      </w:r>
      <w:r w:rsidR="00164D57">
        <w:rPr>
          <w:rFonts w:ascii="Times New Roman" w:hAnsi="Times New Roman" w:cs="Times New Roman" w:hint="eastAsia"/>
          <w:kern w:val="0"/>
          <w:sz w:val="24"/>
          <w:szCs w:val="24"/>
        </w:rPr>
        <w:t>2</w:t>
      </w:r>
      <w:r w:rsidR="00164D57">
        <w:rPr>
          <w:rFonts w:ascii="Times New Roman" w:hAnsi="Times New Roman" w:cs="Times New Roman"/>
          <w:kern w:val="0"/>
          <w:sz w:val="24"/>
          <w:szCs w:val="24"/>
        </w:rPr>
        <w:t>019</w:t>
      </w:r>
      <w:r w:rsidR="00164D57">
        <w:rPr>
          <w:rFonts w:ascii="Times New Roman" w:hAnsi="Times New Roman" w:cs="Times New Roman" w:hint="eastAsia"/>
          <w:kern w:val="0"/>
          <w:sz w:val="24"/>
          <w:szCs w:val="24"/>
        </w:rPr>
        <w:t>年年底结题），探讨了</w:t>
      </w:r>
      <w:r w:rsidR="00164D57" w:rsidRPr="00A72A47">
        <w:rPr>
          <w:rFonts w:ascii="Times New Roman" w:hAnsi="Times New Roman" w:cs="Times New Roman" w:hint="eastAsia"/>
          <w:kern w:val="0"/>
          <w:sz w:val="24"/>
          <w:szCs w:val="24"/>
        </w:rPr>
        <w:t>气溶胶</w:t>
      </w:r>
      <w:r w:rsidR="00164D57">
        <w:rPr>
          <w:rFonts w:ascii="Times New Roman" w:hAnsi="Times New Roman" w:cs="Times New Roman" w:hint="eastAsia"/>
          <w:kern w:val="0"/>
          <w:sz w:val="24"/>
          <w:szCs w:val="24"/>
        </w:rPr>
        <w:t>辐射</w:t>
      </w:r>
      <w:r w:rsidR="000701B6">
        <w:rPr>
          <w:rFonts w:ascii="Times New Roman" w:hAnsi="Times New Roman" w:cs="Times New Roman" w:hint="eastAsia"/>
          <w:kern w:val="0"/>
          <w:sz w:val="24"/>
          <w:szCs w:val="24"/>
        </w:rPr>
        <w:t>效应</w:t>
      </w:r>
      <w:r w:rsidR="00164D57">
        <w:rPr>
          <w:rFonts w:ascii="Times New Roman" w:hAnsi="Times New Roman" w:cs="Times New Roman" w:hint="eastAsia"/>
          <w:kern w:val="0"/>
          <w:sz w:val="24"/>
          <w:szCs w:val="24"/>
        </w:rPr>
        <w:t>对</w:t>
      </w:r>
      <w:r w:rsidR="002D7276">
        <w:rPr>
          <w:rFonts w:ascii="Times New Roman" w:hAnsi="Times New Roman" w:cs="Times New Roman" w:hint="eastAsia"/>
          <w:kern w:val="0"/>
          <w:sz w:val="24"/>
          <w:szCs w:val="24"/>
        </w:rPr>
        <w:t>夹卷</w:t>
      </w:r>
      <w:r w:rsidR="00164D57">
        <w:rPr>
          <w:rFonts w:ascii="Times New Roman" w:hAnsi="Times New Roman" w:cs="Times New Roman" w:hint="eastAsia"/>
          <w:kern w:val="0"/>
          <w:sz w:val="24"/>
          <w:szCs w:val="24"/>
        </w:rPr>
        <w:t>速度的影响</w:t>
      </w:r>
      <w:r w:rsidR="000701B6">
        <w:rPr>
          <w:rFonts w:ascii="Times New Roman" w:hAnsi="Times New Roman" w:cs="Times New Roman" w:hint="eastAsia"/>
          <w:kern w:val="0"/>
          <w:sz w:val="24"/>
          <w:szCs w:val="24"/>
        </w:rPr>
        <w:t>，相关结果已被美国大气科学杂志（</w:t>
      </w:r>
      <w:r w:rsidR="000701B6">
        <w:rPr>
          <w:rFonts w:ascii="Times New Roman" w:hAnsi="Times New Roman" w:cs="Times New Roman" w:hint="eastAsia"/>
          <w:kern w:val="0"/>
          <w:sz w:val="24"/>
          <w:szCs w:val="24"/>
        </w:rPr>
        <w:t>JAS</w:t>
      </w:r>
      <w:r w:rsidR="000701B6">
        <w:rPr>
          <w:rFonts w:ascii="Times New Roman" w:hAnsi="Times New Roman" w:cs="Times New Roman" w:hint="eastAsia"/>
          <w:kern w:val="0"/>
          <w:sz w:val="24"/>
          <w:szCs w:val="24"/>
        </w:rPr>
        <w:t>）录用发表</w:t>
      </w:r>
      <w:r w:rsidR="00164D57">
        <w:rPr>
          <w:rFonts w:ascii="Times New Roman" w:hAnsi="Times New Roman" w:cs="Times New Roman" w:hint="eastAsia"/>
          <w:kern w:val="0"/>
          <w:sz w:val="24"/>
          <w:szCs w:val="24"/>
        </w:rPr>
        <w:t>（</w:t>
      </w:r>
      <w:r w:rsidR="000701B6">
        <w:rPr>
          <w:rFonts w:ascii="Times New Roman" w:hAnsi="Times New Roman" w:cs="Times New Roman" w:hint="eastAsia"/>
          <w:kern w:val="0"/>
          <w:sz w:val="24"/>
          <w:szCs w:val="24"/>
        </w:rPr>
        <w:t>Liu</w:t>
      </w:r>
      <w:r w:rsidR="00150E40">
        <w:rPr>
          <w:rFonts w:ascii="Times New Roman" w:hAnsi="Times New Roman" w:cs="Times New Roman" w:hint="eastAsia"/>
          <w:kern w:val="0"/>
          <w:sz w:val="24"/>
          <w:szCs w:val="24"/>
        </w:rPr>
        <w:t xml:space="preserve"> et al., </w:t>
      </w:r>
      <w:r w:rsidR="00164D57">
        <w:rPr>
          <w:rFonts w:ascii="Times New Roman" w:hAnsi="Times New Roman" w:cs="Times New Roman"/>
          <w:kern w:val="0"/>
          <w:sz w:val="24"/>
          <w:szCs w:val="24"/>
        </w:rPr>
        <w:t>2019</w:t>
      </w:r>
      <w:r w:rsidR="00164D57">
        <w:rPr>
          <w:rFonts w:ascii="Times New Roman" w:hAnsi="Times New Roman" w:cs="Times New Roman" w:hint="eastAsia"/>
          <w:kern w:val="0"/>
          <w:sz w:val="24"/>
          <w:szCs w:val="24"/>
        </w:rPr>
        <w:t>)</w:t>
      </w:r>
      <w:r w:rsidR="00164D57">
        <w:rPr>
          <w:rFonts w:ascii="Times New Roman" w:hAnsi="Times New Roman" w:cs="Times New Roman" w:hint="eastAsia"/>
          <w:kern w:val="0"/>
          <w:sz w:val="24"/>
          <w:szCs w:val="24"/>
        </w:rPr>
        <w:t>，但</w:t>
      </w:r>
      <w:r w:rsidR="000701B6">
        <w:rPr>
          <w:rFonts w:ascii="Times New Roman" w:hAnsi="Times New Roman" w:cs="Times New Roman" w:hint="eastAsia"/>
          <w:kern w:val="0"/>
          <w:sz w:val="24"/>
          <w:szCs w:val="24"/>
        </w:rPr>
        <w:t>该研究</w:t>
      </w:r>
      <w:r w:rsidR="00164D57">
        <w:rPr>
          <w:rFonts w:ascii="Times New Roman" w:hAnsi="Times New Roman" w:cs="Times New Roman" w:hint="eastAsia"/>
          <w:kern w:val="0"/>
          <w:sz w:val="24"/>
          <w:szCs w:val="24"/>
        </w:rPr>
        <w:t>仍未给出</w:t>
      </w:r>
      <w:r w:rsidR="000701B6">
        <w:rPr>
          <w:rFonts w:ascii="Times New Roman" w:hAnsi="Times New Roman" w:cs="Times New Roman" w:hint="eastAsia"/>
          <w:kern w:val="0"/>
          <w:sz w:val="24"/>
          <w:szCs w:val="24"/>
        </w:rPr>
        <w:t>灰霾边界层条件下</w:t>
      </w:r>
      <w:r w:rsidR="00164D57">
        <w:rPr>
          <w:rFonts w:ascii="Times New Roman" w:hAnsi="Times New Roman" w:cs="Times New Roman" w:hint="eastAsia"/>
          <w:kern w:val="0"/>
          <w:sz w:val="24"/>
          <w:szCs w:val="24"/>
        </w:rPr>
        <w:t>夹卷速度随理查森数变化</w:t>
      </w:r>
      <w:r w:rsidR="002D7276">
        <w:rPr>
          <w:rFonts w:ascii="Times New Roman" w:hAnsi="Times New Roman" w:cs="Times New Roman" w:hint="eastAsia"/>
          <w:kern w:val="0"/>
          <w:sz w:val="24"/>
          <w:szCs w:val="24"/>
        </w:rPr>
        <w:t>的</w:t>
      </w:r>
      <w:r w:rsidR="007C2D94">
        <w:rPr>
          <w:rFonts w:ascii="Times New Roman" w:hAnsi="Times New Roman" w:cs="Times New Roman" w:hint="eastAsia"/>
          <w:kern w:val="0"/>
          <w:sz w:val="24"/>
          <w:szCs w:val="24"/>
        </w:rPr>
        <w:t>新型</w:t>
      </w:r>
      <w:r w:rsidR="00716E7A">
        <w:rPr>
          <w:rFonts w:ascii="Times New Roman" w:hAnsi="Times New Roman" w:cs="Times New Roman" w:hint="eastAsia"/>
          <w:kern w:val="0"/>
          <w:sz w:val="24"/>
          <w:szCs w:val="24"/>
        </w:rPr>
        <w:t>函数</w:t>
      </w:r>
      <w:r w:rsidR="007C2D94">
        <w:rPr>
          <w:rFonts w:ascii="Times New Roman" w:hAnsi="Times New Roman" w:cs="Times New Roman" w:hint="eastAsia"/>
          <w:kern w:val="0"/>
          <w:sz w:val="24"/>
          <w:szCs w:val="24"/>
        </w:rPr>
        <w:t>表达式</w:t>
      </w:r>
      <w:r w:rsidR="002D7276">
        <w:rPr>
          <w:rFonts w:ascii="Times New Roman" w:hAnsi="Times New Roman" w:cs="Times New Roman" w:hint="eastAsia"/>
          <w:kern w:val="0"/>
          <w:sz w:val="24"/>
          <w:szCs w:val="24"/>
        </w:rPr>
        <w:t>。</w:t>
      </w:r>
    </w:p>
    <w:p w14:paraId="5C3FF0AD" w14:textId="77777777" w:rsidR="008652F9" w:rsidRPr="008652F9" w:rsidRDefault="008652F9" w:rsidP="008652F9">
      <w:pPr>
        <w:spacing w:line="300" w:lineRule="auto"/>
        <w:ind w:firstLineChars="200" w:firstLine="480"/>
        <w:rPr>
          <w:rFonts w:ascii="Times New Roman" w:hAnsi="Times New Roman" w:cs="Times New Roman"/>
          <w:sz w:val="24"/>
          <w:szCs w:val="24"/>
        </w:rPr>
      </w:pPr>
    </w:p>
    <w:p w14:paraId="43BEB45D" w14:textId="3521BB3D" w:rsidR="00B743B8" w:rsidRDefault="00A97295" w:rsidP="00E374DF">
      <w:pPr>
        <w:spacing w:line="300" w:lineRule="auto"/>
        <w:ind w:firstLineChars="200" w:firstLine="480"/>
        <w:rPr>
          <w:rFonts w:ascii="Times New Roman" w:hAnsi="Times New Roman" w:cs="Times New Roman"/>
          <w:sz w:val="24"/>
          <w:szCs w:val="24"/>
        </w:rPr>
      </w:pPr>
      <w:r w:rsidRPr="00566FE4">
        <w:rPr>
          <w:rFonts w:ascii="Times New Roman" w:hAnsi="Times New Roman" w:cs="Times New Roman"/>
          <w:sz w:val="24"/>
          <w:szCs w:val="24"/>
        </w:rPr>
        <w:t>夹卷通量比</w:t>
      </w:r>
      <w:r w:rsidR="00EC03A4" w:rsidRPr="00EC03A4">
        <w:rPr>
          <w:rFonts w:ascii="Times New Roman" w:hAnsi="Times New Roman" w:cs="Times New Roman"/>
          <w:noProof/>
          <w:position w:val="-12"/>
          <w:sz w:val="24"/>
          <w:szCs w:val="24"/>
        </w:rPr>
        <w:object w:dxaOrig="260" w:dyaOrig="360" w14:anchorId="5B56BE47">
          <v:shape id="_x0000_i1037" type="#_x0000_t75" alt="" style="width:13.3pt;height:17.7pt;mso-width-percent:0;mso-height-percent:0;mso-width-percent:0;mso-height-percent:0" o:ole="">
            <v:imagedata r:id="rId32" o:title=""/>
          </v:shape>
          <o:OLEObject Type="Embed" ProgID="Equation.DSMT4" ShapeID="_x0000_i1037" DrawAspect="Content" ObjectID="_1612774699" r:id="rId33"/>
        </w:object>
      </w:r>
      <w:r>
        <w:rPr>
          <w:rFonts w:ascii="Times New Roman" w:hAnsi="Times New Roman" w:cs="Times New Roman" w:hint="eastAsia"/>
          <w:sz w:val="24"/>
          <w:szCs w:val="24"/>
        </w:rPr>
        <w:t>是描述夹卷过程的另外一个主要参数。</w:t>
      </w:r>
      <w:r w:rsidR="00E374DF" w:rsidRPr="00566FE4">
        <w:rPr>
          <w:rFonts w:ascii="Times New Roman" w:hAnsi="Times New Roman" w:cs="Times New Roman"/>
          <w:sz w:val="24"/>
          <w:szCs w:val="24"/>
        </w:rPr>
        <w:t>Stull</w:t>
      </w:r>
      <w:r w:rsidR="00E374DF" w:rsidRPr="00566FE4">
        <w:rPr>
          <w:rFonts w:ascii="Times New Roman" w:hAnsi="Times New Roman" w:cs="Times New Roman"/>
          <w:sz w:val="24"/>
          <w:szCs w:val="24"/>
        </w:rPr>
        <w:t>（</w:t>
      </w:r>
      <w:r w:rsidR="00E374DF" w:rsidRPr="00566FE4">
        <w:rPr>
          <w:rFonts w:ascii="Times New Roman" w:hAnsi="Times New Roman" w:cs="Times New Roman"/>
          <w:sz w:val="24"/>
          <w:szCs w:val="24"/>
        </w:rPr>
        <w:t>1976</w:t>
      </w:r>
      <w:r w:rsidR="00E374DF" w:rsidRPr="00566FE4">
        <w:rPr>
          <w:rFonts w:ascii="Times New Roman" w:hAnsi="Times New Roman" w:cs="Times New Roman"/>
          <w:sz w:val="24"/>
          <w:szCs w:val="24"/>
        </w:rPr>
        <w:t>）</w:t>
      </w:r>
      <w:r w:rsidR="00E374DF">
        <w:rPr>
          <w:rFonts w:ascii="Times New Roman" w:hAnsi="Times New Roman" w:cs="Times New Roman" w:hint="eastAsia"/>
          <w:sz w:val="24"/>
          <w:szCs w:val="24"/>
        </w:rPr>
        <w:t>通过</w:t>
      </w:r>
      <w:r w:rsidR="00303CC5" w:rsidRPr="00303CC5">
        <w:rPr>
          <w:rFonts w:ascii="Times New Roman" w:hAnsi="Times New Roman" w:cs="Times New Roman" w:hint="eastAsia"/>
          <w:sz w:val="24"/>
          <w:szCs w:val="24"/>
        </w:rPr>
        <w:t>对观测资料的详细分析发现</w:t>
      </w:r>
      <w:r w:rsidR="00E374DF">
        <w:rPr>
          <w:rFonts w:ascii="Times New Roman" w:hAnsi="Times New Roman" w:cs="Times New Roman" w:hint="eastAsia"/>
          <w:sz w:val="24"/>
          <w:szCs w:val="24"/>
        </w:rPr>
        <w:t>，在较弱风切变条件下，</w:t>
      </w:r>
      <w:r w:rsidR="00303CC5" w:rsidRPr="00303CC5">
        <w:rPr>
          <w:rFonts w:ascii="Times New Roman" w:hAnsi="Times New Roman" w:cs="Times New Roman" w:hint="eastAsia"/>
          <w:sz w:val="24"/>
          <w:szCs w:val="24"/>
        </w:rPr>
        <w:t>夹卷通量比值近似为</w:t>
      </w:r>
      <w:r w:rsidR="00E374DF">
        <w:rPr>
          <w:rFonts w:ascii="Times New Roman" w:hAnsi="Times New Roman" w:cs="Times New Roman" w:hint="eastAsia"/>
          <w:sz w:val="24"/>
          <w:szCs w:val="24"/>
        </w:rPr>
        <w:t>0.2</w:t>
      </w:r>
      <w:r w:rsidR="00E374DF">
        <w:rPr>
          <w:rFonts w:ascii="Times New Roman" w:hAnsi="Times New Roman" w:cs="Times New Roman" w:hint="eastAsia"/>
          <w:sz w:val="24"/>
          <w:szCs w:val="24"/>
        </w:rPr>
        <w:t>。该值随后在实验室的水槽试验（</w:t>
      </w:r>
      <w:r w:rsidR="00E374DF">
        <w:rPr>
          <w:rFonts w:ascii="Times New Roman" w:hAnsi="Times New Roman" w:cs="Times New Roman"/>
          <w:kern w:val="0"/>
          <w:sz w:val="24"/>
          <w:szCs w:val="24"/>
        </w:rPr>
        <w:t>Deardorff et al., 1980</w:t>
      </w:r>
      <w:r w:rsidR="00E374DF">
        <w:rPr>
          <w:rFonts w:ascii="Times New Roman" w:hAnsi="Times New Roman" w:cs="Times New Roman" w:hint="eastAsia"/>
          <w:sz w:val="24"/>
          <w:szCs w:val="24"/>
        </w:rPr>
        <w:t>）及大涡模拟试验（</w:t>
      </w:r>
      <w:r w:rsidR="00E374DF">
        <w:rPr>
          <w:rFonts w:ascii="Times New Roman" w:hAnsi="Times New Roman" w:cs="Times New Roman"/>
          <w:kern w:val="0"/>
          <w:sz w:val="24"/>
          <w:szCs w:val="24"/>
        </w:rPr>
        <w:t>Fedorovich et al., 2004</w:t>
      </w:r>
      <w:r w:rsidR="00E374DF">
        <w:rPr>
          <w:rFonts w:ascii="Times New Roman" w:hAnsi="Times New Roman" w:cs="Times New Roman" w:hint="eastAsia"/>
          <w:sz w:val="24"/>
          <w:szCs w:val="24"/>
        </w:rPr>
        <w:t>）中被得到证实。但许多</w:t>
      </w:r>
      <w:r w:rsidR="003E436C" w:rsidRPr="003E436C">
        <w:rPr>
          <w:rFonts w:ascii="Times New Roman" w:hAnsi="Times New Roman" w:cs="Times New Roman" w:hint="eastAsia"/>
          <w:sz w:val="24"/>
          <w:szCs w:val="24"/>
        </w:rPr>
        <w:t>外场试验观测到更大的夹卷通量比值</w:t>
      </w:r>
      <w:r w:rsidR="00E374DF">
        <w:rPr>
          <w:rFonts w:ascii="Times New Roman" w:hAnsi="Times New Roman" w:cs="Times New Roman" w:hint="eastAsia"/>
          <w:sz w:val="24"/>
          <w:szCs w:val="24"/>
        </w:rPr>
        <w:t>。如</w:t>
      </w:r>
      <w:r w:rsidR="00E374DF" w:rsidRPr="00DC3710">
        <w:rPr>
          <w:rFonts w:ascii="Times New Roman" w:hAnsi="Times New Roman" w:cs="Times New Roman"/>
          <w:sz w:val="24"/>
          <w:szCs w:val="24"/>
        </w:rPr>
        <w:t xml:space="preserve">Betts </w:t>
      </w:r>
      <w:r w:rsidR="00E374DF">
        <w:rPr>
          <w:rFonts w:ascii="Times New Roman" w:hAnsi="Times New Roman" w:cs="Times New Roman" w:hint="eastAsia"/>
          <w:sz w:val="24"/>
          <w:szCs w:val="24"/>
        </w:rPr>
        <w:t>等</w:t>
      </w:r>
      <w:r w:rsidR="00E374DF">
        <w:rPr>
          <w:rFonts w:ascii="Times New Roman" w:hAnsi="Times New Roman" w:cs="Times New Roman" w:hint="eastAsia"/>
          <w:sz w:val="24"/>
          <w:szCs w:val="24"/>
        </w:rPr>
        <w:t>(</w:t>
      </w:r>
      <w:r w:rsidR="00E374DF" w:rsidRPr="00DC3710">
        <w:rPr>
          <w:rFonts w:ascii="Times New Roman" w:hAnsi="Times New Roman" w:cs="Times New Roman"/>
          <w:sz w:val="24"/>
          <w:szCs w:val="24"/>
        </w:rPr>
        <w:t>1990, 1992</w:t>
      </w:r>
      <w:r w:rsidR="00E374DF">
        <w:rPr>
          <w:rFonts w:ascii="Times New Roman" w:hAnsi="Times New Roman" w:cs="Times New Roman" w:hint="eastAsia"/>
          <w:sz w:val="24"/>
          <w:szCs w:val="24"/>
        </w:rPr>
        <w:t>)</w:t>
      </w:r>
      <w:r w:rsidR="00E374DF">
        <w:rPr>
          <w:rFonts w:ascii="Times New Roman" w:hAnsi="Times New Roman" w:cs="Times New Roman" w:hint="eastAsia"/>
          <w:sz w:val="24"/>
          <w:szCs w:val="24"/>
        </w:rPr>
        <w:t>和</w:t>
      </w:r>
      <w:r w:rsidR="00E374DF" w:rsidRPr="00DC3710">
        <w:rPr>
          <w:rFonts w:ascii="Times New Roman" w:hAnsi="Times New Roman" w:cs="Times New Roman"/>
          <w:sz w:val="24"/>
          <w:szCs w:val="24"/>
        </w:rPr>
        <w:t xml:space="preserve">Betts </w:t>
      </w:r>
      <w:r w:rsidR="00E374DF">
        <w:rPr>
          <w:rFonts w:ascii="Times New Roman" w:hAnsi="Times New Roman" w:cs="Times New Roman" w:hint="eastAsia"/>
          <w:sz w:val="24"/>
          <w:szCs w:val="24"/>
        </w:rPr>
        <w:t>&amp;</w:t>
      </w:r>
      <w:r w:rsidR="00E374DF">
        <w:rPr>
          <w:rFonts w:ascii="Times New Roman" w:hAnsi="Times New Roman" w:cs="Times New Roman"/>
          <w:sz w:val="24"/>
          <w:szCs w:val="24"/>
        </w:rPr>
        <w:t xml:space="preserve"> Ball</w:t>
      </w:r>
      <w:r w:rsidR="00E374DF">
        <w:rPr>
          <w:rFonts w:ascii="Times New Roman" w:hAnsi="Times New Roman" w:cs="Times New Roman" w:hint="eastAsia"/>
          <w:sz w:val="24"/>
          <w:szCs w:val="24"/>
        </w:rPr>
        <w:t xml:space="preserve"> (</w:t>
      </w:r>
      <w:r w:rsidR="00E374DF">
        <w:rPr>
          <w:rFonts w:ascii="Times New Roman" w:hAnsi="Times New Roman" w:cs="Times New Roman"/>
          <w:sz w:val="24"/>
          <w:szCs w:val="24"/>
        </w:rPr>
        <w:t>1994</w:t>
      </w:r>
      <w:r w:rsidR="00E374DF">
        <w:rPr>
          <w:rFonts w:ascii="Times New Roman" w:hAnsi="Times New Roman" w:cs="Times New Roman" w:hint="eastAsia"/>
          <w:sz w:val="24"/>
          <w:szCs w:val="24"/>
        </w:rPr>
        <w:t>)</w:t>
      </w:r>
      <w:r w:rsidR="00E374DF">
        <w:rPr>
          <w:rFonts w:ascii="Times New Roman" w:hAnsi="Times New Roman" w:cs="Times New Roman" w:hint="eastAsia"/>
          <w:sz w:val="24"/>
          <w:szCs w:val="24"/>
        </w:rPr>
        <w:t>在</w:t>
      </w:r>
      <w:r w:rsidR="00FF58A8">
        <w:rPr>
          <w:rFonts w:ascii="Times New Roman" w:hAnsi="Times New Roman" w:cs="Times New Roman" w:hint="eastAsia"/>
          <w:sz w:val="24"/>
          <w:szCs w:val="24"/>
        </w:rPr>
        <w:t>1987</w:t>
      </w:r>
      <w:r w:rsidR="00FF58A8">
        <w:rPr>
          <w:rFonts w:ascii="Times New Roman" w:hAnsi="Times New Roman" w:cs="Times New Roman" w:hint="eastAsia"/>
          <w:sz w:val="24"/>
          <w:szCs w:val="24"/>
        </w:rPr>
        <w:t>年美国堪萨斯</w:t>
      </w:r>
      <w:r w:rsidR="00E374DF">
        <w:rPr>
          <w:rFonts w:ascii="Times New Roman" w:hAnsi="Times New Roman" w:cs="Times New Roman" w:hint="eastAsia"/>
          <w:sz w:val="24"/>
          <w:szCs w:val="24"/>
        </w:rPr>
        <w:t>田间试验中</w:t>
      </w:r>
      <w:r w:rsidR="003E436C" w:rsidRPr="003E436C">
        <w:rPr>
          <w:rFonts w:ascii="Times New Roman" w:hAnsi="Times New Roman" w:cs="Times New Roman" w:hint="eastAsia"/>
          <w:sz w:val="24"/>
          <w:szCs w:val="24"/>
        </w:rPr>
        <w:t>观测到的夹卷通量比达</w:t>
      </w:r>
      <w:r w:rsidR="00E374DF" w:rsidRPr="00555B9B">
        <w:rPr>
          <w:rFonts w:ascii="Times New Roman" w:hAnsi="Times New Roman" w:cs="Times New Roman"/>
          <w:sz w:val="24"/>
          <w:szCs w:val="24"/>
        </w:rPr>
        <w:t>0.44 ± 0.21</w:t>
      </w:r>
      <w:r w:rsidR="00E374DF">
        <w:rPr>
          <w:rFonts w:ascii="Times New Roman" w:hAnsi="Times New Roman" w:cs="Times New Roman" w:hint="eastAsia"/>
          <w:sz w:val="24"/>
          <w:szCs w:val="24"/>
        </w:rPr>
        <w:t>，</w:t>
      </w:r>
      <w:r w:rsidR="00E374DF" w:rsidRPr="00555B9B">
        <w:rPr>
          <w:rFonts w:ascii="Times New Roman" w:hAnsi="Times New Roman" w:cs="Times New Roman"/>
          <w:sz w:val="24"/>
          <w:szCs w:val="24"/>
        </w:rPr>
        <w:t>Angevine</w:t>
      </w:r>
      <w:r w:rsidR="00E374DF">
        <w:rPr>
          <w:rFonts w:ascii="Times New Roman" w:hAnsi="Times New Roman" w:cs="Times New Roman" w:hint="eastAsia"/>
          <w:sz w:val="24"/>
          <w:szCs w:val="24"/>
        </w:rPr>
        <w:t xml:space="preserve"> (1999)</w:t>
      </w:r>
      <w:r w:rsidR="00E374DF">
        <w:rPr>
          <w:rFonts w:ascii="Times New Roman" w:hAnsi="Times New Roman" w:cs="Times New Roman" w:hint="eastAsia"/>
          <w:sz w:val="24"/>
          <w:szCs w:val="24"/>
        </w:rPr>
        <w:t>在</w:t>
      </w:r>
      <w:r w:rsidR="00E374DF">
        <w:rPr>
          <w:rFonts w:ascii="Times New Roman" w:hAnsi="Times New Roman" w:cs="Times New Roman" w:hint="eastAsia"/>
          <w:sz w:val="24"/>
          <w:szCs w:val="24"/>
        </w:rPr>
        <w:t>1996</w:t>
      </w:r>
      <w:r w:rsidR="00E374DF">
        <w:rPr>
          <w:rFonts w:ascii="Times New Roman" w:hAnsi="Times New Roman" w:cs="Times New Roman" w:hint="eastAsia"/>
          <w:sz w:val="24"/>
          <w:szCs w:val="24"/>
        </w:rPr>
        <w:t>平原边界层试验中</w:t>
      </w:r>
      <w:r w:rsidR="003E436C" w:rsidRPr="003E436C">
        <w:rPr>
          <w:rFonts w:ascii="Times New Roman" w:hAnsi="Times New Roman" w:cs="Times New Roman" w:hint="eastAsia"/>
          <w:sz w:val="24"/>
          <w:szCs w:val="24"/>
        </w:rPr>
        <w:t>观测到相似的高值</w:t>
      </w:r>
      <w:r w:rsidR="00E374DF">
        <w:rPr>
          <w:rFonts w:ascii="Times New Roman" w:hAnsi="Times New Roman" w:cs="Times New Roman" w:hint="eastAsia"/>
          <w:sz w:val="24"/>
          <w:szCs w:val="24"/>
        </w:rPr>
        <w:t>（</w:t>
      </w:r>
      <w:r w:rsidR="00E374DF" w:rsidRPr="00555B9B">
        <w:rPr>
          <w:rFonts w:ascii="Times New Roman" w:hAnsi="Times New Roman" w:cs="Times New Roman"/>
          <w:sz w:val="24"/>
          <w:szCs w:val="24"/>
        </w:rPr>
        <w:t>0.47 ± 0.11</w:t>
      </w:r>
      <w:r w:rsidR="00E374DF">
        <w:rPr>
          <w:rFonts w:ascii="Times New Roman" w:hAnsi="Times New Roman" w:cs="Times New Roman" w:hint="eastAsia"/>
          <w:sz w:val="24"/>
          <w:szCs w:val="24"/>
        </w:rPr>
        <w:t>）。</w:t>
      </w:r>
      <w:r w:rsidR="00E374DF" w:rsidRPr="00555B9B">
        <w:rPr>
          <w:rFonts w:ascii="Times New Roman" w:hAnsi="Times New Roman" w:cs="Times New Roman"/>
          <w:sz w:val="24"/>
          <w:szCs w:val="24"/>
        </w:rPr>
        <w:t xml:space="preserve">Davis </w:t>
      </w:r>
      <w:r w:rsidR="00E374DF">
        <w:rPr>
          <w:rFonts w:ascii="Times New Roman" w:hAnsi="Times New Roman" w:cs="Times New Roman" w:hint="eastAsia"/>
          <w:sz w:val="24"/>
          <w:szCs w:val="24"/>
        </w:rPr>
        <w:t>等</w:t>
      </w:r>
      <w:r w:rsidR="00E374DF" w:rsidRPr="00555B9B">
        <w:rPr>
          <w:rFonts w:ascii="Times New Roman" w:hAnsi="Times New Roman" w:cs="Times New Roman"/>
          <w:sz w:val="24"/>
          <w:szCs w:val="24"/>
        </w:rPr>
        <w:t xml:space="preserve">(1997) </w:t>
      </w:r>
      <w:r w:rsidR="00E374DF">
        <w:rPr>
          <w:rFonts w:ascii="Times New Roman" w:hAnsi="Times New Roman" w:cs="Times New Roman" w:hint="eastAsia"/>
          <w:sz w:val="24"/>
          <w:szCs w:val="24"/>
        </w:rPr>
        <w:t>在北方森林的试验中也</w:t>
      </w:r>
      <w:r w:rsidR="002A76AA">
        <w:rPr>
          <w:rFonts w:ascii="Times New Roman" w:hAnsi="Times New Roman" w:cs="Times New Roman" w:hint="eastAsia"/>
          <w:sz w:val="24"/>
          <w:szCs w:val="24"/>
        </w:rPr>
        <w:t>观测到较</w:t>
      </w:r>
      <w:r w:rsidR="00E374DF">
        <w:rPr>
          <w:rFonts w:ascii="Times New Roman" w:hAnsi="Times New Roman" w:cs="Times New Roman" w:hint="eastAsia"/>
          <w:sz w:val="24"/>
          <w:szCs w:val="24"/>
        </w:rPr>
        <w:t>高的夹卷通量比，并认为是夹卷区</w:t>
      </w:r>
      <w:r w:rsidR="00347C27">
        <w:rPr>
          <w:rFonts w:ascii="Times New Roman" w:hAnsi="Times New Roman" w:cs="Times New Roman" w:hint="eastAsia"/>
          <w:sz w:val="24"/>
          <w:szCs w:val="24"/>
        </w:rPr>
        <w:t>较大</w:t>
      </w:r>
      <w:r w:rsidR="00E374DF">
        <w:rPr>
          <w:rFonts w:ascii="Times New Roman" w:hAnsi="Times New Roman" w:cs="Times New Roman" w:hint="eastAsia"/>
          <w:sz w:val="24"/>
          <w:szCs w:val="24"/>
        </w:rPr>
        <w:t>风速跃变值</w:t>
      </w:r>
      <w:r w:rsidR="002A76AA">
        <w:rPr>
          <w:rFonts w:ascii="Times New Roman" w:hAnsi="Times New Roman" w:cs="Times New Roman" w:hint="eastAsia"/>
          <w:sz w:val="24"/>
          <w:szCs w:val="24"/>
        </w:rPr>
        <w:t>所</w:t>
      </w:r>
      <w:r w:rsidR="00E374DF">
        <w:rPr>
          <w:rFonts w:ascii="Times New Roman" w:hAnsi="Times New Roman" w:cs="Times New Roman" w:hint="eastAsia"/>
          <w:sz w:val="24"/>
          <w:szCs w:val="24"/>
        </w:rPr>
        <w:t>引起</w:t>
      </w:r>
      <w:r w:rsidR="002A76AA">
        <w:rPr>
          <w:rFonts w:ascii="Times New Roman" w:hAnsi="Times New Roman" w:cs="Times New Roman" w:hint="eastAsia"/>
          <w:sz w:val="24"/>
          <w:szCs w:val="24"/>
        </w:rPr>
        <w:t>的</w:t>
      </w:r>
      <w:r w:rsidR="00E374DF">
        <w:rPr>
          <w:rFonts w:ascii="Times New Roman" w:hAnsi="Times New Roman" w:cs="Times New Roman" w:hint="eastAsia"/>
          <w:sz w:val="24"/>
          <w:szCs w:val="24"/>
        </w:rPr>
        <w:t>。同时，许多学者利用大涡模拟研究了风切变</w:t>
      </w:r>
      <w:r w:rsidR="00347C27">
        <w:rPr>
          <w:rFonts w:ascii="Times New Roman" w:hAnsi="Times New Roman" w:cs="Times New Roman" w:hint="eastAsia"/>
          <w:sz w:val="24"/>
          <w:szCs w:val="24"/>
        </w:rPr>
        <w:t>对</w:t>
      </w:r>
      <w:r w:rsidR="00E374DF">
        <w:rPr>
          <w:rFonts w:ascii="Times New Roman" w:hAnsi="Times New Roman" w:cs="Times New Roman" w:hint="eastAsia"/>
          <w:sz w:val="24"/>
          <w:szCs w:val="24"/>
        </w:rPr>
        <w:t>对流边界层夹卷通量比</w:t>
      </w:r>
      <w:r w:rsidR="00347C27">
        <w:rPr>
          <w:rFonts w:ascii="Times New Roman" w:hAnsi="Times New Roman" w:cs="Times New Roman" w:hint="eastAsia"/>
          <w:sz w:val="24"/>
          <w:szCs w:val="24"/>
        </w:rPr>
        <w:t>的影响</w:t>
      </w:r>
      <w:r w:rsidR="00E374DF">
        <w:rPr>
          <w:rFonts w:ascii="Times New Roman" w:hAnsi="Times New Roman" w:cs="Times New Roman" w:hint="eastAsia"/>
          <w:sz w:val="24"/>
          <w:szCs w:val="24"/>
        </w:rPr>
        <w:t>，发现风切变的存在将会增大夹卷通量比（</w:t>
      </w:r>
      <w:r w:rsidR="00E374DF" w:rsidRPr="00555B9B">
        <w:rPr>
          <w:rFonts w:ascii="Times New Roman" w:hAnsi="Times New Roman" w:cs="Times New Roman"/>
          <w:sz w:val="24"/>
          <w:szCs w:val="24"/>
        </w:rPr>
        <w:t>Moeng &amp; Sullivan, 1994; Kim et al., 2003; Pino et al., 2003, 2008; Conzemius &amp; Fedorovich, 2006a, b; Fedorovich &amp; Conzemius, 2008</w:t>
      </w:r>
      <w:r w:rsidR="00E374DF">
        <w:rPr>
          <w:rFonts w:ascii="Times New Roman" w:hAnsi="Times New Roman" w:cs="Times New Roman" w:hint="eastAsia"/>
          <w:sz w:val="24"/>
          <w:szCs w:val="24"/>
        </w:rPr>
        <w:t>）。此外，该比值也会受地表热通量及自由大气的位温梯度影响。如</w:t>
      </w:r>
      <w:r w:rsidR="00E374DF" w:rsidRPr="009E6C73">
        <w:rPr>
          <w:rFonts w:ascii="Times New Roman" w:hAnsi="Times New Roman" w:cs="Times New Roman"/>
          <w:sz w:val="24"/>
          <w:szCs w:val="24"/>
        </w:rPr>
        <w:t>Sorbjan (1996)</w:t>
      </w:r>
      <w:r w:rsidR="00E374DF">
        <w:rPr>
          <w:rFonts w:ascii="Times New Roman" w:hAnsi="Times New Roman" w:cs="Times New Roman" w:hint="eastAsia"/>
          <w:sz w:val="24"/>
          <w:szCs w:val="24"/>
        </w:rPr>
        <w:t>发现当自由大气位温梯度从</w:t>
      </w:r>
      <w:r w:rsidR="00E374DF">
        <w:rPr>
          <w:rFonts w:ascii="Times New Roman" w:hAnsi="Times New Roman" w:cs="Times New Roman" w:hint="eastAsia"/>
          <w:sz w:val="24"/>
          <w:szCs w:val="24"/>
        </w:rPr>
        <w:t>1K/km</w:t>
      </w:r>
      <w:r w:rsidR="00E374DF">
        <w:rPr>
          <w:rFonts w:ascii="Times New Roman" w:hAnsi="Times New Roman" w:cs="Times New Roman" w:hint="eastAsia"/>
          <w:sz w:val="24"/>
          <w:szCs w:val="24"/>
        </w:rPr>
        <w:t>增加到</w:t>
      </w:r>
      <w:r w:rsidR="00E374DF">
        <w:rPr>
          <w:rFonts w:ascii="Times New Roman" w:hAnsi="Times New Roman" w:cs="Times New Roman" w:hint="eastAsia"/>
          <w:sz w:val="24"/>
          <w:szCs w:val="24"/>
        </w:rPr>
        <w:t>10K/km</w:t>
      </w:r>
      <w:r w:rsidR="00E374DF">
        <w:rPr>
          <w:rFonts w:ascii="Times New Roman" w:hAnsi="Times New Roman" w:cs="Times New Roman" w:hint="eastAsia"/>
          <w:sz w:val="24"/>
          <w:szCs w:val="24"/>
        </w:rPr>
        <w:t>时，夹卷通量比从</w:t>
      </w:r>
      <w:r w:rsidR="00E374DF">
        <w:rPr>
          <w:rFonts w:ascii="Times New Roman" w:hAnsi="Times New Roman" w:cs="Times New Roman" w:hint="eastAsia"/>
          <w:sz w:val="24"/>
          <w:szCs w:val="24"/>
        </w:rPr>
        <w:t>0.2</w:t>
      </w:r>
      <w:r w:rsidR="00E374DF">
        <w:rPr>
          <w:rFonts w:ascii="Times New Roman" w:hAnsi="Times New Roman" w:cs="Times New Roman" w:hint="eastAsia"/>
          <w:sz w:val="24"/>
          <w:szCs w:val="24"/>
        </w:rPr>
        <w:t>增加到</w:t>
      </w:r>
      <w:r w:rsidR="00E374DF">
        <w:rPr>
          <w:rFonts w:ascii="Times New Roman" w:hAnsi="Times New Roman" w:cs="Times New Roman" w:hint="eastAsia"/>
          <w:sz w:val="24"/>
          <w:szCs w:val="24"/>
        </w:rPr>
        <w:t>0.3</w:t>
      </w:r>
      <w:r w:rsidR="00E374DF">
        <w:rPr>
          <w:rFonts w:ascii="Times New Roman" w:hAnsi="Times New Roman" w:cs="Times New Roman" w:hint="eastAsia"/>
          <w:sz w:val="24"/>
          <w:szCs w:val="24"/>
        </w:rPr>
        <w:t>。</w:t>
      </w:r>
      <w:r w:rsidR="00EE50F2">
        <w:rPr>
          <w:rFonts w:ascii="Times New Roman" w:hAnsi="Times New Roman" w:cs="Times New Roman" w:hint="eastAsia"/>
          <w:sz w:val="24"/>
          <w:szCs w:val="24"/>
        </w:rPr>
        <w:t>但是，</w:t>
      </w:r>
      <w:r w:rsidR="00E374DF">
        <w:rPr>
          <w:rFonts w:ascii="Times New Roman" w:hAnsi="Times New Roman" w:cs="Times New Roman" w:hint="eastAsia"/>
          <w:sz w:val="24"/>
          <w:szCs w:val="24"/>
        </w:rPr>
        <w:t>这</w:t>
      </w:r>
      <w:r w:rsidR="002A76AA">
        <w:rPr>
          <w:rFonts w:ascii="Times New Roman" w:hAnsi="Times New Roman" w:cs="Times New Roman" w:hint="eastAsia"/>
          <w:sz w:val="24"/>
          <w:szCs w:val="24"/>
        </w:rPr>
        <w:t>些值均</w:t>
      </w:r>
      <w:r w:rsidR="00E374DF">
        <w:rPr>
          <w:rFonts w:ascii="Times New Roman" w:hAnsi="Times New Roman" w:cs="Times New Roman" w:hint="eastAsia"/>
          <w:sz w:val="24"/>
          <w:szCs w:val="24"/>
        </w:rPr>
        <w:t>与</w:t>
      </w:r>
      <w:r w:rsidR="00E374DF" w:rsidRPr="00566FE4">
        <w:rPr>
          <w:rFonts w:ascii="Times New Roman" w:hAnsi="Times New Roman" w:cs="Times New Roman"/>
          <w:sz w:val="24"/>
          <w:szCs w:val="24"/>
        </w:rPr>
        <w:t>中尺度天气模式</w:t>
      </w:r>
      <w:r w:rsidR="00E374DF" w:rsidRPr="00566FE4">
        <w:rPr>
          <w:rFonts w:ascii="Times New Roman" w:hAnsi="Times New Roman" w:cs="Times New Roman"/>
          <w:sz w:val="24"/>
          <w:szCs w:val="24"/>
        </w:rPr>
        <w:t>WRF</w:t>
      </w:r>
      <w:r w:rsidR="00E374DF" w:rsidRPr="00566FE4">
        <w:rPr>
          <w:rFonts w:ascii="Times New Roman" w:hAnsi="Times New Roman" w:cs="Times New Roman"/>
          <w:sz w:val="24"/>
          <w:szCs w:val="24"/>
        </w:rPr>
        <w:t>中的</w:t>
      </w:r>
      <w:r w:rsidR="00E374DF" w:rsidRPr="00566FE4">
        <w:rPr>
          <w:rFonts w:ascii="Times New Roman" w:hAnsi="Times New Roman" w:cs="Times New Roman"/>
          <w:sz w:val="24"/>
          <w:szCs w:val="24"/>
        </w:rPr>
        <w:t>YSU</w:t>
      </w:r>
      <w:r w:rsidR="00E374DF">
        <w:rPr>
          <w:rFonts w:ascii="Times New Roman" w:hAnsi="Times New Roman" w:cs="Times New Roman"/>
          <w:sz w:val="24"/>
          <w:szCs w:val="24"/>
        </w:rPr>
        <w:t>边界层方案</w:t>
      </w:r>
      <w:r w:rsidR="00E374DF">
        <w:rPr>
          <w:rFonts w:ascii="Times New Roman" w:hAnsi="Times New Roman" w:cs="Times New Roman" w:hint="eastAsia"/>
          <w:sz w:val="24"/>
          <w:szCs w:val="24"/>
        </w:rPr>
        <w:t>中的取值（</w:t>
      </w:r>
      <w:r w:rsidR="00E374DF">
        <w:rPr>
          <w:rFonts w:ascii="Times New Roman" w:hAnsi="Times New Roman" w:cs="Times New Roman" w:hint="eastAsia"/>
          <w:sz w:val="24"/>
          <w:szCs w:val="24"/>
        </w:rPr>
        <w:t>0</w:t>
      </w:r>
      <w:r w:rsidR="00E374DF" w:rsidRPr="00566FE4">
        <w:rPr>
          <w:rFonts w:ascii="Times New Roman" w:hAnsi="Times New Roman" w:cs="Times New Roman"/>
          <w:sz w:val="24"/>
          <w:szCs w:val="24"/>
        </w:rPr>
        <w:t>.15</w:t>
      </w:r>
      <w:r w:rsidR="00E374DF">
        <w:rPr>
          <w:rFonts w:ascii="Times New Roman" w:hAnsi="Times New Roman" w:cs="Times New Roman"/>
          <w:sz w:val="24"/>
          <w:szCs w:val="24"/>
        </w:rPr>
        <w:t>）</w:t>
      </w:r>
      <w:r w:rsidR="00E374DF">
        <w:rPr>
          <w:rFonts w:ascii="Times New Roman" w:hAnsi="Times New Roman" w:cs="Times New Roman" w:hint="eastAsia"/>
          <w:sz w:val="24"/>
          <w:szCs w:val="24"/>
        </w:rPr>
        <w:t>差别较大</w:t>
      </w:r>
      <w:r w:rsidR="00E374DF" w:rsidRPr="00566FE4">
        <w:rPr>
          <w:rFonts w:ascii="Times New Roman" w:hAnsi="Times New Roman" w:cs="Times New Roman"/>
          <w:sz w:val="24"/>
          <w:szCs w:val="24"/>
        </w:rPr>
        <w:t>。</w:t>
      </w:r>
      <w:r w:rsidR="00B743B8">
        <w:rPr>
          <w:rFonts w:ascii="Times New Roman" w:hAnsi="Times New Roman" w:cs="Times New Roman" w:hint="eastAsia"/>
          <w:sz w:val="24"/>
          <w:szCs w:val="24"/>
        </w:rPr>
        <w:t>因此，灰霾对流边界层条件下，</w:t>
      </w:r>
      <w:r w:rsidR="00D65339">
        <w:rPr>
          <w:rFonts w:ascii="Times New Roman" w:hAnsi="Times New Roman" w:cs="Times New Roman" w:hint="eastAsia"/>
          <w:sz w:val="24"/>
          <w:szCs w:val="24"/>
        </w:rPr>
        <w:t>受</w:t>
      </w:r>
      <w:r w:rsidR="00B743B8">
        <w:rPr>
          <w:rFonts w:ascii="Times New Roman" w:hAnsi="Times New Roman" w:cs="Times New Roman" w:hint="eastAsia"/>
          <w:sz w:val="24"/>
          <w:szCs w:val="24"/>
        </w:rPr>
        <w:t>气溶胶的辐射效应的影响，</w:t>
      </w:r>
      <w:r w:rsidR="00B743B8" w:rsidRPr="00566FE4">
        <w:rPr>
          <w:rFonts w:ascii="Times New Roman" w:hAnsi="Times New Roman" w:cs="Times New Roman"/>
          <w:sz w:val="24"/>
          <w:szCs w:val="24"/>
        </w:rPr>
        <w:t>夹卷通量比</w:t>
      </w:r>
      <w:r w:rsidR="00B743B8">
        <w:rPr>
          <w:rFonts w:ascii="Times New Roman" w:hAnsi="Times New Roman" w:cs="Times New Roman" w:hint="eastAsia"/>
          <w:sz w:val="24"/>
          <w:szCs w:val="24"/>
        </w:rPr>
        <w:t>是</w:t>
      </w:r>
      <w:r w:rsidR="002A76AA">
        <w:rPr>
          <w:rFonts w:ascii="Times New Roman" w:hAnsi="Times New Roman" w:cs="Times New Roman" w:hint="eastAsia"/>
          <w:sz w:val="24"/>
          <w:szCs w:val="24"/>
        </w:rPr>
        <w:t>取</w:t>
      </w:r>
      <w:r w:rsidR="00B743B8">
        <w:rPr>
          <w:rFonts w:ascii="Times New Roman" w:hAnsi="Times New Roman" w:cs="Times New Roman" w:hint="eastAsia"/>
          <w:sz w:val="24"/>
          <w:szCs w:val="24"/>
        </w:rPr>
        <w:t>一个常数</w:t>
      </w:r>
      <w:r w:rsidR="002A76AA">
        <w:rPr>
          <w:rFonts w:ascii="Times New Roman" w:hAnsi="Times New Roman" w:cs="Times New Roman" w:hint="eastAsia"/>
          <w:sz w:val="24"/>
          <w:szCs w:val="24"/>
        </w:rPr>
        <w:t>还是</w:t>
      </w:r>
      <w:r w:rsidR="00AB09D8">
        <w:rPr>
          <w:rFonts w:ascii="Times New Roman" w:hAnsi="Times New Roman" w:cs="Times New Roman" w:hint="eastAsia"/>
          <w:sz w:val="24"/>
          <w:szCs w:val="24"/>
        </w:rPr>
        <w:t>应</w:t>
      </w:r>
      <w:r w:rsidR="002A76AA">
        <w:rPr>
          <w:rFonts w:ascii="Times New Roman" w:hAnsi="Times New Roman" w:cs="Times New Roman" w:hint="eastAsia"/>
          <w:sz w:val="24"/>
          <w:szCs w:val="24"/>
        </w:rPr>
        <w:t>取</w:t>
      </w:r>
      <w:r w:rsidR="00B743B8">
        <w:rPr>
          <w:rFonts w:ascii="Times New Roman" w:hAnsi="Times New Roman" w:cs="Times New Roman" w:hint="eastAsia"/>
          <w:sz w:val="24"/>
          <w:szCs w:val="24"/>
        </w:rPr>
        <w:t>为气溶胶浓度或气溶胶光学厚度的某种函数？目前，</w:t>
      </w:r>
      <w:r w:rsidR="00D65339">
        <w:rPr>
          <w:rFonts w:ascii="Times New Roman" w:hAnsi="Times New Roman" w:cs="Times New Roman" w:hint="eastAsia"/>
          <w:sz w:val="24"/>
          <w:szCs w:val="24"/>
        </w:rPr>
        <w:t>国内外对</w:t>
      </w:r>
      <w:r w:rsidR="00B743B8">
        <w:rPr>
          <w:rFonts w:ascii="Times New Roman" w:hAnsi="Times New Roman" w:cs="Times New Roman" w:hint="eastAsia"/>
          <w:sz w:val="24"/>
          <w:szCs w:val="24"/>
        </w:rPr>
        <w:t>这方面的研究也非常缺乏。</w:t>
      </w:r>
    </w:p>
    <w:p w14:paraId="51234D8B" w14:textId="77777777" w:rsidR="00347C27" w:rsidRDefault="00347C27" w:rsidP="00E374DF">
      <w:pPr>
        <w:spacing w:line="300" w:lineRule="auto"/>
        <w:ind w:firstLineChars="200" w:firstLine="480"/>
        <w:rPr>
          <w:rFonts w:ascii="Times New Roman" w:hAnsi="Times New Roman" w:cs="Times New Roman"/>
          <w:sz w:val="24"/>
          <w:szCs w:val="24"/>
        </w:rPr>
      </w:pPr>
    </w:p>
    <w:p w14:paraId="62C8CF47" w14:textId="5B15DDE3" w:rsidR="002C3580" w:rsidRPr="00B743B8" w:rsidRDefault="002C3580" w:rsidP="00E374DF">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夹卷区厚度</w:t>
      </w:r>
      <w:r w:rsidR="00980637">
        <w:rPr>
          <w:rFonts w:ascii="Times New Roman" w:hAnsi="Times New Roman" w:cs="Times New Roman" w:hint="eastAsia"/>
          <w:sz w:val="24"/>
          <w:szCs w:val="24"/>
        </w:rPr>
        <w:t>是</w:t>
      </w:r>
      <w:r w:rsidR="008F2C9A">
        <w:rPr>
          <w:rFonts w:ascii="Times New Roman" w:hAnsi="Times New Roman" w:cs="Times New Roman" w:hint="eastAsia"/>
          <w:sz w:val="24"/>
          <w:szCs w:val="24"/>
        </w:rPr>
        <w:t>改进</w:t>
      </w:r>
      <w:r w:rsidR="00980637">
        <w:rPr>
          <w:rFonts w:ascii="Times New Roman" w:hAnsi="Times New Roman" w:cs="Times New Roman" w:hint="eastAsia"/>
          <w:sz w:val="24"/>
          <w:szCs w:val="24"/>
        </w:rPr>
        <w:t>夹卷参数化方案的一个重要参数。</w:t>
      </w:r>
      <w:r w:rsidR="00F0143C">
        <w:rPr>
          <w:rFonts w:ascii="Times New Roman" w:hAnsi="Times New Roman" w:cs="Times New Roman" w:hint="eastAsia"/>
          <w:sz w:val="24"/>
          <w:szCs w:val="24"/>
        </w:rPr>
        <w:t>S</w:t>
      </w:r>
      <w:r w:rsidR="00F0143C">
        <w:rPr>
          <w:rFonts w:ascii="Times New Roman" w:hAnsi="Times New Roman" w:cs="Times New Roman"/>
          <w:sz w:val="24"/>
          <w:szCs w:val="24"/>
        </w:rPr>
        <w:t>ullivan</w:t>
      </w:r>
      <w:r w:rsidR="00F0143C">
        <w:rPr>
          <w:rFonts w:ascii="Times New Roman" w:hAnsi="Times New Roman" w:cs="Times New Roman" w:hint="eastAsia"/>
          <w:sz w:val="24"/>
          <w:szCs w:val="24"/>
        </w:rPr>
        <w:t>等（</w:t>
      </w:r>
      <w:r w:rsidR="00F0143C">
        <w:rPr>
          <w:rFonts w:ascii="Times New Roman" w:hAnsi="Times New Roman" w:cs="Times New Roman" w:hint="eastAsia"/>
          <w:sz w:val="24"/>
          <w:szCs w:val="24"/>
        </w:rPr>
        <w:t>1</w:t>
      </w:r>
      <w:r w:rsidR="00F0143C">
        <w:rPr>
          <w:rFonts w:ascii="Times New Roman" w:hAnsi="Times New Roman" w:cs="Times New Roman"/>
          <w:sz w:val="24"/>
          <w:szCs w:val="24"/>
        </w:rPr>
        <w:t>998</w:t>
      </w:r>
      <w:r w:rsidR="00F0143C">
        <w:rPr>
          <w:rFonts w:ascii="Times New Roman" w:hAnsi="Times New Roman" w:cs="Times New Roman" w:hint="eastAsia"/>
          <w:sz w:val="24"/>
          <w:szCs w:val="24"/>
        </w:rPr>
        <w:t>）在利用</w:t>
      </w:r>
      <w:r w:rsidR="00F0143C">
        <w:rPr>
          <w:rFonts w:ascii="Times New Roman" w:hAnsi="Times New Roman" w:cs="Times New Roman" w:hint="eastAsia"/>
          <w:sz w:val="24"/>
          <w:szCs w:val="24"/>
        </w:rPr>
        <w:t>LES</w:t>
      </w:r>
      <w:r w:rsidR="00F0143C">
        <w:rPr>
          <w:rFonts w:ascii="Times New Roman" w:hAnsi="Times New Roman" w:cs="Times New Roman" w:hint="eastAsia"/>
          <w:sz w:val="24"/>
          <w:szCs w:val="24"/>
        </w:rPr>
        <w:t>结果验证夹卷速度参数化方案时，明确指出夹卷区厚度对标准化夹卷速度参数化有着重要影响，</w:t>
      </w:r>
      <w:del w:id="7" w:author="Jianping Huang" w:date="2019-02-25T09:15:00Z">
        <w:r w:rsidR="00F0143C" w:rsidDel="00586536">
          <w:rPr>
            <w:rFonts w:ascii="Times New Roman" w:hAnsi="Times New Roman" w:cs="Times New Roman" w:hint="eastAsia"/>
            <w:sz w:val="24"/>
            <w:szCs w:val="24"/>
          </w:rPr>
          <w:delText>且</w:delText>
        </w:r>
      </w:del>
      <w:r w:rsidR="00F0143C">
        <w:rPr>
          <w:rFonts w:ascii="Times New Roman" w:hAnsi="Times New Roman" w:cs="Times New Roman" w:hint="eastAsia"/>
          <w:sz w:val="24"/>
          <w:szCs w:val="24"/>
        </w:rPr>
        <w:t>其贡献与浮力通量</w:t>
      </w:r>
      <w:r w:rsidR="000D1EFA">
        <w:rPr>
          <w:rFonts w:ascii="Times New Roman" w:hAnsi="Times New Roman" w:cs="Times New Roman" w:hint="eastAsia"/>
          <w:sz w:val="24"/>
          <w:szCs w:val="24"/>
        </w:rPr>
        <w:t>项</w:t>
      </w:r>
      <w:r w:rsidR="00F0143C">
        <w:rPr>
          <w:rFonts w:ascii="Times New Roman" w:hAnsi="Times New Roman" w:cs="Times New Roman" w:hint="eastAsia"/>
          <w:sz w:val="24"/>
          <w:szCs w:val="24"/>
        </w:rPr>
        <w:t>相当，特别是当理查逊数较小时其作用更不可忽略。</w:t>
      </w:r>
      <w:r w:rsidR="00C5500D">
        <w:rPr>
          <w:rFonts w:ascii="Times New Roman" w:hAnsi="Times New Roman" w:cs="Times New Roman" w:hint="eastAsia"/>
          <w:sz w:val="24"/>
          <w:szCs w:val="24"/>
        </w:rPr>
        <w:t>V</w:t>
      </w:r>
      <w:r w:rsidR="00C5500D">
        <w:rPr>
          <w:rFonts w:ascii="Times New Roman" w:hAnsi="Times New Roman" w:cs="Times New Roman"/>
          <w:sz w:val="24"/>
          <w:szCs w:val="24"/>
        </w:rPr>
        <w:t>anZanten</w:t>
      </w:r>
      <w:r w:rsidR="00F0143C">
        <w:rPr>
          <w:rFonts w:ascii="Times New Roman" w:hAnsi="Times New Roman" w:cs="Times New Roman" w:hint="eastAsia"/>
          <w:sz w:val="24"/>
          <w:szCs w:val="24"/>
        </w:rPr>
        <w:t>等（</w:t>
      </w:r>
      <w:r w:rsidR="00F0143C">
        <w:rPr>
          <w:rFonts w:ascii="Times New Roman" w:hAnsi="Times New Roman" w:cs="Times New Roman" w:hint="eastAsia"/>
          <w:sz w:val="24"/>
          <w:szCs w:val="24"/>
        </w:rPr>
        <w:t>1</w:t>
      </w:r>
      <w:r w:rsidR="00F0143C">
        <w:rPr>
          <w:rFonts w:ascii="Times New Roman" w:hAnsi="Times New Roman" w:cs="Times New Roman"/>
          <w:sz w:val="24"/>
          <w:szCs w:val="24"/>
        </w:rPr>
        <w:t>998</w:t>
      </w:r>
      <w:r w:rsidR="00F0143C">
        <w:rPr>
          <w:rFonts w:ascii="Times New Roman" w:hAnsi="Times New Roman" w:cs="Times New Roman" w:hint="eastAsia"/>
          <w:sz w:val="24"/>
          <w:szCs w:val="24"/>
        </w:rPr>
        <w:t>）</w:t>
      </w:r>
      <w:r w:rsidR="00F0143C">
        <w:rPr>
          <w:rFonts w:ascii="Times New Roman" w:hAnsi="Times New Roman" w:cs="Times New Roman" w:hint="eastAsia"/>
          <w:sz w:val="24"/>
          <w:szCs w:val="24"/>
        </w:rPr>
        <w:lastRenderedPageBreak/>
        <w:t>也得到相似结论。</w:t>
      </w:r>
      <w:r w:rsidR="00F0143C">
        <w:rPr>
          <w:rFonts w:ascii="Times New Roman" w:hAnsi="Times New Roman" w:cs="Times New Roman" w:hint="eastAsia"/>
          <w:sz w:val="24"/>
          <w:szCs w:val="24"/>
        </w:rPr>
        <w:t>Liu</w:t>
      </w:r>
      <w:r w:rsidR="00F0143C">
        <w:rPr>
          <w:rFonts w:ascii="Times New Roman" w:hAnsi="Times New Roman" w:cs="Times New Roman" w:hint="eastAsia"/>
          <w:sz w:val="24"/>
          <w:szCs w:val="24"/>
        </w:rPr>
        <w:t>等（</w:t>
      </w:r>
      <w:r w:rsidR="00F0143C">
        <w:rPr>
          <w:rFonts w:ascii="Times New Roman" w:hAnsi="Times New Roman" w:cs="Times New Roman" w:hint="eastAsia"/>
          <w:sz w:val="24"/>
          <w:szCs w:val="24"/>
        </w:rPr>
        <w:t>2</w:t>
      </w:r>
      <w:r w:rsidR="00F0143C">
        <w:rPr>
          <w:rFonts w:ascii="Times New Roman" w:hAnsi="Times New Roman" w:cs="Times New Roman"/>
          <w:sz w:val="24"/>
          <w:szCs w:val="24"/>
        </w:rPr>
        <w:t>019</w:t>
      </w:r>
      <w:r w:rsidR="00F0143C">
        <w:rPr>
          <w:rFonts w:ascii="Times New Roman" w:hAnsi="Times New Roman" w:cs="Times New Roman" w:hint="eastAsia"/>
          <w:sz w:val="24"/>
          <w:szCs w:val="24"/>
        </w:rPr>
        <w:t>）在评估气溶胶辐射效应对夹卷速度影响时，为简化问题，没有考虑夹卷区厚度的影响</w:t>
      </w:r>
      <w:r w:rsidR="000D1EFA">
        <w:rPr>
          <w:rFonts w:ascii="Times New Roman" w:hAnsi="Times New Roman" w:cs="Times New Roman" w:hint="eastAsia"/>
          <w:sz w:val="24"/>
          <w:szCs w:val="24"/>
        </w:rPr>
        <w:t>，</w:t>
      </w:r>
      <w:r w:rsidR="00F0143C">
        <w:rPr>
          <w:rFonts w:ascii="Times New Roman" w:hAnsi="Times New Roman" w:cs="Times New Roman" w:hint="eastAsia"/>
          <w:sz w:val="24"/>
          <w:szCs w:val="24"/>
        </w:rPr>
        <w:t>然</w:t>
      </w:r>
      <w:r w:rsidR="000D1EFA">
        <w:rPr>
          <w:rFonts w:ascii="Times New Roman" w:hAnsi="Times New Roman" w:cs="Times New Roman" w:hint="eastAsia"/>
          <w:sz w:val="24"/>
          <w:szCs w:val="24"/>
        </w:rPr>
        <w:t>而</w:t>
      </w:r>
      <w:r w:rsidR="00F0143C">
        <w:rPr>
          <w:rFonts w:ascii="Times New Roman" w:hAnsi="Times New Roman" w:cs="Times New Roman" w:hint="eastAsia"/>
          <w:sz w:val="24"/>
          <w:szCs w:val="24"/>
        </w:rPr>
        <w:t>作者注意到随着气溶胶浓度（即气溶胶光学厚度）增大时，夹卷区厚度是明显增加。</w:t>
      </w:r>
      <w:ins w:id="8" w:author="Jianping Huang" w:date="2019-02-27T09:30:00Z">
        <w:r w:rsidR="00D46ED2">
          <w:rPr>
            <w:rFonts w:ascii="Times New Roman" w:hAnsi="Times New Roman" w:cs="Times New Roman" w:hint="eastAsia"/>
            <w:sz w:val="24"/>
            <w:szCs w:val="24"/>
          </w:rPr>
          <w:t>因此，</w:t>
        </w:r>
      </w:ins>
      <w:r w:rsidR="00F0143C">
        <w:rPr>
          <w:rFonts w:ascii="Times New Roman" w:hAnsi="Times New Roman" w:cs="Times New Roman" w:hint="eastAsia"/>
          <w:sz w:val="24"/>
          <w:szCs w:val="24"/>
        </w:rPr>
        <w:t>为准确地描述夹卷速度</w:t>
      </w:r>
      <w:r w:rsidR="009E4D35">
        <w:rPr>
          <w:rFonts w:ascii="Times New Roman" w:hAnsi="Times New Roman" w:cs="Times New Roman" w:hint="eastAsia"/>
          <w:sz w:val="24"/>
          <w:szCs w:val="24"/>
        </w:rPr>
        <w:t>随</w:t>
      </w:r>
      <w:r w:rsidR="00F0143C">
        <w:rPr>
          <w:rFonts w:ascii="Times New Roman" w:hAnsi="Times New Roman" w:cs="Times New Roman" w:hint="eastAsia"/>
          <w:sz w:val="24"/>
          <w:szCs w:val="24"/>
        </w:rPr>
        <w:t>气溶胶浓度的变化，必须考虑夹卷区厚度的影响。</w:t>
      </w:r>
      <w:r w:rsidR="000D1EFA">
        <w:rPr>
          <w:rFonts w:ascii="Times New Roman" w:hAnsi="Times New Roman" w:cs="Times New Roman" w:hint="eastAsia"/>
          <w:sz w:val="24"/>
          <w:szCs w:val="24"/>
        </w:rPr>
        <w:t>迄今为止，</w:t>
      </w:r>
      <w:r w:rsidR="00F0143C">
        <w:rPr>
          <w:rFonts w:ascii="Times New Roman" w:hAnsi="Times New Roman" w:cs="Times New Roman" w:hint="eastAsia"/>
          <w:sz w:val="24"/>
          <w:szCs w:val="24"/>
        </w:rPr>
        <w:t>重霾</w:t>
      </w:r>
      <w:r w:rsidR="00912E7E">
        <w:rPr>
          <w:rFonts w:ascii="Times New Roman" w:hAnsi="Times New Roman" w:cs="Times New Roman" w:hint="eastAsia"/>
          <w:sz w:val="24"/>
          <w:szCs w:val="24"/>
        </w:rPr>
        <w:t>污染</w:t>
      </w:r>
      <w:r w:rsidR="00F0143C">
        <w:rPr>
          <w:rFonts w:ascii="Times New Roman" w:hAnsi="Times New Roman" w:cs="Times New Roman" w:hint="eastAsia"/>
          <w:sz w:val="24"/>
          <w:szCs w:val="24"/>
        </w:rPr>
        <w:t>条件下，夹卷区厚度对夹卷</w:t>
      </w:r>
      <w:r w:rsidR="00912E7E">
        <w:rPr>
          <w:rFonts w:ascii="Times New Roman" w:hAnsi="Times New Roman" w:cs="Times New Roman" w:hint="eastAsia"/>
          <w:sz w:val="24"/>
          <w:szCs w:val="24"/>
        </w:rPr>
        <w:t>过程如夹卷速度的具体影响如何尚不清楚。</w:t>
      </w:r>
    </w:p>
    <w:p w14:paraId="5A210363" w14:textId="77777777" w:rsidR="006A7E34" w:rsidRPr="00754CD7" w:rsidRDefault="006A7E34" w:rsidP="00FB5927">
      <w:pPr>
        <w:spacing w:line="300" w:lineRule="auto"/>
        <w:ind w:firstLineChars="200" w:firstLine="482"/>
        <w:rPr>
          <w:rFonts w:ascii="Times New Roman" w:hAnsi="Times New Roman" w:cs="Times New Roman"/>
          <w:b/>
          <w:sz w:val="24"/>
          <w:szCs w:val="24"/>
        </w:rPr>
      </w:pPr>
    </w:p>
    <w:p w14:paraId="262B05F5" w14:textId="5A70F125" w:rsidR="007C7CCD" w:rsidRDefault="00A97295" w:rsidP="00F22861">
      <w:pPr>
        <w:spacing w:line="300" w:lineRule="auto"/>
        <w:ind w:firstLineChars="200" w:firstLine="482"/>
        <w:rPr>
          <w:rFonts w:ascii="Times New Roman" w:hAnsi="Times New Roman" w:cs="Times New Roman"/>
          <w:kern w:val="0"/>
          <w:sz w:val="24"/>
          <w:szCs w:val="24"/>
        </w:rPr>
      </w:pPr>
      <w:r>
        <w:rPr>
          <w:rFonts w:ascii="Times New Roman" w:hAnsi="Times New Roman" w:cs="Times New Roman" w:hint="eastAsia"/>
          <w:b/>
          <w:sz w:val="24"/>
          <w:szCs w:val="24"/>
        </w:rPr>
        <w:t>第三，</w:t>
      </w:r>
      <w:r w:rsidR="00E374DF">
        <w:rPr>
          <w:rFonts w:ascii="Times New Roman" w:hAnsi="Times New Roman" w:cs="Times New Roman" w:hint="eastAsia"/>
          <w:b/>
          <w:sz w:val="24"/>
          <w:szCs w:val="24"/>
        </w:rPr>
        <w:t>用于研究夹卷的</w:t>
      </w:r>
      <w:r w:rsidR="00D457F7">
        <w:rPr>
          <w:rFonts w:ascii="Times New Roman" w:hAnsi="Times New Roman" w:cs="Times New Roman" w:hint="eastAsia"/>
          <w:b/>
          <w:sz w:val="24"/>
          <w:szCs w:val="24"/>
        </w:rPr>
        <w:t>块模式</w:t>
      </w:r>
      <w:r w:rsidR="008C171F" w:rsidRPr="009A1FC9">
        <w:rPr>
          <w:rFonts w:ascii="Times New Roman" w:hAnsi="Times New Roman" w:cs="Times New Roman" w:hint="eastAsia"/>
          <w:b/>
          <w:kern w:val="0"/>
          <w:sz w:val="24"/>
          <w:szCs w:val="24"/>
        </w:rPr>
        <w:t>（</w:t>
      </w:r>
      <w:r w:rsidR="008C171F" w:rsidRPr="009A1FC9">
        <w:rPr>
          <w:rFonts w:ascii="Times New Roman" w:hAnsi="Times New Roman" w:cs="Times New Roman" w:hint="eastAsia"/>
          <w:b/>
          <w:kern w:val="0"/>
          <w:sz w:val="24"/>
          <w:szCs w:val="24"/>
        </w:rPr>
        <w:t>Bulk model</w:t>
      </w:r>
      <w:r w:rsidR="008C171F" w:rsidRPr="009A1FC9">
        <w:rPr>
          <w:rFonts w:ascii="Times New Roman" w:hAnsi="Times New Roman" w:cs="Times New Roman" w:hint="eastAsia"/>
          <w:b/>
          <w:kern w:val="0"/>
          <w:sz w:val="24"/>
          <w:szCs w:val="24"/>
        </w:rPr>
        <w:t>）</w:t>
      </w:r>
      <w:r w:rsidR="00E374DF">
        <w:rPr>
          <w:rFonts w:ascii="Times New Roman" w:hAnsi="Times New Roman" w:cs="Times New Roman" w:hint="eastAsia"/>
          <w:b/>
          <w:sz w:val="24"/>
          <w:szCs w:val="24"/>
        </w:rPr>
        <w:t>需进一步完善</w:t>
      </w:r>
      <w:r w:rsidR="008209D8">
        <w:rPr>
          <w:rFonts w:ascii="Times New Roman" w:hAnsi="Times New Roman" w:cs="Times New Roman" w:hint="eastAsia"/>
          <w:b/>
          <w:sz w:val="24"/>
          <w:szCs w:val="24"/>
        </w:rPr>
        <w:t>。</w:t>
      </w:r>
      <w:r w:rsidR="00D457F7" w:rsidRPr="008C171F">
        <w:rPr>
          <w:rFonts w:ascii="Times New Roman" w:hAnsi="Times New Roman" w:cs="Times New Roman" w:hint="eastAsia"/>
          <w:sz w:val="24"/>
          <w:szCs w:val="24"/>
        </w:rPr>
        <w:t>块模式</w:t>
      </w:r>
      <w:r w:rsidR="008C171F" w:rsidRPr="008C171F">
        <w:rPr>
          <w:rFonts w:ascii="Times New Roman" w:hAnsi="Times New Roman" w:cs="Times New Roman" w:hint="eastAsia"/>
          <w:sz w:val="24"/>
          <w:szCs w:val="24"/>
        </w:rPr>
        <w:t>或混合层模式（</w:t>
      </w:r>
      <w:r w:rsidR="008C171F" w:rsidRPr="008C171F">
        <w:rPr>
          <w:rFonts w:ascii="Times New Roman" w:hAnsi="Times New Roman" w:cs="Times New Roman" w:hint="eastAsia"/>
          <w:sz w:val="24"/>
          <w:szCs w:val="24"/>
        </w:rPr>
        <w:t>mixed-layer model)</w:t>
      </w:r>
      <w:r w:rsidR="00D457F7">
        <w:rPr>
          <w:rFonts w:ascii="Times New Roman" w:hAnsi="Times New Roman" w:cs="Times New Roman" w:hint="eastAsia"/>
          <w:sz w:val="24"/>
          <w:szCs w:val="24"/>
        </w:rPr>
        <w:t>是利用</w:t>
      </w:r>
      <w:r w:rsidR="00D457F7" w:rsidRPr="001C2EA8">
        <w:rPr>
          <w:rFonts w:ascii="Times New Roman" w:hAnsi="Times New Roman" w:cs="Times New Roman" w:hint="eastAsia"/>
          <w:sz w:val="24"/>
          <w:szCs w:val="24"/>
        </w:rPr>
        <w:t>纳维</w:t>
      </w:r>
      <w:r w:rsidR="00D457F7" w:rsidRPr="001C2EA8">
        <w:rPr>
          <w:rFonts w:ascii="Times New Roman" w:hAnsi="Times New Roman" w:cs="Times New Roman" w:hint="eastAsia"/>
          <w:sz w:val="24"/>
          <w:szCs w:val="24"/>
        </w:rPr>
        <w:t>-</w:t>
      </w:r>
      <w:r w:rsidR="00D457F7" w:rsidRPr="001C2EA8">
        <w:rPr>
          <w:rFonts w:ascii="Times New Roman" w:hAnsi="Times New Roman" w:cs="Times New Roman" w:hint="eastAsia"/>
          <w:sz w:val="24"/>
          <w:szCs w:val="24"/>
        </w:rPr>
        <w:t>斯托克斯方程</w:t>
      </w:r>
      <w:r w:rsidR="00D457F7">
        <w:rPr>
          <w:rFonts w:ascii="Times New Roman" w:hAnsi="Times New Roman" w:cs="Times New Roman" w:hint="eastAsia"/>
          <w:sz w:val="24"/>
          <w:szCs w:val="24"/>
        </w:rPr>
        <w:t>，通过对水平平均量从地面到边界层顶积分而得到参数的特征分布，是研究夹卷的重要手段。</w:t>
      </w:r>
      <w:r w:rsidR="00A20B8C" w:rsidRPr="00A20B8C">
        <w:rPr>
          <w:rFonts w:ascii="Times New Roman" w:hAnsi="Times New Roman" w:cs="Times New Roman" w:hint="eastAsia"/>
          <w:sz w:val="24"/>
          <w:szCs w:val="24"/>
        </w:rPr>
        <w:t>各种夹卷参数方案的提出和验证通常</w:t>
      </w:r>
      <w:r w:rsidR="00D457F7">
        <w:rPr>
          <w:rFonts w:ascii="Times New Roman" w:hAnsi="Times New Roman" w:cs="Times New Roman" w:hint="eastAsia"/>
          <w:sz w:val="24"/>
          <w:szCs w:val="24"/>
        </w:rPr>
        <w:t>都</w:t>
      </w:r>
      <w:r w:rsidR="00A20B8C" w:rsidRPr="00A20B8C">
        <w:rPr>
          <w:rFonts w:ascii="Times New Roman" w:hAnsi="Times New Roman" w:cs="Times New Roman" w:hint="eastAsia"/>
          <w:sz w:val="24"/>
          <w:szCs w:val="24"/>
        </w:rPr>
        <w:t>是</w:t>
      </w:r>
      <w:r w:rsidR="00D457F7">
        <w:rPr>
          <w:rFonts w:ascii="Times New Roman" w:hAnsi="Times New Roman" w:cs="Times New Roman" w:hint="eastAsia"/>
          <w:sz w:val="24"/>
          <w:szCs w:val="24"/>
        </w:rPr>
        <w:t>依靠</w:t>
      </w:r>
      <w:r w:rsidR="00A20B8C" w:rsidRPr="00A20B8C">
        <w:rPr>
          <w:rFonts w:ascii="Times New Roman" w:hAnsi="Times New Roman" w:cs="Times New Roman" w:hint="eastAsia"/>
          <w:sz w:val="24"/>
          <w:szCs w:val="24"/>
        </w:rPr>
        <w:t>块模式</w:t>
      </w:r>
      <w:r w:rsidR="00A20B8C" w:rsidRPr="00A20B8C">
        <w:rPr>
          <w:rFonts w:ascii="Times New Roman" w:hAnsi="Times New Roman" w:cs="Times New Roman" w:hint="eastAsia"/>
          <w:kern w:val="0"/>
          <w:sz w:val="24"/>
          <w:szCs w:val="24"/>
        </w:rPr>
        <w:t>来</w:t>
      </w:r>
      <w:r w:rsidR="00D457F7">
        <w:rPr>
          <w:rFonts w:ascii="Times New Roman" w:hAnsi="Times New Roman" w:cs="Times New Roman" w:hint="eastAsia"/>
          <w:kern w:val="0"/>
          <w:sz w:val="24"/>
          <w:szCs w:val="24"/>
        </w:rPr>
        <w:t>实现</w:t>
      </w:r>
      <w:r w:rsidR="00A20B8C" w:rsidRPr="00A20B8C">
        <w:rPr>
          <w:rFonts w:ascii="Times New Roman" w:hAnsi="Times New Roman" w:cs="Times New Roman" w:hint="eastAsia"/>
          <w:kern w:val="0"/>
          <w:sz w:val="24"/>
          <w:szCs w:val="24"/>
        </w:rPr>
        <w:t>。</w:t>
      </w:r>
      <w:r w:rsidR="00A24EFC">
        <w:rPr>
          <w:rFonts w:ascii="Times New Roman" w:hAnsi="Times New Roman" w:cs="Times New Roman" w:hint="eastAsia"/>
          <w:kern w:val="0"/>
          <w:sz w:val="24"/>
          <w:szCs w:val="24"/>
        </w:rPr>
        <w:t>根据所考虑的夹卷区厚度及夹卷位温廓线分布类型不同，</w:t>
      </w:r>
      <w:r w:rsidR="00A24EFC" w:rsidRPr="00A20B8C">
        <w:rPr>
          <w:rFonts w:ascii="Times New Roman" w:hAnsi="Times New Roman" w:cs="Times New Roman" w:hint="eastAsia"/>
          <w:sz w:val="24"/>
          <w:szCs w:val="24"/>
        </w:rPr>
        <w:t>块模式</w:t>
      </w:r>
      <w:r w:rsidR="00A24EFC">
        <w:rPr>
          <w:rFonts w:ascii="Times New Roman" w:hAnsi="Times New Roman" w:cs="Times New Roman" w:hint="eastAsia"/>
          <w:sz w:val="24"/>
          <w:szCs w:val="24"/>
        </w:rPr>
        <w:t>分为三种不同类型：</w:t>
      </w:r>
      <w:r w:rsidR="00A24EFC">
        <w:rPr>
          <w:rFonts w:ascii="Times New Roman" w:hAnsi="Times New Roman" w:cs="Times New Roman" w:hint="eastAsia"/>
          <w:kern w:val="0"/>
          <w:sz w:val="24"/>
          <w:szCs w:val="24"/>
        </w:rPr>
        <w:t>零阶模式（</w:t>
      </w:r>
      <w:r w:rsidR="00A24EFC">
        <w:rPr>
          <w:rFonts w:ascii="Times New Roman" w:hAnsi="Times New Roman" w:cs="Times New Roman" w:hint="eastAsia"/>
          <w:kern w:val="0"/>
          <w:sz w:val="24"/>
          <w:szCs w:val="24"/>
        </w:rPr>
        <w:t>Zero-order model</w:t>
      </w:r>
      <w:r w:rsidR="000743A6">
        <w:rPr>
          <w:rFonts w:ascii="Times New Roman" w:hAnsi="Times New Roman" w:cs="Times New Roman" w:hint="eastAsia"/>
          <w:kern w:val="0"/>
          <w:sz w:val="24"/>
          <w:szCs w:val="24"/>
        </w:rPr>
        <w:t xml:space="preserve">, </w:t>
      </w:r>
      <w:r w:rsidR="00A24EFC">
        <w:rPr>
          <w:rFonts w:ascii="Times New Roman" w:hAnsi="Times New Roman" w:cs="Times New Roman" w:hint="eastAsia"/>
          <w:kern w:val="0"/>
          <w:sz w:val="24"/>
          <w:szCs w:val="24"/>
        </w:rPr>
        <w:t>ZOM</w:t>
      </w:r>
      <w:r w:rsidR="00A24EFC">
        <w:rPr>
          <w:rFonts w:ascii="Times New Roman" w:hAnsi="Times New Roman" w:cs="Times New Roman" w:hint="eastAsia"/>
          <w:kern w:val="0"/>
          <w:sz w:val="24"/>
          <w:szCs w:val="24"/>
        </w:rPr>
        <w:t>）、一阶模式（</w:t>
      </w:r>
      <w:r w:rsidR="00A24EFC">
        <w:rPr>
          <w:rFonts w:ascii="Times New Roman" w:hAnsi="Times New Roman" w:cs="Times New Roman" w:hint="eastAsia"/>
          <w:kern w:val="0"/>
          <w:sz w:val="24"/>
          <w:szCs w:val="24"/>
        </w:rPr>
        <w:t>First-order model, FOM</w:t>
      </w:r>
      <w:r w:rsidR="00A24EFC">
        <w:rPr>
          <w:rFonts w:ascii="Times New Roman" w:hAnsi="Times New Roman" w:cs="Times New Roman" w:hint="eastAsia"/>
          <w:kern w:val="0"/>
          <w:sz w:val="24"/>
          <w:szCs w:val="24"/>
        </w:rPr>
        <w:t>）和高阶模式</w:t>
      </w:r>
      <w:r w:rsidR="0064335F">
        <w:rPr>
          <w:rFonts w:ascii="Times New Roman" w:hAnsi="Times New Roman" w:cs="Times New Roman" w:hint="eastAsia"/>
          <w:kern w:val="0"/>
          <w:sz w:val="24"/>
          <w:szCs w:val="24"/>
        </w:rPr>
        <w:t>（</w:t>
      </w:r>
      <w:r w:rsidR="00A8676E">
        <w:rPr>
          <w:rFonts w:ascii="Times New Roman" w:hAnsi="Times New Roman" w:cs="Times New Roman" w:hint="eastAsia"/>
          <w:kern w:val="0"/>
          <w:sz w:val="24"/>
          <w:szCs w:val="24"/>
        </w:rPr>
        <w:t>G</w:t>
      </w:r>
      <w:r w:rsidR="00A24EFC" w:rsidRPr="00D17232">
        <w:rPr>
          <w:rFonts w:ascii="Times New Roman" w:hAnsi="Times New Roman" w:cs="Times New Roman"/>
          <w:kern w:val="0"/>
          <w:sz w:val="24"/>
          <w:szCs w:val="24"/>
        </w:rPr>
        <w:t>eneral structure model</w:t>
      </w:r>
      <w:r w:rsidR="00A24EFC">
        <w:rPr>
          <w:rFonts w:ascii="Times New Roman" w:hAnsi="Times New Roman" w:cs="Times New Roman" w:hint="eastAsia"/>
          <w:kern w:val="0"/>
          <w:sz w:val="24"/>
          <w:szCs w:val="24"/>
        </w:rPr>
        <w:t>, GSM</w:t>
      </w:r>
      <w:r w:rsidR="0064335F">
        <w:rPr>
          <w:rFonts w:ascii="Times New Roman" w:hAnsi="Times New Roman" w:cs="Times New Roman" w:hint="eastAsia"/>
          <w:kern w:val="0"/>
          <w:sz w:val="24"/>
          <w:szCs w:val="24"/>
        </w:rPr>
        <w:t>）</w:t>
      </w:r>
      <w:r w:rsidR="00A24EFC">
        <w:rPr>
          <w:rFonts w:ascii="Times New Roman" w:hAnsi="Times New Roman" w:cs="Times New Roman" w:hint="eastAsia"/>
          <w:kern w:val="0"/>
          <w:sz w:val="24"/>
          <w:szCs w:val="24"/>
        </w:rPr>
        <w:t>。它们的主要区别是，零阶模式是假设夹卷</w:t>
      </w:r>
      <w:r w:rsidR="0001700D">
        <w:rPr>
          <w:rFonts w:ascii="Times New Roman" w:hAnsi="Times New Roman" w:cs="Times New Roman" w:hint="eastAsia"/>
          <w:kern w:val="0"/>
          <w:sz w:val="24"/>
          <w:szCs w:val="24"/>
        </w:rPr>
        <w:t>层</w:t>
      </w:r>
      <w:r w:rsidR="00A24EFC">
        <w:rPr>
          <w:rFonts w:ascii="Times New Roman" w:hAnsi="Times New Roman" w:cs="Times New Roman" w:hint="eastAsia"/>
          <w:kern w:val="0"/>
          <w:sz w:val="24"/>
          <w:szCs w:val="24"/>
        </w:rPr>
        <w:t>厚度极薄</w:t>
      </w:r>
      <w:r w:rsidR="0001700D">
        <w:rPr>
          <w:rFonts w:ascii="Times New Roman" w:hAnsi="Times New Roman" w:cs="Times New Roman" w:hint="eastAsia"/>
          <w:kern w:val="0"/>
          <w:sz w:val="24"/>
          <w:szCs w:val="24"/>
        </w:rPr>
        <w:t>（近似为零）且位温和各要素成阶梯形变化</w:t>
      </w:r>
      <w:r w:rsidR="008D46F6">
        <w:rPr>
          <w:rFonts w:ascii="Times New Roman" w:hAnsi="Times New Roman" w:cs="Times New Roman" w:hint="eastAsia"/>
          <w:kern w:val="0"/>
          <w:sz w:val="24"/>
          <w:szCs w:val="24"/>
        </w:rPr>
        <w:t>。</w:t>
      </w:r>
      <w:r w:rsidR="0001700D">
        <w:rPr>
          <w:rFonts w:ascii="Times New Roman" w:hAnsi="Times New Roman" w:cs="Times New Roman" w:hint="eastAsia"/>
          <w:kern w:val="0"/>
          <w:sz w:val="24"/>
          <w:szCs w:val="24"/>
        </w:rPr>
        <w:t>一阶模式考虑了</w:t>
      </w:r>
      <w:r w:rsidR="008D46F6">
        <w:rPr>
          <w:rFonts w:ascii="Times New Roman" w:hAnsi="Times New Roman" w:cs="Times New Roman" w:hint="eastAsia"/>
          <w:kern w:val="0"/>
          <w:sz w:val="24"/>
          <w:szCs w:val="24"/>
        </w:rPr>
        <w:t>夹</w:t>
      </w:r>
      <w:r w:rsidR="0001700D">
        <w:rPr>
          <w:rFonts w:ascii="Times New Roman" w:hAnsi="Times New Roman" w:cs="Times New Roman" w:hint="eastAsia"/>
          <w:kern w:val="0"/>
          <w:sz w:val="24"/>
          <w:szCs w:val="24"/>
        </w:rPr>
        <w:t>卷层厚度的影响，</w:t>
      </w:r>
      <w:ins w:id="9" w:author="Jianping Huang" w:date="2019-02-25T09:18:00Z">
        <w:r w:rsidR="009D4912">
          <w:rPr>
            <w:rFonts w:ascii="Times New Roman" w:hAnsi="Times New Roman" w:cs="Times New Roman" w:hint="eastAsia"/>
            <w:kern w:val="0"/>
            <w:sz w:val="24"/>
            <w:szCs w:val="24"/>
          </w:rPr>
          <w:t>并</w:t>
        </w:r>
      </w:ins>
      <w:del w:id="10" w:author="Jianping Huang" w:date="2019-02-25T09:18:00Z">
        <w:r w:rsidR="0001700D" w:rsidDel="009D4912">
          <w:rPr>
            <w:rFonts w:ascii="Times New Roman" w:hAnsi="Times New Roman" w:cs="Times New Roman" w:hint="eastAsia"/>
            <w:kern w:val="0"/>
            <w:sz w:val="24"/>
            <w:szCs w:val="24"/>
          </w:rPr>
          <w:delText>但</w:delText>
        </w:r>
      </w:del>
      <w:r w:rsidR="0001700D">
        <w:rPr>
          <w:rFonts w:ascii="Times New Roman" w:hAnsi="Times New Roman" w:cs="Times New Roman" w:hint="eastAsia"/>
          <w:kern w:val="0"/>
          <w:sz w:val="24"/>
          <w:szCs w:val="24"/>
        </w:rPr>
        <w:t>假定夹卷区位温随高度成线性变化</w:t>
      </w:r>
      <w:r w:rsidR="003554DE">
        <w:rPr>
          <w:rFonts w:ascii="Times New Roman" w:hAnsi="Times New Roman" w:cs="Times New Roman" w:hint="eastAsia"/>
          <w:kern w:val="0"/>
          <w:sz w:val="24"/>
          <w:szCs w:val="24"/>
        </w:rPr>
        <w:t>（</w:t>
      </w:r>
      <w:r w:rsidR="0001700D">
        <w:rPr>
          <w:rFonts w:ascii="Times New Roman" w:hAnsi="Times New Roman" w:cs="Times New Roman" w:hint="eastAsia"/>
          <w:kern w:val="0"/>
          <w:sz w:val="24"/>
          <w:szCs w:val="24"/>
        </w:rPr>
        <w:t>Betts, 1974</w:t>
      </w:r>
      <w:r w:rsidR="003554DE">
        <w:rPr>
          <w:rFonts w:ascii="Times New Roman" w:hAnsi="Times New Roman" w:cs="Times New Roman" w:hint="eastAsia"/>
          <w:kern w:val="0"/>
          <w:sz w:val="24"/>
          <w:szCs w:val="24"/>
        </w:rPr>
        <w:t>）</w:t>
      </w:r>
      <w:r w:rsidR="0001700D">
        <w:rPr>
          <w:rFonts w:ascii="Times New Roman" w:hAnsi="Times New Roman" w:cs="Times New Roman" w:hint="eastAsia"/>
          <w:kern w:val="0"/>
          <w:sz w:val="24"/>
          <w:szCs w:val="24"/>
        </w:rPr>
        <w:t>，而高阶模式</w:t>
      </w:r>
      <w:r w:rsidR="001216BA">
        <w:rPr>
          <w:rFonts w:ascii="Times New Roman" w:hAnsi="Times New Roman" w:cs="Times New Roman" w:hint="eastAsia"/>
          <w:kern w:val="0"/>
          <w:sz w:val="24"/>
          <w:szCs w:val="24"/>
        </w:rPr>
        <w:t>对</w:t>
      </w:r>
      <w:r w:rsidR="0001700D">
        <w:rPr>
          <w:rFonts w:ascii="Times New Roman" w:hAnsi="Times New Roman" w:cs="Times New Roman" w:hint="eastAsia"/>
          <w:kern w:val="0"/>
          <w:sz w:val="24"/>
          <w:szCs w:val="24"/>
        </w:rPr>
        <w:t>夹卷区的位温廓线分布采用半相似理论</w:t>
      </w:r>
      <w:r w:rsidR="00EC7124">
        <w:rPr>
          <w:rFonts w:ascii="Times New Roman" w:hAnsi="Times New Roman" w:cs="Times New Roman" w:hint="eastAsia"/>
          <w:kern w:val="0"/>
          <w:sz w:val="24"/>
          <w:szCs w:val="24"/>
        </w:rPr>
        <w:t>表达式（如</w:t>
      </w:r>
      <w:r w:rsidR="00EC7124" w:rsidRPr="00624A9E">
        <w:rPr>
          <w:rFonts w:ascii="Times New Roman" w:hAnsi="Times New Roman" w:cs="Times New Roman"/>
          <w:sz w:val="24"/>
          <w:szCs w:val="24"/>
        </w:rPr>
        <w:t>Deardorff, 197</w:t>
      </w:r>
      <w:r w:rsidR="00EC7124">
        <w:rPr>
          <w:rFonts w:ascii="Times New Roman" w:hAnsi="Times New Roman" w:cs="Times New Roman"/>
          <w:sz w:val="24"/>
          <w:szCs w:val="24"/>
        </w:rPr>
        <w:t>9; Fedorovich and Mironov, 1995</w:t>
      </w:r>
      <w:r w:rsidR="00EC7124">
        <w:rPr>
          <w:rFonts w:ascii="Times New Roman" w:hAnsi="Times New Roman" w:cs="Times New Roman" w:hint="eastAsia"/>
          <w:sz w:val="24"/>
          <w:szCs w:val="24"/>
        </w:rPr>
        <w:t>）</w:t>
      </w:r>
      <w:r w:rsidR="00EC7124">
        <w:rPr>
          <w:rFonts w:ascii="Times New Roman" w:hAnsi="Times New Roman" w:cs="Times New Roman"/>
          <w:sz w:val="24"/>
          <w:szCs w:val="24"/>
        </w:rPr>
        <w:t>。</w:t>
      </w:r>
    </w:p>
    <w:p w14:paraId="564BFAA1" w14:textId="77777777" w:rsidR="005B7163" w:rsidRDefault="005B7163" w:rsidP="005B7163">
      <w:pPr>
        <w:spacing w:line="300" w:lineRule="auto"/>
        <w:ind w:firstLineChars="200" w:firstLine="480"/>
        <w:rPr>
          <w:rFonts w:ascii="Times New Roman" w:hAnsi="Times New Roman" w:cs="Times New Roman"/>
          <w:kern w:val="0"/>
          <w:sz w:val="24"/>
          <w:szCs w:val="24"/>
        </w:rPr>
      </w:pPr>
    </w:p>
    <w:p w14:paraId="3BDAE6ED" w14:textId="612FC43F" w:rsidR="005B7163" w:rsidRDefault="005B7163" w:rsidP="005B7163">
      <w:pPr>
        <w:spacing w:line="300" w:lineRule="auto"/>
        <w:ind w:firstLineChars="200" w:firstLine="480"/>
        <w:rPr>
          <w:rFonts w:ascii="Times New Roman" w:hAnsi="Times New Roman" w:cs="Times New Roman"/>
          <w:kern w:val="0"/>
          <w:sz w:val="24"/>
          <w:szCs w:val="24"/>
        </w:rPr>
      </w:pPr>
      <w:r w:rsidRPr="005B7163">
        <w:rPr>
          <w:rFonts w:ascii="Times New Roman" w:hAnsi="Times New Roman" w:cs="Times New Roman" w:hint="eastAsia"/>
          <w:kern w:val="0"/>
          <w:sz w:val="24"/>
          <w:szCs w:val="24"/>
        </w:rPr>
        <w:t>零阶模式是由</w:t>
      </w:r>
      <w:r w:rsidRPr="005B7163">
        <w:rPr>
          <w:rFonts w:ascii="Times New Roman" w:hAnsi="Times New Roman" w:cs="Times New Roman" w:hint="eastAsia"/>
          <w:kern w:val="0"/>
          <w:sz w:val="24"/>
          <w:szCs w:val="24"/>
        </w:rPr>
        <w:t>Lilly</w:t>
      </w:r>
      <w:r w:rsidRPr="005B7163">
        <w:rPr>
          <w:rFonts w:ascii="Times New Roman" w:hAnsi="Times New Roman" w:cs="Times New Roman" w:hint="eastAsia"/>
          <w:kern w:val="0"/>
          <w:sz w:val="24"/>
          <w:szCs w:val="24"/>
        </w:rPr>
        <w:t>（</w:t>
      </w:r>
      <w:r w:rsidRPr="005B7163">
        <w:rPr>
          <w:rFonts w:ascii="Times New Roman" w:hAnsi="Times New Roman" w:cs="Times New Roman" w:hint="eastAsia"/>
          <w:kern w:val="0"/>
          <w:sz w:val="24"/>
          <w:szCs w:val="24"/>
        </w:rPr>
        <w:t>1968</w:t>
      </w:r>
      <w:r w:rsidRPr="005B7163">
        <w:rPr>
          <w:rFonts w:ascii="Times New Roman" w:hAnsi="Times New Roman" w:cs="Times New Roman" w:hint="eastAsia"/>
          <w:kern w:val="0"/>
          <w:sz w:val="24"/>
          <w:szCs w:val="24"/>
        </w:rPr>
        <w:t>）最早提出的用于无切变对流边界层的夹卷研究。在零阶模式中，夹卷热通量决定于跨零阶区位温跳跃值和边界层顶高度的时间变化率。而后</w:t>
      </w:r>
      <w:r w:rsidR="00D402A1">
        <w:rPr>
          <w:rFonts w:ascii="Times New Roman" w:hAnsi="Times New Roman" w:cs="Times New Roman" w:hint="eastAsia"/>
          <w:kern w:val="0"/>
          <w:sz w:val="24"/>
          <w:szCs w:val="24"/>
        </w:rPr>
        <w:t>，</w:t>
      </w:r>
      <w:r w:rsidRPr="005B7163">
        <w:rPr>
          <w:rFonts w:ascii="Times New Roman" w:hAnsi="Times New Roman" w:cs="Times New Roman" w:hint="eastAsia"/>
          <w:kern w:val="0"/>
          <w:sz w:val="24"/>
          <w:szCs w:val="24"/>
        </w:rPr>
        <w:t>Fedoriovich</w:t>
      </w:r>
      <w:r w:rsidRPr="005B7163">
        <w:rPr>
          <w:rFonts w:ascii="Times New Roman" w:hAnsi="Times New Roman" w:cs="Times New Roman" w:hint="eastAsia"/>
          <w:kern w:val="0"/>
          <w:sz w:val="24"/>
          <w:szCs w:val="24"/>
        </w:rPr>
        <w:t>（</w:t>
      </w:r>
      <w:r w:rsidRPr="005B7163">
        <w:rPr>
          <w:rFonts w:ascii="Times New Roman" w:hAnsi="Times New Roman" w:cs="Times New Roman" w:hint="eastAsia"/>
          <w:kern w:val="0"/>
          <w:sz w:val="24"/>
          <w:szCs w:val="24"/>
        </w:rPr>
        <w:t>1995</w:t>
      </w:r>
      <w:r w:rsidRPr="005B7163">
        <w:rPr>
          <w:rFonts w:ascii="Times New Roman" w:hAnsi="Times New Roman" w:cs="Times New Roman" w:hint="eastAsia"/>
          <w:kern w:val="0"/>
          <w:sz w:val="24"/>
          <w:szCs w:val="24"/>
        </w:rPr>
        <w:t>）和</w:t>
      </w:r>
      <w:r w:rsidRPr="005B7163">
        <w:rPr>
          <w:rFonts w:ascii="Times New Roman" w:hAnsi="Times New Roman" w:cs="Times New Roman" w:hint="eastAsia"/>
          <w:kern w:val="0"/>
          <w:sz w:val="24"/>
          <w:szCs w:val="24"/>
        </w:rPr>
        <w:t>Conzemius and Fedorovich (2006a)</w:t>
      </w:r>
      <w:r w:rsidRPr="005B7163">
        <w:rPr>
          <w:rFonts w:ascii="Times New Roman" w:hAnsi="Times New Roman" w:cs="Times New Roman" w:hint="eastAsia"/>
          <w:kern w:val="0"/>
          <w:sz w:val="24"/>
          <w:szCs w:val="24"/>
        </w:rPr>
        <w:t>等将零阶模式成功地用于有切变对流边界层夹卷的研究。继零阶模式成功地应用于对流边界层夹卷研究后，</w:t>
      </w:r>
      <w:r w:rsidRPr="005B7163">
        <w:rPr>
          <w:rFonts w:ascii="Times New Roman" w:hAnsi="Times New Roman" w:cs="Times New Roman" w:hint="eastAsia"/>
          <w:kern w:val="0"/>
          <w:sz w:val="24"/>
          <w:szCs w:val="24"/>
        </w:rPr>
        <w:t>Bett</w:t>
      </w:r>
      <w:r w:rsidR="00F761CE">
        <w:rPr>
          <w:rFonts w:ascii="Times New Roman" w:hAnsi="Times New Roman" w:cs="Times New Roman" w:hint="eastAsia"/>
          <w:kern w:val="0"/>
          <w:sz w:val="24"/>
          <w:szCs w:val="24"/>
        </w:rPr>
        <w:t>s</w:t>
      </w:r>
      <w:r w:rsidRPr="005B7163">
        <w:rPr>
          <w:rFonts w:ascii="Times New Roman" w:hAnsi="Times New Roman" w:cs="Times New Roman" w:hint="eastAsia"/>
          <w:kern w:val="0"/>
          <w:sz w:val="24"/>
          <w:szCs w:val="24"/>
        </w:rPr>
        <w:t xml:space="preserve"> (1974)</w:t>
      </w:r>
      <w:r w:rsidRPr="005B7163">
        <w:rPr>
          <w:rFonts w:ascii="Times New Roman" w:hAnsi="Times New Roman" w:cs="Times New Roman" w:hint="eastAsia"/>
          <w:kern w:val="0"/>
          <w:sz w:val="24"/>
          <w:szCs w:val="24"/>
        </w:rPr>
        <w:t>考虑了夹卷区厚度的影响，并提出了一阶模式</w:t>
      </w:r>
      <w:r w:rsidRPr="005B7163">
        <w:rPr>
          <w:rFonts w:ascii="Times New Roman" w:hAnsi="Times New Roman" w:cs="Times New Roman" w:hint="eastAsia"/>
          <w:kern w:val="0"/>
          <w:sz w:val="24"/>
          <w:szCs w:val="24"/>
        </w:rPr>
        <w:t>(FOM)</w:t>
      </w:r>
      <w:r w:rsidRPr="005B7163">
        <w:rPr>
          <w:rFonts w:ascii="Times New Roman" w:hAnsi="Times New Roman" w:cs="Times New Roman" w:hint="eastAsia"/>
          <w:kern w:val="0"/>
          <w:sz w:val="24"/>
          <w:szCs w:val="24"/>
        </w:rPr>
        <w:t>。之后</w:t>
      </w:r>
      <w:r w:rsidRPr="005B7163">
        <w:rPr>
          <w:rFonts w:ascii="Times New Roman" w:hAnsi="Times New Roman" w:cs="Times New Roman" w:hint="eastAsia"/>
          <w:kern w:val="0"/>
          <w:sz w:val="24"/>
          <w:szCs w:val="24"/>
        </w:rPr>
        <w:t>Van Zanten (1999), Sullivan et al. (199</w:t>
      </w:r>
      <w:r w:rsidR="00276252">
        <w:rPr>
          <w:rFonts w:ascii="Times New Roman" w:hAnsi="Times New Roman" w:cs="Times New Roman" w:hint="eastAsia"/>
          <w:kern w:val="0"/>
          <w:sz w:val="24"/>
          <w:szCs w:val="24"/>
        </w:rPr>
        <w:t>8</w:t>
      </w:r>
      <w:r w:rsidRPr="005B7163">
        <w:rPr>
          <w:rFonts w:ascii="Times New Roman" w:hAnsi="Times New Roman" w:cs="Times New Roman" w:hint="eastAsia"/>
          <w:kern w:val="0"/>
          <w:sz w:val="24"/>
          <w:szCs w:val="24"/>
        </w:rPr>
        <w:t>), Conzemius and Fedorovich (2006b, 2007), Pino et al. (2006), Kim et al. (2006)</w:t>
      </w:r>
      <w:r w:rsidR="003554DE">
        <w:rPr>
          <w:rFonts w:ascii="Times New Roman" w:hAnsi="Times New Roman" w:cs="Times New Roman" w:hint="eastAsia"/>
          <w:kern w:val="0"/>
          <w:sz w:val="24"/>
          <w:szCs w:val="24"/>
        </w:rPr>
        <w:t xml:space="preserve">, </w:t>
      </w:r>
      <w:r w:rsidRPr="005B7163">
        <w:rPr>
          <w:rFonts w:ascii="Times New Roman" w:hAnsi="Times New Roman" w:cs="Times New Roman" w:hint="eastAsia"/>
          <w:kern w:val="0"/>
          <w:sz w:val="24"/>
          <w:szCs w:val="24"/>
        </w:rPr>
        <w:t>以及</w:t>
      </w:r>
      <w:r w:rsidRPr="005B7163">
        <w:rPr>
          <w:rFonts w:ascii="Times New Roman" w:hAnsi="Times New Roman" w:cs="Times New Roman" w:hint="eastAsia"/>
          <w:kern w:val="0"/>
          <w:sz w:val="24"/>
          <w:szCs w:val="24"/>
        </w:rPr>
        <w:t>Sun and Wang (2008)</w:t>
      </w:r>
      <w:r w:rsidRPr="005B7163">
        <w:rPr>
          <w:rFonts w:ascii="Times New Roman" w:hAnsi="Times New Roman" w:cs="Times New Roman" w:hint="eastAsia"/>
          <w:kern w:val="0"/>
          <w:sz w:val="24"/>
          <w:szCs w:val="24"/>
        </w:rPr>
        <w:t>等人利用大涡模拟数据进一步验证了一阶模式。高阶模式是由</w:t>
      </w:r>
      <w:r w:rsidRPr="005B7163">
        <w:rPr>
          <w:rFonts w:ascii="Times New Roman" w:hAnsi="Times New Roman" w:cs="Times New Roman" w:hint="eastAsia"/>
          <w:kern w:val="0"/>
          <w:sz w:val="24"/>
          <w:szCs w:val="24"/>
        </w:rPr>
        <w:t>Deardorff(1979)</w:t>
      </w:r>
      <w:r w:rsidRPr="005B7163">
        <w:rPr>
          <w:rFonts w:ascii="Times New Roman" w:hAnsi="Times New Roman" w:cs="Times New Roman" w:hint="eastAsia"/>
          <w:kern w:val="0"/>
          <w:sz w:val="24"/>
          <w:szCs w:val="24"/>
        </w:rPr>
        <w:t>提出的，并由</w:t>
      </w:r>
      <w:r w:rsidRPr="005B7163">
        <w:rPr>
          <w:rFonts w:ascii="Times New Roman" w:hAnsi="Times New Roman" w:cs="Times New Roman" w:hint="eastAsia"/>
          <w:kern w:val="0"/>
          <w:sz w:val="24"/>
          <w:szCs w:val="24"/>
        </w:rPr>
        <w:t>Fedorovich and Mironov (1995)</w:t>
      </w:r>
      <w:r w:rsidRPr="005B7163">
        <w:rPr>
          <w:rFonts w:ascii="Times New Roman" w:hAnsi="Times New Roman" w:cs="Times New Roman" w:hint="eastAsia"/>
          <w:kern w:val="0"/>
          <w:sz w:val="24"/>
          <w:szCs w:val="24"/>
        </w:rPr>
        <w:t>等人进一步完善。总体而言，高阶模式与实际情况吻合较好但计算复杂，极大地限制它在实际模式中的应用。零阶模式和一阶模式相对较为简单，且模拟效果和高阶模式相当，因而仍得到广泛的应用。</w:t>
      </w:r>
    </w:p>
    <w:p w14:paraId="714470AB" w14:textId="77777777" w:rsidR="00A81128" w:rsidRDefault="00A81128" w:rsidP="00C5500D">
      <w:pPr>
        <w:spacing w:line="300" w:lineRule="auto"/>
        <w:rPr>
          <w:rFonts w:ascii="Times New Roman" w:hAnsi="Times New Roman" w:cs="Times New Roman"/>
          <w:kern w:val="0"/>
          <w:sz w:val="24"/>
          <w:szCs w:val="24"/>
        </w:rPr>
      </w:pPr>
    </w:p>
    <w:p w14:paraId="337EEB3F" w14:textId="0232ACBA" w:rsidR="00E20A21" w:rsidRDefault="00754CD7" w:rsidP="00770BB8">
      <w:pPr>
        <w:spacing w:line="300" w:lineRule="auto"/>
        <w:ind w:firstLineChars="200" w:firstLine="480"/>
        <w:rPr>
          <w:rFonts w:ascii="Times New Roman" w:hAnsi="Times New Roman" w:cs="Times New Roman"/>
          <w:kern w:val="0"/>
          <w:sz w:val="24"/>
          <w:szCs w:val="24"/>
        </w:rPr>
      </w:pPr>
      <w:r>
        <w:rPr>
          <w:rFonts w:ascii="Times New Roman" w:hAnsi="Times New Roman" w:cs="Times New Roman" w:hint="eastAsia"/>
          <w:kern w:val="0"/>
          <w:sz w:val="24"/>
          <w:szCs w:val="24"/>
        </w:rPr>
        <w:t>但是，</w:t>
      </w:r>
      <w:r w:rsidR="00A81128" w:rsidRPr="00A81128">
        <w:rPr>
          <w:rFonts w:ascii="Times New Roman" w:hAnsi="Times New Roman" w:cs="Times New Roman" w:hint="eastAsia"/>
          <w:kern w:val="0"/>
          <w:sz w:val="24"/>
          <w:szCs w:val="24"/>
        </w:rPr>
        <w:t>以上</w:t>
      </w:r>
      <w:r w:rsidR="00A81128">
        <w:rPr>
          <w:rFonts w:ascii="Times New Roman" w:hAnsi="Times New Roman" w:cs="Times New Roman" w:hint="eastAsia"/>
          <w:kern w:val="0"/>
          <w:sz w:val="24"/>
          <w:szCs w:val="24"/>
        </w:rPr>
        <w:t>块模式或</w:t>
      </w:r>
      <w:r w:rsidR="00A81128" w:rsidRPr="00A81128">
        <w:rPr>
          <w:rFonts w:ascii="Times New Roman" w:hAnsi="Times New Roman" w:cs="Times New Roman" w:hint="eastAsia"/>
          <w:kern w:val="0"/>
          <w:sz w:val="24"/>
          <w:szCs w:val="24"/>
        </w:rPr>
        <w:t>混合层模式均未考虑气溶胶辐射效应的影响。</w:t>
      </w:r>
      <w:r w:rsidR="00A81128" w:rsidRPr="00A81128">
        <w:rPr>
          <w:rFonts w:ascii="Times New Roman" w:hAnsi="Times New Roman" w:cs="Times New Roman" w:hint="eastAsia"/>
          <w:kern w:val="0"/>
          <w:sz w:val="24"/>
          <w:szCs w:val="24"/>
        </w:rPr>
        <w:t xml:space="preserve">Barbaro </w:t>
      </w:r>
      <w:r w:rsidR="00632938">
        <w:rPr>
          <w:rFonts w:ascii="Times New Roman" w:hAnsi="Times New Roman" w:cs="Times New Roman" w:hint="eastAsia"/>
          <w:kern w:val="0"/>
          <w:sz w:val="24"/>
          <w:szCs w:val="24"/>
        </w:rPr>
        <w:t>等</w:t>
      </w:r>
      <w:r w:rsidR="00A81128" w:rsidRPr="00A81128">
        <w:rPr>
          <w:rFonts w:ascii="Times New Roman" w:hAnsi="Times New Roman" w:cs="Times New Roman" w:hint="eastAsia"/>
          <w:kern w:val="0"/>
          <w:sz w:val="24"/>
          <w:szCs w:val="24"/>
        </w:rPr>
        <w:t>(20</w:t>
      </w:r>
      <w:r w:rsidR="00632938">
        <w:rPr>
          <w:rFonts w:ascii="Times New Roman" w:hAnsi="Times New Roman" w:cs="Times New Roman" w:hint="eastAsia"/>
          <w:kern w:val="0"/>
          <w:sz w:val="24"/>
          <w:szCs w:val="24"/>
        </w:rPr>
        <w:t>1</w:t>
      </w:r>
      <w:r w:rsidR="00A81128" w:rsidRPr="00A81128">
        <w:rPr>
          <w:rFonts w:ascii="Times New Roman" w:hAnsi="Times New Roman" w:cs="Times New Roman" w:hint="eastAsia"/>
          <w:kern w:val="0"/>
          <w:sz w:val="24"/>
          <w:szCs w:val="24"/>
        </w:rPr>
        <w:t>3)</w:t>
      </w:r>
      <w:r w:rsidR="00A81128" w:rsidRPr="00A81128">
        <w:rPr>
          <w:rFonts w:ascii="Times New Roman" w:hAnsi="Times New Roman" w:cs="Times New Roman" w:hint="eastAsia"/>
          <w:kern w:val="0"/>
          <w:sz w:val="24"/>
          <w:szCs w:val="24"/>
        </w:rPr>
        <w:t>参照</w:t>
      </w:r>
      <w:r w:rsidR="00A81128" w:rsidRPr="00A81128">
        <w:rPr>
          <w:rFonts w:ascii="Times New Roman" w:hAnsi="Times New Roman" w:cs="Times New Roman" w:hint="eastAsia"/>
          <w:kern w:val="0"/>
          <w:sz w:val="24"/>
          <w:szCs w:val="24"/>
        </w:rPr>
        <w:t>Betts(1974)</w:t>
      </w:r>
      <w:r w:rsidR="00A81128" w:rsidRPr="00A81128">
        <w:rPr>
          <w:rFonts w:ascii="Times New Roman" w:hAnsi="Times New Roman" w:cs="Times New Roman" w:hint="eastAsia"/>
          <w:kern w:val="0"/>
          <w:sz w:val="24"/>
          <w:szCs w:val="24"/>
        </w:rPr>
        <w:t>的方程推导，借鉴</w:t>
      </w:r>
      <w:r w:rsidR="00A81128" w:rsidRPr="00A81128">
        <w:rPr>
          <w:rFonts w:ascii="Times New Roman" w:hAnsi="Times New Roman" w:cs="Times New Roman" w:hint="eastAsia"/>
          <w:kern w:val="0"/>
          <w:sz w:val="24"/>
          <w:szCs w:val="24"/>
        </w:rPr>
        <w:t>Van Zanten</w:t>
      </w:r>
      <w:r w:rsidR="00A81128" w:rsidRPr="00A81128">
        <w:rPr>
          <w:rFonts w:ascii="Times New Roman" w:hAnsi="Times New Roman" w:cs="Times New Roman" w:hint="eastAsia"/>
          <w:kern w:val="0"/>
          <w:sz w:val="24"/>
          <w:szCs w:val="24"/>
        </w:rPr>
        <w:t>等（</w:t>
      </w:r>
      <w:r w:rsidR="00A81128" w:rsidRPr="00A81128">
        <w:rPr>
          <w:rFonts w:ascii="Times New Roman" w:hAnsi="Times New Roman" w:cs="Times New Roman" w:hint="eastAsia"/>
          <w:kern w:val="0"/>
          <w:sz w:val="24"/>
          <w:szCs w:val="24"/>
        </w:rPr>
        <w:t>1999</w:t>
      </w:r>
      <w:r w:rsidR="00A81128" w:rsidRPr="00A81128">
        <w:rPr>
          <w:rFonts w:ascii="Times New Roman" w:hAnsi="Times New Roman" w:cs="Times New Roman" w:hint="eastAsia"/>
          <w:kern w:val="0"/>
          <w:sz w:val="24"/>
          <w:szCs w:val="24"/>
        </w:rPr>
        <w:t>）和</w:t>
      </w:r>
      <w:r w:rsidR="00A81128" w:rsidRPr="00A81128">
        <w:rPr>
          <w:rFonts w:ascii="Times New Roman" w:hAnsi="Times New Roman" w:cs="Times New Roman" w:hint="eastAsia"/>
          <w:kern w:val="0"/>
          <w:sz w:val="24"/>
          <w:szCs w:val="24"/>
        </w:rPr>
        <w:t>Sullivan</w:t>
      </w:r>
      <w:r w:rsidR="00A81128" w:rsidRPr="00A81128">
        <w:rPr>
          <w:rFonts w:ascii="Times New Roman" w:hAnsi="Times New Roman" w:cs="Times New Roman" w:hint="eastAsia"/>
          <w:kern w:val="0"/>
          <w:sz w:val="24"/>
          <w:szCs w:val="24"/>
        </w:rPr>
        <w:t>等（</w:t>
      </w:r>
      <w:r w:rsidR="00A81128" w:rsidRPr="00A81128">
        <w:rPr>
          <w:rFonts w:ascii="Times New Roman" w:hAnsi="Times New Roman" w:cs="Times New Roman" w:hint="eastAsia"/>
          <w:kern w:val="0"/>
          <w:sz w:val="24"/>
          <w:szCs w:val="24"/>
        </w:rPr>
        <w:t>1998</w:t>
      </w:r>
      <w:r w:rsidR="00A81128" w:rsidRPr="00A81128">
        <w:rPr>
          <w:rFonts w:ascii="Times New Roman" w:hAnsi="Times New Roman" w:cs="Times New Roman" w:hint="eastAsia"/>
          <w:kern w:val="0"/>
          <w:sz w:val="24"/>
          <w:szCs w:val="24"/>
        </w:rPr>
        <w:t>）的方法，同时考虑了夹卷区厚度及气溶胶短波辐射吸收的影响，得到了标准化夹卷速度随理查森数的变化满足“</w:t>
      </w:r>
      <w:r w:rsidR="00A81128" w:rsidRPr="00A81128">
        <w:rPr>
          <w:rFonts w:ascii="Times New Roman" w:hAnsi="Times New Roman" w:cs="Times New Roman" w:hint="eastAsia"/>
          <w:kern w:val="0"/>
          <w:sz w:val="24"/>
          <w:szCs w:val="24"/>
        </w:rPr>
        <w:t>-n</w:t>
      </w:r>
      <w:r w:rsidR="00A81128" w:rsidRPr="00A81128">
        <w:rPr>
          <w:rFonts w:ascii="Times New Roman" w:hAnsi="Times New Roman" w:cs="Times New Roman" w:hint="eastAsia"/>
          <w:kern w:val="0"/>
          <w:sz w:val="24"/>
          <w:szCs w:val="24"/>
        </w:rPr>
        <w:t>”次方函数关系，其中“</w:t>
      </w:r>
      <w:r w:rsidR="00A81128" w:rsidRPr="00A81128">
        <w:rPr>
          <w:rFonts w:ascii="Times New Roman" w:hAnsi="Times New Roman" w:cs="Times New Roman" w:hint="eastAsia"/>
          <w:kern w:val="0"/>
          <w:sz w:val="24"/>
          <w:szCs w:val="24"/>
        </w:rPr>
        <w:t>n</w:t>
      </w:r>
      <w:r w:rsidR="00A81128" w:rsidRPr="00A81128">
        <w:rPr>
          <w:rFonts w:ascii="Times New Roman" w:hAnsi="Times New Roman" w:cs="Times New Roman" w:hint="eastAsia"/>
          <w:kern w:val="0"/>
          <w:sz w:val="24"/>
          <w:szCs w:val="24"/>
        </w:rPr>
        <w:t>”采用</w:t>
      </w:r>
      <w:r w:rsidR="00A81128" w:rsidRPr="00A81128">
        <w:rPr>
          <w:rFonts w:ascii="Times New Roman" w:hAnsi="Times New Roman" w:cs="Times New Roman" w:hint="eastAsia"/>
          <w:kern w:val="0"/>
          <w:sz w:val="24"/>
          <w:szCs w:val="24"/>
        </w:rPr>
        <w:t>Fernado(1991)</w:t>
      </w:r>
      <w:r w:rsidR="00A81128" w:rsidRPr="00A81128">
        <w:rPr>
          <w:rFonts w:ascii="Times New Roman" w:hAnsi="Times New Roman" w:cs="Times New Roman" w:hint="eastAsia"/>
          <w:kern w:val="0"/>
          <w:sz w:val="24"/>
          <w:szCs w:val="24"/>
        </w:rPr>
        <w:t>和</w:t>
      </w:r>
      <w:r w:rsidR="00A81128" w:rsidRPr="00A81128">
        <w:rPr>
          <w:rFonts w:ascii="Times New Roman" w:hAnsi="Times New Roman" w:cs="Times New Roman" w:hint="eastAsia"/>
          <w:kern w:val="0"/>
          <w:sz w:val="24"/>
          <w:szCs w:val="24"/>
        </w:rPr>
        <w:t>Pino and Vil</w:t>
      </w:r>
      <w:r w:rsidR="00A81128" w:rsidRPr="00632938">
        <w:rPr>
          <w:rFonts w:ascii="Times New Roman" w:hAnsi="Times New Roman" w:cs="Times New Roman"/>
          <w:kern w:val="0"/>
          <w:sz w:val="24"/>
          <w:szCs w:val="24"/>
        </w:rPr>
        <w:t>à</w:t>
      </w:r>
      <w:r w:rsidR="00A81128" w:rsidRPr="00A81128">
        <w:rPr>
          <w:rFonts w:ascii="Times New Roman" w:hAnsi="Times New Roman" w:cs="Times New Roman" w:hint="eastAsia"/>
          <w:kern w:val="0"/>
          <w:sz w:val="24"/>
          <w:szCs w:val="24"/>
        </w:rPr>
        <w:t>-Guerau de Arellano(2008)</w:t>
      </w:r>
      <w:r w:rsidR="00A81128" w:rsidRPr="00A81128">
        <w:rPr>
          <w:rFonts w:ascii="Times New Roman" w:hAnsi="Times New Roman" w:cs="Times New Roman" w:hint="eastAsia"/>
          <w:kern w:val="0"/>
          <w:sz w:val="24"/>
          <w:szCs w:val="24"/>
        </w:rPr>
        <w:t>所建议的值。但作者等仅考虑了</w:t>
      </w:r>
      <w:r w:rsidR="0088130E" w:rsidRPr="00D402A1">
        <w:rPr>
          <w:rFonts w:ascii="Times New Roman" w:hAnsi="Times New Roman" w:cs="Times New Roman" w:hint="eastAsia"/>
          <w:kern w:val="0"/>
          <w:sz w:val="24"/>
          <w:szCs w:val="24"/>
        </w:rPr>
        <w:t>气溶胶光学厚度</w:t>
      </w:r>
      <w:r w:rsidR="00D402A1" w:rsidRPr="00D402A1">
        <w:rPr>
          <w:rFonts w:ascii="Times New Roman" w:hAnsi="Times New Roman" w:cs="Times New Roman" w:hint="eastAsia"/>
          <w:kern w:val="0"/>
          <w:sz w:val="24"/>
          <w:szCs w:val="24"/>
        </w:rPr>
        <w:t>（</w:t>
      </w:r>
      <w:r w:rsidR="00B15348">
        <w:rPr>
          <w:rFonts w:ascii="Times New Roman" w:hAnsi="Times New Roman" w:cs="Times New Roman" w:hint="eastAsia"/>
          <w:kern w:val="0"/>
          <w:sz w:val="24"/>
          <w:szCs w:val="24"/>
        </w:rPr>
        <w:t xml:space="preserve">Aerosol optical depth, </w:t>
      </w:r>
      <w:r w:rsidR="00D402A1" w:rsidRPr="00D402A1">
        <w:rPr>
          <w:rFonts w:ascii="Times New Roman" w:hAnsi="Times New Roman" w:cs="Times New Roman" w:hint="eastAsia"/>
          <w:kern w:val="0"/>
          <w:sz w:val="24"/>
          <w:szCs w:val="24"/>
        </w:rPr>
        <w:t>AOD</w:t>
      </w:r>
      <w:r w:rsidR="00D402A1" w:rsidRPr="00D402A1">
        <w:rPr>
          <w:rFonts w:ascii="Times New Roman" w:hAnsi="Times New Roman" w:cs="Times New Roman" w:hint="eastAsia"/>
          <w:kern w:val="0"/>
          <w:sz w:val="24"/>
          <w:szCs w:val="24"/>
        </w:rPr>
        <w:t>）为</w:t>
      </w:r>
      <w:r w:rsidR="0088130E" w:rsidRPr="00D402A1">
        <w:rPr>
          <w:rFonts w:ascii="Times New Roman" w:hAnsi="Times New Roman" w:cs="Times New Roman" w:hint="eastAsia"/>
          <w:kern w:val="0"/>
          <w:sz w:val="24"/>
          <w:szCs w:val="24"/>
        </w:rPr>
        <w:t>0.2</w:t>
      </w:r>
      <w:r w:rsidR="00A81128" w:rsidRPr="00A81128">
        <w:rPr>
          <w:rFonts w:ascii="Times New Roman" w:hAnsi="Times New Roman" w:cs="Times New Roman" w:hint="eastAsia"/>
          <w:kern w:val="0"/>
          <w:sz w:val="24"/>
          <w:szCs w:val="24"/>
        </w:rPr>
        <w:t>的对流边界层所对应的夹卷，未能利用观测和大涡模拟结果对该方程进行验证，且</w:t>
      </w:r>
      <w:r w:rsidR="004E7599">
        <w:rPr>
          <w:rFonts w:ascii="Times New Roman" w:hAnsi="Times New Roman" w:cs="Times New Roman" w:hint="eastAsia"/>
          <w:kern w:val="0"/>
          <w:sz w:val="24"/>
          <w:szCs w:val="24"/>
        </w:rPr>
        <w:t>没有定量</w:t>
      </w:r>
      <w:r w:rsidR="00A81128" w:rsidRPr="00A81128">
        <w:rPr>
          <w:rFonts w:ascii="Times New Roman" w:hAnsi="Times New Roman" w:cs="Times New Roman" w:hint="eastAsia"/>
          <w:kern w:val="0"/>
          <w:sz w:val="24"/>
          <w:szCs w:val="24"/>
        </w:rPr>
        <w:t>讨论地表感热通量、夹卷区厚度以及气溶胶短波辐射效应对夹卷速度的相对贡献。</w:t>
      </w:r>
    </w:p>
    <w:p w14:paraId="6D191D48" w14:textId="77777777" w:rsidR="00351330" w:rsidRDefault="00351330" w:rsidP="00770BB8">
      <w:pPr>
        <w:spacing w:line="300" w:lineRule="auto"/>
        <w:ind w:firstLineChars="200" w:firstLine="480"/>
        <w:rPr>
          <w:rFonts w:ascii="Times New Roman" w:hAnsi="Times New Roman" w:cs="Times New Roman"/>
          <w:kern w:val="0"/>
          <w:sz w:val="24"/>
          <w:szCs w:val="24"/>
        </w:rPr>
      </w:pPr>
    </w:p>
    <w:p w14:paraId="0EDE5369" w14:textId="4461C7E0" w:rsidR="00351330" w:rsidRDefault="00351330" w:rsidP="00351330">
      <w:pPr>
        <w:spacing w:line="300" w:lineRule="auto"/>
        <w:ind w:firstLineChars="200" w:firstLine="480"/>
        <w:rPr>
          <w:rFonts w:ascii="Times New Roman" w:hAnsi="Times New Roman" w:cs="Times New Roman"/>
          <w:kern w:val="0"/>
          <w:sz w:val="24"/>
          <w:szCs w:val="24"/>
        </w:rPr>
      </w:pPr>
      <w:r>
        <w:rPr>
          <w:rFonts w:ascii="Times New Roman" w:hAnsi="Times New Roman" w:cs="Times New Roman"/>
          <w:kern w:val="0"/>
          <w:sz w:val="24"/>
          <w:szCs w:val="24"/>
        </w:rPr>
        <w:t>Liu</w:t>
      </w:r>
      <w:r>
        <w:rPr>
          <w:rFonts w:ascii="Times New Roman" w:hAnsi="Times New Roman" w:cs="Times New Roman" w:hint="eastAsia"/>
          <w:kern w:val="0"/>
          <w:sz w:val="24"/>
          <w:szCs w:val="24"/>
        </w:rPr>
        <w:t>等（</w:t>
      </w:r>
      <w:r>
        <w:rPr>
          <w:rFonts w:ascii="Times New Roman" w:hAnsi="Times New Roman" w:cs="Times New Roman" w:hint="eastAsia"/>
          <w:kern w:val="0"/>
          <w:sz w:val="24"/>
          <w:szCs w:val="24"/>
        </w:rPr>
        <w:t>2</w:t>
      </w:r>
      <w:r>
        <w:rPr>
          <w:rFonts w:ascii="Times New Roman" w:hAnsi="Times New Roman" w:cs="Times New Roman"/>
          <w:kern w:val="0"/>
          <w:sz w:val="24"/>
          <w:szCs w:val="24"/>
        </w:rPr>
        <w:t>019</w:t>
      </w:r>
      <w:r>
        <w:rPr>
          <w:rFonts w:ascii="Times New Roman" w:hAnsi="Times New Roman" w:cs="Times New Roman" w:hint="eastAsia"/>
          <w:kern w:val="0"/>
          <w:sz w:val="24"/>
          <w:szCs w:val="24"/>
        </w:rPr>
        <w:t>）在</w:t>
      </w:r>
      <w:r w:rsidRPr="005B7163">
        <w:rPr>
          <w:rFonts w:ascii="Times New Roman" w:hAnsi="Times New Roman" w:cs="Times New Roman" w:hint="eastAsia"/>
          <w:kern w:val="0"/>
          <w:sz w:val="24"/>
          <w:szCs w:val="24"/>
        </w:rPr>
        <w:t>零阶模式</w:t>
      </w:r>
      <w:r>
        <w:rPr>
          <w:rFonts w:ascii="Times New Roman" w:hAnsi="Times New Roman" w:cs="Times New Roman" w:hint="eastAsia"/>
          <w:kern w:val="0"/>
          <w:sz w:val="24"/>
          <w:szCs w:val="24"/>
        </w:rPr>
        <w:t>框架下，推导了考虑气溶胶辐射效应的标准化夹卷速度随理查</w:t>
      </w:r>
      <w:r>
        <w:rPr>
          <w:rFonts w:ascii="Times New Roman" w:hAnsi="Times New Roman" w:cs="Times New Roman" w:hint="eastAsia"/>
          <w:kern w:val="0"/>
          <w:sz w:val="24"/>
          <w:szCs w:val="24"/>
        </w:rPr>
        <w:lastRenderedPageBreak/>
        <w:t>森数变化的函数关系式，但未考虑夹卷区厚度</w:t>
      </w:r>
      <w:r w:rsidR="00690F31">
        <w:rPr>
          <w:rFonts w:ascii="Times New Roman" w:hAnsi="Times New Roman" w:cs="Times New Roman" w:hint="eastAsia"/>
          <w:kern w:val="0"/>
          <w:sz w:val="24"/>
          <w:szCs w:val="24"/>
        </w:rPr>
        <w:t>的影响。然而，</w:t>
      </w:r>
      <w:r>
        <w:rPr>
          <w:rFonts w:ascii="Times New Roman" w:hAnsi="Times New Roman" w:cs="Times New Roman" w:hint="eastAsia"/>
          <w:kern w:val="0"/>
          <w:sz w:val="24"/>
          <w:szCs w:val="24"/>
        </w:rPr>
        <w:t>重霾天气下，气溶胶辐射效应影响显著，夹卷区</w:t>
      </w:r>
      <w:r w:rsidR="00690F31">
        <w:rPr>
          <w:rFonts w:ascii="Times New Roman" w:hAnsi="Times New Roman" w:cs="Times New Roman" w:hint="eastAsia"/>
          <w:kern w:val="0"/>
          <w:sz w:val="24"/>
          <w:szCs w:val="24"/>
        </w:rPr>
        <w:t>厚度</w:t>
      </w:r>
      <w:r w:rsidR="00EC66FB">
        <w:rPr>
          <w:rFonts w:ascii="Times New Roman" w:hAnsi="Times New Roman" w:cs="Times New Roman" w:hint="eastAsia"/>
          <w:kern w:val="0"/>
          <w:sz w:val="24"/>
          <w:szCs w:val="24"/>
        </w:rPr>
        <w:t>显著</w:t>
      </w:r>
      <w:r>
        <w:rPr>
          <w:rFonts w:ascii="Times New Roman" w:hAnsi="Times New Roman" w:cs="Times New Roman" w:hint="eastAsia"/>
          <w:kern w:val="0"/>
          <w:sz w:val="24"/>
          <w:szCs w:val="24"/>
        </w:rPr>
        <w:t>增</w:t>
      </w:r>
      <w:r w:rsidR="00690F31">
        <w:rPr>
          <w:rFonts w:ascii="Times New Roman" w:hAnsi="Times New Roman" w:cs="Times New Roman" w:hint="eastAsia"/>
          <w:kern w:val="0"/>
          <w:sz w:val="24"/>
          <w:szCs w:val="24"/>
        </w:rPr>
        <w:t>加</w:t>
      </w:r>
      <w:r w:rsidR="00EC66FB">
        <w:rPr>
          <w:rFonts w:ascii="Times New Roman" w:hAnsi="Times New Roman" w:cs="Times New Roman" w:hint="eastAsia"/>
          <w:kern w:val="0"/>
          <w:sz w:val="24"/>
          <w:szCs w:val="24"/>
        </w:rPr>
        <w:t>（图</w:t>
      </w:r>
      <w:r w:rsidR="00EC66FB">
        <w:rPr>
          <w:rFonts w:ascii="Times New Roman" w:hAnsi="Times New Roman" w:cs="Times New Roman" w:hint="eastAsia"/>
          <w:kern w:val="0"/>
          <w:sz w:val="24"/>
          <w:szCs w:val="24"/>
        </w:rPr>
        <w:t>1</w:t>
      </w:r>
      <w:r w:rsidR="00EC66FB">
        <w:rPr>
          <w:rFonts w:ascii="Times New Roman" w:hAnsi="Times New Roman" w:cs="Times New Roman" w:hint="eastAsia"/>
          <w:kern w:val="0"/>
          <w:sz w:val="24"/>
          <w:szCs w:val="24"/>
        </w:rPr>
        <w:t>）</w:t>
      </w:r>
      <w:r>
        <w:rPr>
          <w:rFonts w:ascii="Times New Roman" w:hAnsi="Times New Roman" w:cs="Times New Roman" w:hint="eastAsia"/>
          <w:kern w:val="0"/>
          <w:sz w:val="24"/>
          <w:szCs w:val="24"/>
        </w:rPr>
        <w:t>。</w:t>
      </w:r>
      <w:r w:rsidR="00690F31">
        <w:rPr>
          <w:rFonts w:ascii="Times New Roman" w:hAnsi="Times New Roman" w:cs="Times New Roman" w:hint="eastAsia"/>
          <w:kern w:val="0"/>
          <w:sz w:val="24"/>
          <w:szCs w:val="24"/>
        </w:rPr>
        <w:t>因此，考虑夹卷区厚度影响，建立描述夹卷速度的一阶模式，对于</w:t>
      </w:r>
      <w:r>
        <w:rPr>
          <w:rFonts w:ascii="Times New Roman" w:hAnsi="Times New Roman" w:cs="Times New Roman" w:hint="eastAsia"/>
          <w:kern w:val="0"/>
          <w:sz w:val="24"/>
          <w:szCs w:val="24"/>
        </w:rPr>
        <w:t>准确描述夹卷过程</w:t>
      </w:r>
      <w:r w:rsidR="00690F31">
        <w:rPr>
          <w:rFonts w:ascii="Times New Roman" w:hAnsi="Times New Roman" w:cs="Times New Roman" w:hint="eastAsia"/>
          <w:kern w:val="0"/>
          <w:sz w:val="24"/>
          <w:szCs w:val="24"/>
        </w:rPr>
        <w:t>，进一步改进夹卷参数化方案至关重要</w:t>
      </w:r>
      <w:r>
        <w:rPr>
          <w:rFonts w:ascii="Times New Roman" w:hAnsi="Times New Roman" w:cs="Times New Roman" w:hint="eastAsia"/>
          <w:kern w:val="0"/>
          <w:sz w:val="24"/>
          <w:szCs w:val="24"/>
        </w:rPr>
        <w:t>。</w:t>
      </w:r>
    </w:p>
    <w:p w14:paraId="2713A84E" w14:textId="77777777" w:rsidR="00E20A21" w:rsidRPr="00A20B8C" w:rsidRDefault="00E20A21" w:rsidP="00F22861">
      <w:pPr>
        <w:spacing w:line="300" w:lineRule="auto"/>
        <w:ind w:firstLineChars="200" w:firstLine="480"/>
        <w:rPr>
          <w:rFonts w:ascii="Times New Roman" w:hAnsi="Times New Roman" w:cs="Times New Roman"/>
          <w:sz w:val="24"/>
          <w:szCs w:val="24"/>
        </w:rPr>
      </w:pPr>
    </w:p>
    <w:p w14:paraId="318DFE07" w14:textId="3D74748D" w:rsidR="002413BF" w:rsidRDefault="00E20A21" w:rsidP="00F22861">
      <w:pPr>
        <w:spacing w:line="30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第四，夹卷区内的外场直接</w:t>
      </w:r>
      <w:r w:rsidR="000A009F">
        <w:rPr>
          <w:rFonts w:ascii="Times New Roman" w:hAnsi="Times New Roman" w:cs="Times New Roman" w:hint="eastAsia"/>
          <w:b/>
          <w:sz w:val="24"/>
          <w:szCs w:val="24"/>
        </w:rPr>
        <w:t>观测</w:t>
      </w:r>
      <w:r>
        <w:rPr>
          <w:rFonts w:ascii="Times New Roman" w:hAnsi="Times New Roman" w:cs="Times New Roman" w:hint="eastAsia"/>
          <w:b/>
          <w:sz w:val="24"/>
          <w:szCs w:val="24"/>
        </w:rPr>
        <w:t>过程</w:t>
      </w:r>
      <w:r w:rsidR="00D402A1" w:rsidRPr="00D402A1">
        <w:rPr>
          <w:rFonts w:ascii="Times New Roman" w:hAnsi="Times New Roman" w:cs="Times New Roman" w:hint="eastAsia"/>
          <w:b/>
          <w:sz w:val="24"/>
          <w:szCs w:val="24"/>
        </w:rPr>
        <w:t>还很缺乏</w:t>
      </w:r>
      <w:r w:rsidR="00ED3373">
        <w:rPr>
          <w:rFonts w:ascii="Times New Roman" w:hAnsi="Times New Roman" w:cs="Times New Roman" w:hint="eastAsia"/>
          <w:b/>
          <w:sz w:val="24"/>
          <w:szCs w:val="24"/>
        </w:rPr>
        <w:t>。</w:t>
      </w:r>
      <w:r w:rsidR="00ED3373" w:rsidRPr="00ED3373">
        <w:rPr>
          <w:rFonts w:ascii="Times New Roman" w:hAnsi="Times New Roman" w:cs="Times New Roman" w:hint="eastAsia"/>
          <w:sz w:val="24"/>
          <w:szCs w:val="24"/>
        </w:rPr>
        <w:t>过去，由于</w:t>
      </w:r>
      <w:r w:rsidR="00ED3373">
        <w:rPr>
          <w:rFonts w:ascii="Times New Roman" w:hAnsi="Times New Roman" w:cs="Times New Roman" w:hint="eastAsia"/>
          <w:sz w:val="24"/>
          <w:szCs w:val="24"/>
        </w:rPr>
        <w:t>探测</w:t>
      </w:r>
      <w:r w:rsidR="009F6419">
        <w:rPr>
          <w:rFonts w:ascii="Times New Roman" w:hAnsi="Times New Roman" w:cs="Times New Roman" w:hint="eastAsia"/>
          <w:sz w:val="24"/>
          <w:szCs w:val="24"/>
        </w:rPr>
        <w:t>技术和探测</w:t>
      </w:r>
      <w:r w:rsidR="00ED3373">
        <w:rPr>
          <w:rFonts w:ascii="Times New Roman" w:hAnsi="Times New Roman" w:cs="Times New Roman" w:hint="eastAsia"/>
          <w:sz w:val="24"/>
          <w:szCs w:val="24"/>
        </w:rPr>
        <w:t>手段的限制，</w:t>
      </w:r>
      <w:r w:rsidR="009F6419" w:rsidRPr="009F6419">
        <w:rPr>
          <w:rFonts w:ascii="Times New Roman" w:hAnsi="Times New Roman" w:cs="Times New Roman" w:hint="eastAsia"/>
          <w:sz w:val="24"/>
          <w:szCs w:val="24"/>
        </w:rPr>
        <w:t>夹卷区</w:t>
      </w:r>
      <w:r w:rsidR="004013A2">
        <w:rPr>
          <w:rFonts w:ascii="Times New Roman" w:hAnsi="Times New Roman" w:cs="Times New Roman" w:hint="eastAsia"/>
          <w:sz w:val="24"/>
          <w:szCs w:val="24"/>
        </w:rPr>
        <w:t>的观测主要是通过实验室</w:t>
      </w:r>
      <w:r w:rsidR="009F6419">
        <w:rPr>
          <w:rFonts w:ascii="Times New Roman" w:hAnsi="Times New Roman" w:cs="Times New Roman" w:hint="eastAsia"/>
          <w:sz w:val="24"/>
          <w:szCs w:val="24"/>
        </w:rPr>
        <w:t>进行水槽试验</w:t>
      </w:r>
      <w:r w:rsidR="004013A2">
        <w:rPr>
          <w:rFonts w:ascii="Times New Roman" w:hAnsi="Times New Roman" w:cs="Times New Roman" w:hint="eastAsia"/>
          <w:sz w:val="24"/>
          <w:szCs w:val="24"/>
        </w:rPr>
        <w:t>完成</w:t>
      </w:r>
      <w:r w:rsidR="009F6419">
        <w:rPr>
          <w:rFonts w:ascii="Times New Roman" w:hAnsi="Times New Roman" w:cs="Times New Roman" w:hint="eastAsia"/>
          <w:sz w:val="24"/>
          <w:szCs w:val="24"/>
        </w:rPr>
        <w:t>。</w:t>
      </w:r>
      <w:r w:rsidR="004013A2">
        <w:rPr>
          <w:rFonts w:ascii="Times New Roman" w:hAnsi="Times New Roman" w:cs="Times New Roman" w:hint="eastAsia"/>
          <w:sz w:val="24"/>
          <w:szCs w:val="24"/>
        </w:rPr>
        <w:t>早期</w:t>
      </w:r>
      <w:r w:rsidR="004E0B08">
        <w:rPr>
          <w:rFonts w:ascii="Times New Roman" w:hAnsi="Times New Roman" w:cs="Times New Roman" w:hint="eastAsia"/>
          <w:sz w:val="24"/>
          <w:szCs w:val="24"/>
        </w:rPr>
        <w:t>实验主要是用来模拟地表加热时边界层湍流的发生、发展和演变（</w:t>
      </w:r>
      <w:r w:rsidR="004E0B08" w:rsidRPr="00F5799F">
        <w:rPr>
          <w:rFonts w:ascii="Times New Roman" w:hAnsi="Times New Roman" w:cs="Times New Roman"/>
          <w:sz w:val="24"/>
          <w:szCs w:val="24"/>
        </w:rPr>
        <w:t>Turn</w:t>
      </w:r>
      <w:r w:rsidR="004E0B08">
        <w:rPr>
          <w:rFonts w:ascii="Times New Roman" w:hAnsi="Times New Roman" w:cs="Times New Roman"/>
          <w:sz w:val="24"/>
          <w:szCs w:val="24"/>
        </w:rPr>
        <w:t>er</w:t>
      </w:r>
      <w:r w:rsidR="004E0B08">
        <w:rPr>
          <w:rFonts w:ascii="Times New Roman" w:hAnsi="Times New Roman" w:cs="Times New Roman" w:hint="eastAsia"/>
          <w:sz w:val="24"/>
          <w:szCs w:val="24"/>
        </w:rPr>
        <w:t>,</w:t>
      </w:r>
      <w:r w:rsidR="004E0B08">
        <w:rPr>
          <w:rFonts w:ascii="Times New Roman" w:hAnsi="Times New Roman" w:cs="Times New Roman"/>
          <w:sz w:val="24"/>
          <w:szCs w:val="24"/>
        </w:rPr>
        <w:t xml:space="preserve"> 1965; Deardorff et al.</w:t>
      </w:r>
      <w:r w:rsidR="004E0B08">
        <w:rPr>
          <w:rFonts w:ascii="Times New Roman" w:hAnsi="Times New Roman" w:cs="Times New Roman" w:hint="eastAsia"/>
          <w:sz w:val="24"/>
          <w:szCs w:val="24"/>
        </w:rPr>
        <w:t>,</w:t>
      </w:r>
      <w:r w:rsidR="004E0B08">
        <w:rPr>
          <w:rFonts w:ascii="Times New Roman" w:hAnsi="Times New Roman" w:cs="Times New Roman"/>
          <w:sz w:val="24"/>
          <w:szCs w:val="24"/>
        </w:rPr>
        <w:t xml:space="preserve"> 1969,</w:t>
      </w:r>
      <w:r w:rsidR="004E0B08">
        <w:rPr>
          <w:rFonts w:ascii="Times New Roman" w:hAnsi="Times New Roman" w:cs="Times New Roman" w:hint="eastAsia"/>
          <w:sz w:val="24"/>
          <w:szCs w:val="24"/>
        </w:rPr>
        <w:t xml:space="preserve"> </w:t>
      </w:r>
      <w:r w:rsidR="004E0B08" w:rsidRPr="00F5799F">
        <w:rPr>
          <w:rFonts w:ascii="Times New Roman" w:hAnsi="Times New Roman" w:cs="Times New Roman"/>
          <w:sz w:val="24"/>
          <w:szCs w:val="24"/>
        </w:rPr>
        <w:t>1980; Willis and Deard</w:t>
      </w:r>
      <w:r w:rsidR="004E0B08">
        <w:rPr>
          <w:rFonts w:ascii="Times New Roman" w:hAnsi="Times New Roman" w:cs="Times New Roman"/>
          <w:sz w:val="24"/>
          <w:szCs w:val="24"/>
        </w:rPr>
        <w:t>orff</w:t>
      </w:r>
      <w:r w:rsidR="004E0B08">
        <w:rPr>
          <w:rFonts w:ascii="Times New Roman" w:hAnsi="Times New Roman" w:cs="Times New Roman" w:hint="eastAsia"/>
          <w:sz w:val="24"/>
          <w:szCs w:val="24"/>
        </w:rPr>
        <w:t>,</w:t>
      </w:r>
      <w:r w:rsidR="004E0B08">
        <w:rPr>
          <w:rFonts w:ascii="Times New Roman" w:hAnsi="Times New Roman" w:cs="Times New Roman"/>
          <w:sz w:val="24"/>
          <w:szCs w:val="24"/>
        </w:rPr>
        <w:t xml:space="preserve"> 1974; Deardorff and Willis</w:t>
      </w:r>
      <w:r w:rsidR="004E0B08">
        <w:rPr>
          <w:rFonts w:ascii="Times New Roman" w:hAnsi="Times New Roman" w:cs="Times New Roman" w:hint="eastAsia"/>
          <w:sz w:val="24"/>
          <w:szCs w:val="24"/>
        </w:rPr>
        <w:t>,</w:t>
      </w:r>
      <w:r w:rsidR="008E1E5E">
        <w:rPr>
          <w:rFonts w:ascii="Times New Roman" w:hAnsi="Times New Roman" w:cs="Times New Roman" w:hint="eastAsia"/>
          <w:sz w:val="24"/>
          <w:szCs w:val="24"/>
        </w:rPr>
        <w:t xml:space="preserve"> </w:t>
      </w:r>
      <w:r w:rsidR="004E0B08" w:rsidRPr="00F5799F">
        <w:rPr>
          <w:rFonts w:ascii="Times New Roman" w:hAnsi="Times New Roman" w:cs="Times New Roman"/>
          <w:sz w:val="24"/>
          <w:szCs w:val="24"/>
        </w:rPr>
        <w:t>1985</w:t>
      </w:r>
      <w:r w:rsidR="004E0B08">
        <w:rPr>
          <w:rFonts w:ascii="Times New Roman" w:hAnsi="Times New Roman" w:cs="Times New Roman" w:hint="eastAsia"/>
          <w:sz w:val="24"/>
          <w:szCs w:val="24"/>
        </w:rPr>
        <w:t>）。</w:t>
      </w:r>
      <w:r w:rsidR="00D215A2">
        <w:rPr>
          <w:rFonts w:ascii="Times New Roman" w:hAnsi="Times New Roman" w:cs="Times New Roman" w:hint="eastAsia"/>
          <w:sz w:val="24"/>
          <w:szCs w:val="24"/>
        </w:rPr>
        <w:t>但</w:t>
      </w:r>
      <w:r w:rsidR="004E0B08">
        <w:rPr>
          <w:rFonts w:ascii="Times New Roman" w:hAnsi="Times New Roman" w:cs="Times New Roman" w:hint="eastAsia"/>
          <w:sz w:val="24"/>
          <w:szCs w:val="24"/>
        </w:rPr>
        <w:t>由于实验条件的限制，特别是</w:t>
      </w:r>
      <w:r w:rsidR="004013A2">
        <w:rPr>
          <w:rFonts w:ascii="Times New Roman" w:hAnsi="Times New Roman" w:cs="Times New Roman" w:hint="eastAsia"/>
          <w:sz w:val="24"/>
          <w:szCs w:val="24"/>
        </w:rPr>
        <w:t>由于</w:t>
      </w:r>
      <w:r w:rsidR="004E0B08">
        <w:rPr>
          <w:rFonts w:ascii="Times New Roman" w:hAnsi="Times New Roman" w:cs="Times New Roman" w:hint="eastAsia"/>
          <w:sz w:val="24"/>
          <w:szCs w:val="24"/>
        </w:rPr>
        <w:t>模拟尺度较小，很难模拟真实大气条件下边界</w:t>
      </w:r>
      <w:r w:rsidR="00D215A2">
        <w:rPr>
          <w:rFonts w:ascii="Times New Roman" w:hAnsi="Times New Roman" w:cs="Times New Roman" w:hint="eastAsia"/>
          <w:sz w:val="24"/>
          <w:szCs w:val="24"/>
        </w:rPr>
        <w:t>层</w:t>
      </w:r>
      <w:r w:rsidR="004E0B08">
        <w:rPr>
          <w:rFonts w:ascii="Times New Roman" w:hAnsi="Times New Roman" w:cs="Times New Roman" w:hint="eastAsia"/>
          <w:sz w:val="24"/>
          <w:szCs w:val="24"/>
        </w:rPr>
        <w:t>的发展和夹卷过程。迄今为止，</w:t>
      </w:r>
      <w:r w:rsidR="002413BF" w:rsidRPr="002413BF">
        <w:rPr>
          <w:rFonts w:ascii="Times New Roman" w:hAnsi="Times New Roman" w:cs="Times New Roman" w:hint="eastAsia"/>
          <w:sz w:val="24"/>
          <w:szCs w:val="24"/>
        </w:rPr>
        <w:t>人们对夹卷区的直接认识仍然相当有限。比如，夹卷区厚度及其变化如何？夹卷区内位温和其它要素跳跃值的日变化如何？</w:t>
      </w:r>
      <w:r w:rsidR="00D47BCB" w:rsidRPr="00D47BCB">
        <w:rPr>
          <w:rFonts w:ascii="Times New Roman" w:hAnsi="Times New Roman" w:cs="Times New Roman" w:hint="eastAsia"/>
          <w:sz w:val="24"/>
          <w:szCs w:val="24"/>
        </w:rPr>
        <w:t>它们又是如何随气溶胶浓度变化？目前，知之甚少。</w:t>
      </w:r>
    </w:p>
    <w:p w14:paraId="6C11E3AF" w14:textId="77777777" w:rsidR="002413BF" w:rsidRDefault="002413BF" w:rsidP="002413BF">
      <w:pPr>
        <w:spacing w:line="300" w:lineRule="auto"/>
        <w:ind w:firstLineChars="200" w:firstLine="480"/>
        <w:rPr>
          <w:rFonts w:ascii="Times New Roman" w:hAnsi="Times New Roman" w:cs="Times New Roman"/>
          <w:sz w:val="24"/>
          <w:szCs w:val="24"/>
        </w:rPr>
      </w:pPr>
    </w:p>
    <w:p w14:paraId="65BF94F4" w14:textId="2BD01C9C" w:rsidR="003901B7" w:rsidRDefault="00AE528B" w:rsidP="00963A88">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近年来，随着系留气球、雷达及无人机</w:t>
      </w:r>
      <w:r w:rsidR="002A66F0" w:rsidRPr="002A66F0">
        <w:rPr>
          <w:rFonts w:ascii="Times New Roman" w:hAnsi="Times New Roman" w:cs="Times New Roman" w:hint="eastAsia"/>
          <w:sz w:val="24"/>
          <w:szCs w:val="24"/>
        </w:rPr>
        <w:t>等先进探测技术在边界层观测中的逐步应用</w:t>
      </w:r>
      <w:r w:rsidR="00FB2EA6">
        <w:rPr>
          <w:rFonts w:ascii="Times New Roman" w:hAnsi="Times New Roman" w:cs="Times New Roman" w:hint="eastAsia"/>
          <w:sz w:val="24"/>
          <w:szCs w:val="24"/>
        </w:rPr>
        <w:t>，人们对灰霾边界层内各种气象要素和污染物的垂直分布有了</w:t>
      </w:r>
      <w:r w:rsidR="00EC66FB">
        <w:rPr>
          <w:rFonts w:ascii="Times New Roman" w:hAnsi="Times New Roman" w:cs="Times New Roman" w:hint="eastAsia"/>
          <w:sz w:val="24"/>
          <w:szCs w:val="24"/>
        </w:rPr>
        <w:t>一定</w:t>
      </w:r>
      <w:r w:rsidR="00FB2EA6">
        <w:rPr>
          <w:rFonts w:ascii="Times New Roman" w:hAnsi="Times New Roman" w:cs="Times New Roman" w:hint="eastAsia"/>
          <w:sz w:val="24"/>
          <w:szCs w:val="24"/>
        </w:rPr>
        <w:t>的认识。比如，</w:t>
      </w:r>
      <w:r w:rsidR="00383F8F" w:rsidRPr="00383F8F">
        <w:rPr>
          <w:rFonts w:ascii="Times New Roman" w:hAnsi="Times New Roman" w:cs="Times New Roman"/>
          <w:sz w:val="24"/>
          <w:szCs w:val="24"/>
        </w:rPr>
        <w:t>Liu</w:t>
      </w:r>
      <w:r w:rsidR="00383F8F">
        <w:rPr>
          <w:rFonts w:ascii="Times New Roman" w:hAnsi="Times New Roman" w:cs="Times New Roman" w:hint="eastAsia"/>
          <w:sz w:val="24"/>
          <w:szCs w:val="24"/>
        </w:rPr>
        <w:t xml:space="preserve"> </w:t>
      </w:r>
      <w:r w:rsidR="00383F8F">
        <w:rPr>
          <w:rFonts w:ascii="Times New Roman" w:hAnsi="Times New Roman" w:cs="Times New Roman" w:hint="eastAsia"/>
          <w:sz w:val="24"/>
          <w:szCs w:val="24"/>
        </w:rPr>
        <w:t>等</w:t>
      </w:r>
      <w:r w:rsidR="00383F8F">
        <w:rPr>
          <w:rFonts w:ascii="Times New Roman" w:hAnsi="Times New Roman" w:cs="Times New Roman" w:hint="eastAsia"/>
          <w:sz w:val="24"/>
          <w:szCs w:val="24"/>
        </w:rPr>
        <w:t>(2009)</w:t>
      </w:r>
      <w:r w:rsidR="002A66F0">
        <w:rPr>
          <w:rFonts w:ascii="Times New Roman" w:hAnsi="Times New Roman" w:cs="Times New Roman" w:hint="eastAsia"/>
          <w:sz w:val="24"/>
          <w:szCs w:val="24"/>
        </w:rPr>
        <w:t>，</w:t>
      </w:r>
      <w:r w:rsidR="00383F8F">
        <w:rPr>
          <w:rFonts w:ascii="Times New Roman" w:hAnsi="Times New Roman" w:cs="Times New Roman" w:hint="eastAsia"/>
          <w:sz w:val="24"/>
          <w:szCs w:val="24"/>
        </w:rPr>
        <w:t>Zhang</w:t>
      </w:r>
      <w:r w:rsidR="00383F8F">
        <w:rPr>
          <w:rFonts w:ascii="Times New Roman" w:hAnsi="Times New Roman" w:cs="Times New Roman" w:hint="eastAsia"/>
          <w:sz w:val="24"/>
          <w:szCs w:val="24"/>
        </w:rPr>
        <w:t>等（</w:t>
      </w:r>
      <w:r w:rsidR="00383F8F">
        <w:rPr>
          <w:rFonts w:ascii="Times New Roman" w:hAnsi="Times New Roman" w:cs="Times New Roman" w:hint="eastAsia"/>
          <w:sz w:val="24"/>
          <w:szCs w:val="24"/>
        </w:rPr>
        <w:t>2006, 2009</w:t>
      </w:r>
      <w:r w:rsidR="00383F8F">
        <w:rPr>
          <w:rFonts w:ascii="Times New Roman" w:hAnsi="Times New Roman" w:cs="Times New Roman" w:hint="eastAsia"/>
          <w:sz w:val="24"/>
          <w:szCs w:val="24"/>
        </w:rPr>
        <w:t>）利用在京津冀地区的飞机观测资料揭露了该地区不同边界层下的气溶胶垂直分布廓线，</w:t>
      </w:r>
      <w:r w:rsidR="002A66F0">
        <w:rPr>
          <w:rFonts w:ascii="Times New Roman" w:hAnsi="Times New Roman" w:cs="Times New Roman" w:hint="eastAsia"/>
          <w:sz w:val="24"/>
          <w:szCs w:val="24"/>
        </w:rPr>
        <w:t>指出</w:t>
      </w:r>
      <w:r w:rsidR="00383F8F">
        <w:rPr>
          <w:rFonts w:ascii="Times New Roman" w:hAnsi="Times New Roman" w:cs="Times New Roman" w:hint="eastAsia"/>
          <w:sz w:val="24"/>
          <w:szCs w:val="24"/>
        </w:rPr>
        <w:t>北京地区的气溶胶垂直分布与不同天气系统</w:t>
      </w:r>
      <w:r w:rsidR="00241D56">
        <w:rPr>
          <w:rFonts w:ascii="Times New Roman" w:hAnsi="Times New Roman" w:cs="Times New Roman" w:hint="eastAsia"/>
          <w:sz w:val="24"/>
          <w:szCs w:val="24"/>
        </w:rPr>
        <w:t>密切</w:t>
      </w:r>
      <w:r w:rsidR="00383F8F">
        <w:rPr>
          <w:rFonts w:ascii="Times New Roman" w:hAnsi="Times New Roman" w:cs="Times New Roman" w:hint="eastAsia"/>
          <w:sz w:val="24"/>
          <w:szCs w:val="24"/>
        </w:rPr>
        <w:t>相关。</w:t>
      </w:r>
      <w:r w:rsidR="002E08B9" w:rsidRPr="002E08B9">
        <w:rPr>
          <w:rFonts w:ascii="Times New Roman" w:hAnsi="Times New Roman" w:cs="Times New Roman" w:hint="eastAsia"/>
          <w:sz w:val="24"/>
          <w:szCs w:val="24"/>
        </w:rPr>
        <w:t>正交偏振</w:t>
      </w:r>
      <w:r w:rsidR="002E08B9">
        <w:rPr>
          <w:rFonts w:ascii="Times New Roman" w:hAnsi="Times New Roman" w:cs="Times New Roman" w:hint="eastAsia"/>
          <w:sz w:val="24"/>
          <w:szCs w:val="24"/>
        </w:rPr>
        <w:t>云气溶胶雷达（</w:t>
      </w:r>
      <w:r w:rsidR="00963A88" w:rsidRPr="00963A88">
        <w:rPr>
          <w:rFonts w:ascii="Times New Roman" w:hAnsi="Times New Roman" w:cs="Times New Roman"/>
          <w:sz w:val="24"/>
          <w:szCs w:val="24"/>
        </w:rPr>
        <w:t>Cloud–Aerosol Lidar with</w:t>
      </w:r>
      <w:r w:rsidR="00963A88">
        <w:rPr>
          <w:rFonts w:ascii="Times New Roman" w:hAnsi="Times New Roman" w:cs="Times New Roman" w:hint="eastAsia"/>
          <w:sz w:val="24"/>
          <w:szCs w:val="24"/>
        </w:rPr>
        <w:t xml:space="preserve"> </w:t>
      </w:r>
      <w:r w:rsidR="00963A88" w:rsidRPr="00963A88">
        <w:rPr>
          <w:rFonts w:ascii="Times New Roman" w:hAnsi="Times New Roman" w:cs="Times New Roman"/>
          <w:sz w:val="24"/>
          <w:szCs w:val="24"/>
        </w:rPr>
        <w:t>Orthogonal Polarization</w:t>
      </w:r>
      <w:r w:rsidR="00963A88">
        <w:rPr>
          <w:rFonts w:ascii="Times New Roman" w:hAnsi="Times New Roman" w:cs="Times New Roman" w:hint="eastAsia"/>
          <w:sz w:val="24"/>
          <w:szCs w:val="24"/>
        </w:rPr>
        <w:t>,</w:t>
      </w:r>
      <w:r w:rsidR="00963A88" w:rsidRPr="00963A88">
        <w:rPr>
          <w:rFonts w:ascii="Times New Roman" w:hAnsi="Times New Roman" w:cs="Times New Roman" w:hint="eastAsia"/>
          <w:sz w:val="24"/>
          <w:szCs w:val="24"/>
        </w:rPr>
        <w:t xml:space="preserve"> </w:t>
      </w:r>
      <w:r w:rsidR="002E08B9">
        <w:rPr>
          <w:rFonts w:ascii="Times New Roman" w:hAnsi="Times New Roman" w:cs="Times New Roman" w:hint="eastAsia"/>
          <w:sz w:val="24"/>
          <w:szCs w:val="24"/>
        </w:rPr>
        <w:t>CALIOP</w:t>
      </w:r>
      <w:r w:rsidR="002E08B9">
        <w:rPr>
          <w:rFonts w:ascii="Times New Roman" w:hAnsi="Times New Roman" w:cs="Times New Roman" w:hint="eastAsia"/>
          <w:sz w:val="24"/>
          <w:szCs w:val="24"/>
        </w:rPr>
        <w:t>）的出现</w:t>
      </w:r>
      <w:r w:rsidR="00241D56">
        <w:rPr>
          <w:rFonts w:ascii="Times New Roman" w:hAnsi="Times New Roman" w:cs="Times New Roman" w:hint="eastAsia"/>
          <w:sz w:val="24"/>
          <w:szCs w:val="24"/>
        </w:rPr>
        <w:t>能</w:t>
      </w:r>
      <w:r w:rsidR="002E08B9">
        <w:rPr>
          <w:rFonts w:ascii="Times New Roman" w:hAnsi="Times New Roman" w:cs="Times New Roman" w:hint="eastAsia"/>
          <w:sz w:val="24"/>
          <w:szCs w:val="24"/>
        </w:rPr>
        <w:t>更加清楚</w:t>
      </w:r>
      <w:r w:rsidR="00241D56">
        <w:rPr>
          <w:rFonts w:ascii="Times New Roman" w:hAnsi="Times New Roman" w:cs="Times New Roman" w:hint="eastAsia"/>
          <w:sz w:val="24"/>
          <w:szCs w:val="24"/>
        </w:rPr>
        <w:t>地分辨</w:t>
      </w:r>
      <w:r w:rsidR="002E08B9">
        <w:rPr>
          <w:rFonts w:ascii="Times New Roman" w:hAnsi="Times New Roman" w:cs="Times New Roman" w:hint="eastAsia"/>
          <w:sz w:val="24"/>
          <w:szCs w:val="24"/>
        </w:rPr>
        <w:t>不同高度上的不同污染物如烟、沙尘或污染物等（</w:t>
      </w:r>
      <w:r w:rsidR="002E08B9">
        <w:rPr>
          <w:rFonts w:ascii="Times New Roman" w:hAnsi="Times New Roman" w:cs="Times New Roman" w:hint="eastAsia"/>
          <w:sz w:val="24"/>
          <w:szCs w:val="24"/>
        </w:rPr>
        <w:t>Li et al., 2017</w:t>
      </w:r>
      <w:r w:rsidR="002E08B9">
        <w:rPr>
          <w:rFonts w:ascii="Times New Roman" w:hAnsi="Times New Roman" w:cs="Times New Roman" w:hint="eastAsia"/>
          <w:sz w:val="24"/>
          <w:szCs w:val="24"/>
        </w:rPr>
        <w:t>）</w:t>
      </w:r>
      <w:r w:rsidR="00241D56">
        <w:rPr>
          <w:rFonts w:ascii="Times New Roman" w:hAnsi="Times New Roman" w:cs="Times New Roman" w:hint="eastAsia"/>
          <w:sz w:val="24"/>
          <w:szCs w:val="24"/>
        </w:rPr>
        <w:t>。</w:t>
      </w:r>
      <w:r w:rsidR="00241D56" w:rsidRPr="00241D56">
        <w:rPr>
          <w:rFonts w:ascii="Times New Roman" w:hAnsi="Times New Roman" w:cs="Times New Roman" w:hint="eastAsia"/>
          <w:sz w:val="24"/>
          <w:szCs w:val="24"/>
        </w:rPr>
        <w:t>通过对</w:t>
      </w:r>
      <w:r w:rsidR="00241D56">
        <w:rPr>
          <w:rFonts w:ascii="Times New Roman" w:hAnsi="Times New Roman" w:cs="Times New Roman" w:hint="eastAsia"/>
          <w:sz w:val="24"/>
          <w:szCs w:val="24"/>
        </w:rPr>
        <w:t>CALIOP</w:t>
      </w:r>
      <w:r w:rsidR="00241D56" w:rsidRPr="00241D56">
        <w:rPr>
          <w:rFonts w:ascii="Times New Roman" w:hAnsi="Times New Roman" w:cs="Times New Roman" w:hint="eastAsia"/>
          <w:sz w:val="24"/>
          <w:szCs w:val="24"/>
        </w:rPr>
        <w:t>相关观测资料分析可以进一步得到全球尺度上的气溶胶三维分布特征</w:t>
      </w:r>
      <w:r w:rsidR="002E08B9">
        <w:rPr>
          <w:rFonts w:ascii="Times New Roman" w:hAnsi="Times New Roman" w:cs="Times New Roman" w:hint="eastAsia"/>
          <w:sz w:val="24"/>
          <w:szCs w:val="24"/>
        </w:rPr>
        <w:t>（</w:t>
      </w:r>
      <w:r w:rsidR="002E08B9" w:rsidRPr="002E08B9">
        <w:rPr>
          <w:rFonts w:ascii="Times New Roman" w:hAnsi="Times New Roman" w:cs="Times New Roman"/>
          <w:sz w:val="24"/>
          <w:szCs w:val="24"/>
        </w:rPr>
        <w:t>Winker</w:t>
      </w:r>
      <w:r w:rsidR="002E08B9">
        <w:rPr>
          <w:rFonts w:ascii="Times New Roman" w:hAnsi="Times New Roman" w:cs="Times New Roman" w:hint="eastAsia"/>
          <w:sz w:val="24"/>
          <w:szCs w:val="24"/>
        </w:rPr>
        <w:t xml:space="preserve"> et al., 2010</w:t>
      </w:r>
      <w:r w:rsidR="002E08B9">
        <w:rPr>
          <w:rFonts w:ascii="Times New Roman" w:hAnsi="Times New Roman" w:cs="Times New Roman" w:hint="eastAsia"/>
          <w:sz w:val="24"/>
          <w:szCs w:val="24"/>
        </w:rPr>
        <w:t>）。利用北京中科院大物所的高塔</w:t>
      </w:r>
      <w:r w:rsidR="00280E5B">
        <w:rPr>
          <w:rFonts w:ascii="Times New Roman" w:hAnsi="Times New Roman" w:cs="Times New Roman" w:hint="eastAsia"/>
          <w:sz w:val="24"/>
          <w:szCs w:val="24"/>
        </w:rPr>
        <w:t>观测，</w:t>
      </w:r>
      <w:r w:rsidR="00280E5B" w:rsidRPr="00280E5B">
        <w:rPr>
          <w:rFonts w:ascii="Times New Roman" w:hAnsi="Times New Roman" w:cs="Times New Roman" w:hint="eastAsia"/>
          <w:sz w:val="24"/>
          <w:szCs w:val="24"/>
        </w:rPr>
        <w:t>可以得到近地层各大气污染物</w:t>
      </w:r>
      <w:r w:rsidR="002E08B9">
        <w:rPr>
          <w:rFonts w:ascii="Times New Roman" w:hAnsi="Times New Roman" w:cs="Times New Roman" w:hint="eastAsia"/>
          <w:sz w:val="24"/>
          <w:szCs w:val="24"/>
        </w:rPr>
        <w:t>如臭氧、二氧化氮、二氧化硫、</w:t>
      </w:r>
      <w:r w:rsidR="002E08B9">
        <w:rPr>
          <w:rFonts w:ascii="Times New Roman" w:hAnsi="Times New Roman" w:cs="Times New Roman" w:hint="eastAsia"/>
          <w:sz w:val="24"/>
          <w:szCs w:val="24"/>
        </w:rPr>
        <w:t>PM</w:t>
      </w:r>
      <w:r w:rsidR="002E08B9" w:rsidRPr="00446825">
        <w:rPr>
          <w:rFonts w:ascii="Times New Roman" w:hAnsi="Times New Roman" w:cs="Times New Roman" w:hint="eastAsia"/>
          <w:sz w:val="24"/>
          <w:szCs w:val="24"/>
          <w:vertAlign w:val="subscript"/>
        </w:rPr>
        <w:t>2.5</w:t>
      </w:r>
      <w:r w:rsidR="002E08B9">
        <w:rPr>
          <w:rFonts w:ascii="Times New Roman" w:hAnsi="Times New Roman" w:cs="Times New Roman" w:hint="eastAsia"/>
          <w:sz w:val="24"/>
          <w:szCs w:val="24"/>
        </w:rPr>
        <w:t>等</w:t>
      </w:r>
      <w:r w:rsidR="00280E5B">
        <w:rPr>
          <w:rFonts w:ascii="Times New Roman" w:hAnsi="Times New Roman" w:cs="Times New Roman" w:hint="eastAsia"/>
          <w:sz w:val="24"/>
          <w:szCs w:val="24"/>
        </w:rPr>
        <w:t>的</w:t>
      </w:r>
      <w:r w:rsidR="002E08B9">
        <w:rPr>
          <w:rFonts w:ascii="Times New Roman" w:hAnsi="Times New Roman" w:cs="Times New Roman" w:hint="eastAsia"/>
          <w:sz w:val="24"/>
          <w:szCs w:val="24"/>
        </w:rPr>
        <w:t>垂直分布</w:t>
      </w:r>
      <w:r w:rsidR="00280E5B">
        <w:rPr>
          <w:rFonts w:ascii="Times New Roman" w:hAnsi="Times New Roman" w:cs="Times New Roman" w:hint="eastAsia"/>
          <w:sz w:val="24"/>
          <w:szCs w:val="24"/>
        </w:rPr>
        <w:t>特征</w:t>
      </w:r>
      <w:r w:rsidR="002E08B9">
        <w:rPr>
          <w:rFonts w:ascii="Times New Roman" w:hAnsi="Times New Roman" w:cs="Times New Roman" w:hint="eastAsia"/>
          <w:sz w:val="24"/>
          <w:szCs w:val="24"/>
        </w:rPr>
        <w:t>（</w:t>
      </w:r>
      <w:r w:rsidR="000F358E">
        <w:rPr>
          <w:rFonts w:ascii="Times New Roman" w:hAnsi="Times New Roman" w:cs="Times New Roman"/>
          <w:sz w:val="24"/>
          <w:szCs w:val="24"/>
        </w:rPr>
        <w:t>Guinot</w:t>
      </w:r>
      <w:r w:rsidR="000F358E">
        <w:rPr>
          <w:rFonts w:ascii="Times New Roman" w:hAnsi="Times New Roman" w:cs="Times New Roman" w:hint="eastAsia"/>
          <w:sz w:val="24"/>
          <w:szCs w:val="24"/>
        </w:rPr>
        <w:t xml:space="preserve"> et al., 2006; </w:t>
      </w:r>
      <w:r w:rsidR="000F358E" w:rsidRPr="000F358E">
        <w:rPr>
          <w:rFonts w:ascii="Times New Roman" w:hAnsi="Times New Roman" w:cs="Times New Roman"/>
          <w:sz w:val="24"/>
          <w:szCs w:val="24"/>
        </w:rPr>
        <w:t>Meng</w:t>
      </w:r>
      <w:r w:rsidR="000F358E">
        <w:rPr>
          <w:rFonts w:ascii="Times New Roman" w:hAnsi="Times New Roman" w:cs="Times New Roman" w:hint="eastAsia"/>
          <w:sz w:val="24"/>
          <w:szCs w:val="24"/>
        </w:rPr>
        <w:t xml:space="preserve"> et al., 2008; </w:t>
      </w:r>
      <w:r w:rsidR="000F358E" w:rsidRPr="000F358E">
        <w:rPr>
          <w:rFonts w:ascii="Times New Roman" w:hAnsi="Times New Roman" w:cs="Times New Roman"/>
          <w:sz w:val="24"/>
          <w:szCs w:val="24"/>
        </w:rPr>
        <w:t>Sun</w:t>
      </w:r>
      <w:r w:rsidR="000F358E">
        <w:rPr>
          <w:rFonts w:ascii="Times New Roman" w:hAnsi="Times New Roman" w:cs="Times New Roman" w:hint="eastAsia"/>
          <w:sz w:val="24"/>
          <w:szCs w:val="24"/>
        </w:rPr>
        <w:t xml:space="preserve"> et al., 2008, 2013</w:t>
      </w:r>
      <w:r w:rsidR="002E08B9">
        <w:rPr>
          <w:rFonts w:ascii="Times New Roman" w:hAnsi="Times New Roman" w:cs="Times New Roman" w:hint="eastAsia"/>
          <w:sz w:val="24"/>
          <w:szCs w:val="24"/>
        </w:rPr>
        <w:t>）</w:t>
      </w:r>
      <w:r w:rsidR="000F358E">
        <w:rPr>
          <w:rFonts w:ascii="Times New Roman" w:hAnsi="Times New Roman" w:cs="Times New Roman" w:hint="eastAsia"/>
          <w:sz w:val="24"/>
          <w:szCs w:val="24"/>
        </w:rPr>
        <w:t>。</w:t>
      </w:r>
      <w:r w:rsidR="000F358E" w:rsidRPr="000F358E">
        <w:rPr>
          <w:rFonts w:ascii="Times New Roman" w:hAnsi="Times New Roman" w:cs="Times New Roman"/>
          <w:sz w:val="24"/>
          <w:szCs w:val="24"/>
        </w:rPr>
        <w:t>Li</w:t>
      </w:r>
      <w:r w:rsidR="000F358E">
        <w:rPr>
          <w:rFonts w:ascii="Times New Roman" w:hAnsi="Times New Roman" w:cs="Times New Roman" w:hint="eastAsia"/>
          <w:sz w:val="24"/>
          <w:szCs w:val="24"/>
        </w:rPr>
        <w:t>等（</w:t>
      </w:r>
      <w:r w:rsidR="000F358E">
        <w:rPr>
          <w:rFonts w:ascii="Times New Roman" w:hAnsi="Times New Roman" w:cs="Times New Roman" w:hint="eastAsia"/>
          <w:sz w:val="24"/>
          <w:szCs w:val="24"/>
        </w:rPr>
        <w:t>2015</w:t>
      </w:r>
      <w:r w:rsidR="000F358E">
        <w:rPr>
          <w:rFonts w:ascii="Times New Roman" w:hAnsi="Times New Roman" w:cs="Times New Roman" w:hint="eastAsia"/>
          <w:sz w:val="24"/>
          <w:szCs w:val="24"/>
        </w:rPr>
        <w:t>）利用系留气球</w:t>
      </w:r>
      <w:r w:rsidR="00280E5B">
        <w:rPr>
          <w:rFonts w:ascii="Times New Roman" w:hAnsi="Times New Roman" w:cs="Times New Roman" w:hint="eastAsia"/>
          <w:sz w:val="24"/>
          <w:szCs w:val="24"/>
        </w:rPr>
        <w:t>观测了</w:t>
      </w:r>
      <w:r w:rsidR="000F358E">
        <w:rPr>
          <w:rFonts w:ascii="Times New Roman" w:hAnsi="Times New Roman" w:cs="Times New Roman" w:hint="eastAsia"/>
          <w:sz w:val="24"/>
          <w:szCs w:val="24"/>
        </w:rPr>
        <w:t>上海地区黑碳气溶胶</w:t>
      </w:r>
      <w:r w:rsidR="00280E5B">
        <w:rPr>
          <w:rFonts w:ascii="Times New Roman" w:hAnsi="Times New Roman" w:cs="Times New Roman" w:hint="eastAsia"/>
          <w:sz w:val="24"/>
          <w:szCs w:val="24"/>
        </w:rPr>
        <w:t>垂直</w:t>
      </w:r>
      <w:r w:rsidR="000F358E">
        <w:rPr>
          <w:rFonts w:ascii="Times New Roman" w:hAnsi="Times New Roman" w:cs="Times New Roman" w:hint="eastAsia"/>
          <w:sz w:val="24"/>
          <w:szCs w:val="24"/>
        </w:rPr>
        <w:t>分布</w:t>
      </w:r>
      <w:r w:rsidR="00280E5B">
        <w:rPr>
          <w:rFonts w:ascii="Times New Roman" w:hAnsi="Times New Roman" w:cs="Times New Roman" w:hint="eastAsia"/>
          <w:sz w:val="24"/>
          <w:szCs w:val="24"/>
        </w:rPr>
        <w:t>，发现</w:t>
      </w:r>
      <w:r w:rsidR="00280E5B" w:rsidRPr="00280E5B">
        <w:rPr>
          <w:rFonts w:ascii="Times New Roman" w:hAnsi="Times New Roman" w:cs="Times New Roman" w:hint="eastAsia"/>
          <w:sz w:val="24"/>
          <w:szCs w:val="24"/>
        </w:rPr>
        <w:t>其存在多层次分布特征</w:t>
      </w:r>
      <w:r w:rsidR="000F358E">
        <w:rPr>
          <w:rFonts w:ascii="Times New Roman" w:hAnsi="Times New Roman" w:cs="Times New Roman" w:hint="eastAsia"/>
          <w:sz w:val="24"/>
          <w:szCs w:val="24"/>
        </w:rPr>
        <w:t>。</w:t>
      </w:r>
      <w:r w:rsidR="000F358E" w:rsidRPr="000F358E">
        <w:rPr>
          <w:rFonts w:ascii="Times New Roman" w:hAnsi="Times New Roman" w:cs="Times New Roman"/>
          <w:sz w:val="24"/>
          <w:szCs w:val="24"/>
        </w:rPr>
        <w:t>Wang</w:t>
      </w:r>
      <w:r w:rsidR="000F358E">
        <w:rPr>
          <w:rFonts w:ascii="Times New Roman" w:hAnsi="Times New Roman" w:cs="Times New Roman" w:hint="eastAsia"/>
          <w:sz w:val="24"/>
          <w:szCs w:val="24"/>
        </w:rPr>
        <w:t>等（</w:t>
      </w:r>
      <w:r w:rsidR="000F358E">
        <w:rPr>
          <w:rFonts w:ascii="Times New Roman" w:hAnsi="Times New Roman" w:cs="Times New Roman" w:hint="eastAsia"/>
          <w:sz w:val="24"/>
          <w:szCs w:val="24"/>
        </w:rPr>
        <w:t>2017</w:t>
      </w:r>
      <w:r w:rsidR="000F358E">
        <w:rPr>
          <w:rFonts w:ascii="Times New Roman" w:hAnsi="Times New Roman" w:cs="Times New Roman" w:hint="eastAsia"/>
          <w:sz w:val="24"/>
          <w:szCs w:val="24"/>
        </w:rPr>
        <w:t>）利用无人机测量了</w:t>
      </w:r>
      <w:r w:rsidR="000F358E">
        <w:rPr>
          <w:rFonts w:ascii="Times New Roman" w:hAnsi="Times New Roman" w:cs="Times New Roman" w:hint="eastAsia"/>
          <w:sz w:val="24"/>
          <w:szCs w:val="24"/>
        </w:rPr>
        <w:t>2014</w:t>
      </w:r>
      <w:r w:rsidR="000F358E">
        <w:rPr>
          <w:rFonts w:ascii="Times New Roman" w:hAnsi="Times New Roman" w:cs="Times New Roman" w:hint="eastAsia"/>
          <w:sz w:val="24"/>
          <w:szCs w:val="24"/>
        </w:rPr>
        <w:t>年华北平原郊区站的</w:t>
      </w:r>
      <w:r w:rsidR="000F358E">
        <w:rPr>
          <w:rFonts w:ascii="Times New Roman" w:hAnsi="Times New Roman" w:cs="Times New Roman" w:hint="eastAsia"/>
          <w:sz w:val="24"/>
          <w:szCs w:val="24"/>
        </w:rPr>
        <w:t>O</w:t>
      </w:r>
      <w:r w:rsidR="000F358E" w:rsidRPr="00EB590B">
        <w:rPr>
          <w:rFonts w:ascii="Times New Roman" w:hAnsi="Times New Roman" w:cs="Times New Roman" w:hint="eastAsia"/>
          <w:sz w:val="24"/>
          <w:szCs w:val="24"/>
          <w:vertAlign w:val="subscript"/>
        </w:rPr>
        <w:t>3</w:t>
      </w:r>
      <w:r w:rsidR="000F358E">
        <w:rPr>
          <w:rFonts w:ascii="Times New Roman" w:hAnsi="Times New Roman" w:cs="Times New Roman" w:hint="eastAsia"/>
          <w:sz w:val="24"/>
          <w:szCs w:val="24"/>
        </w:rPr>
        <w:t>及气溶胶垂直廓线，结果发现残留层</w:t>
      </w:r>
      <w:r w:rsidR="000F358E">
        <w:rPr>
          <w:rFonts w:ascii="Times New Roman" w:hAnsi="Times New Roman" w:cs="Times New Roman" w:hint="eastAsia"/>
          <w:sz w:val="24"/>
          <w:szCs w:val="24"/>
        </w:rPr>
        <w:t>O</w:t>
      </w:r>
      <w:r w:rsidR="000F358E" w:rsidRPr="00EB590B">
        <w:rPr>
          <w:rFonts w:ascii="Times New Roman" w:hAnsi="Times New Roman" w:cs="Times New Roman" w:hint="eastAsia"/>
          <w:sz w:val="24"/>
          <w:szCs w:val="24"/>
          <w:vertAlign w:val="subscript"/>
        </w:rPr>
        <w:t>3</w:t>
      </w:r>
      <w:r w:rsidR="000F358E">
        <w:rPr>
          <w:rFonts w:ascii="Times New Roman" w:hAnsi="Times New Roman" w:cs="Times New Roman" w:hint="eastAsia"/>
          <w:sz w:val="24"/>
          <w:szCs w:val="24"/>
        </w:rPr>
        <w:t>浓度</w:t>
      </w:r>
      <w:r w:rsidR="004A4374">
        <w:rPr>
          <w:rFonts w:ascii="Times New Roman" w:hAnsi="Times New Roman" w:cs="Times New Roman" w:hint="eastAsia"/>
          <w:sz w:val="24"/>
          <w:szCs w:val="24"/>
        </w:rPr>
        <w:t>高于</w:t>
      </w:r>
      <w:r w:rsidR="000F358E">
        <w:rPr>
          <w:rFonts w:ascii="Times New Roman" w:hAnsi="Times New Roman" w:cs="Times New Roman" w:hint="eastAsia"/>
          <w:sz w:val="24"/>
          <w:szCs w:val="24"/>
        </w:rPr>
        <w:t>混合层</w:t>
      </w:r>
      <w:r w:rsidR="004A4374">
        <w:rPr>
          <w:rFonts w:ascii="Times New Roman" w:hAnsi="Times New Roman" w:cs="Times New Roman" w:hint="eastAsia"/>
          <w:sz w:val="24"/>
          <w:szCs w:val="24"/>
        </w:rPr>
        <w:t>内</w:t>
      </w:r>
      <w:r w:rsidR="000F358E">
        <w:rPr>
          <w:rFonts w:ascii="Times New Roman" w:hAnsi="Times New Roman" w:cs="Times New Roman" w:hint="eastAsia"/>
          <w:sz w:val="24"/>
          <w:szCs w:val="24"/>
        </w:rPr>
        <w:t>浓度，而气溶胶浓度分布正好相反。</w:t>
      </w:r>
    </w:p>
    <w:p w14:paraId="7C28459B" w14:textId="77777777" w:rsidR="00F62F87" w:rsidRDefault="00F62F87" w:rsidP="002413BF">
      <w:pPr>
        <w:spacing w:line="300" w:lineRule="auto"/>
        <w:ind w:firstLineChars="200" w:firstLine="480"/>
        <w:rPr>
          <w:rFonts w:ascii="Times New Roman" w:hAnsi="Times New Roman" w:cs="Times New Roman"/>
          <w:sz w:val="24"/>
          <w:szCs w:val="24"/>
        </w:rPr>
      </w:pPr>
    </w:p>
    <w:p w14:paraId="16F5EE61" w14:textId="217C1DA6" w:rsidR="003901B7" w:rsidRDefault="003901B7" w:rsidP="003901B7">
      <w:pPr>
        <w:spacing w:line="300" w:lineRule="auto"/>
        <w:ind w:firstLineChars="200" w:firstLine="480"/>
        <w:rPr>
          <w:rFonts w:ascii="Times New Roman" w:hAnsi="Times New Roman" w:cs="Times New Roman"/>
          <w:sz w:val="24"/>
          <w:szCs w:val="24"/>
        </w:rPr>
      </w:pPr>
      <w:r w:rsidRPr="003901B7">
        <w:rPr>
          <w:rFonts w:ascii="Times New Roman" w:hAnsi="Times New Roman" w:cs="Times New Roman" w:hint="eastAsia"/>
          <w:sz w:val="24"/>
          <w:szCs w:val="24"/>
        </w:rPr>
        <w:t>相对而言，人们对于夹卷区特别是灰霾对流边界层夹卷区的直接观测关注得非常少。利用温度（或位温）、湿度或风的观测资料对夹卷区的进行辨别有时非常困难（见图</w:t>
      </w:r>
      <w:r w:rsidRPr="003901B7">
        <w:rPr>
          <w:rFonts w:ascii="Times New Roman" w:hAnsi="Times New Roman" w:cs="Times New Roman" w:hint="eastAsia"/>
          <w:sz w:val="24"/>
          <w:szCs w:val="24"/>
        </w:rPr>
        <w:t>1a</w:t>
      </w:r>
      <w:r w:rsidR="00875104">
        <w:rPr>
          <w:rFonts w:ascii="Times New Roman" w:hAnsi="Times New Roman" w:cs="Times New Roman" w:hint="eastAsia"/>
          <w:sz w:val="24"/>
          <w:szCs w:val="24"/>
        </w:rPr>
        <w:t>-b</w:t>
      </w:r>
      <w:r w:rsidRPr="003901B7">
        <w:rPr>
          <w:rFonts w:ascii="Times New Roman" w:hAnsi="Times New Roman" w:cs="Times New Roman" w:hint="eastAsia"/>
          <w:sz w:val="24"/>
          <w:szCs w:val="24"/>
        </w:rPr>
        <w:t>），</w:t>
      </w:r>
      <w:r w:rsidR="00BC05A2">
        <w:rPr>
          <w:rFonts w:ascii="Times New Roman" w:hAnsi="Times New Roman" w:cs="Times New Roman" w:hint="eastAsia"/>
          <w:sz w:val="24"/>
          <w:szCs w:val="24"/>
        </w:rPr>
        <w:t>但</w:t>
      </w:r>
      <w:r w:rsidRPr="003901B7">
        <w:rPr>
          <w:rFonts w:ascii="Times New Roman" w:hAnsi="Times New Roman" w:cs="Times New Roman" w:hint="eastAsia"/>
          <w:sz w:val="24"/>
          <w:szCs w:val="24"/>
        </w:rPr>
        <w:t>夹卷区所处高度附近气溶胶浓度显著变化可以很好地改进现有的夹卷区辨别方法</w:t>
      </w:r>
      <w:r w:rsidRPr="003901B7">
        <w:rPr>
          <w:rFonts w:ascii="Times New Roman" w:hAnsi="Times New Roman" w:cs="Times New Roman" w:hint="eastAsia"/>
          <w:sz w:val="24"/>
          <w:szCs w:val="24"/>
        </w:rPr>
        <w:t>(</w:t>
      </w:r>
      <w:r w:rsidRPr="003901B7">
        <w:rPr>
          <w:rFonts w:ascii="Times New Roman" w:hAnsi="Times New Roman" w:cs="Times New Roman" w:hint="eastAsia"/>
          <w:sz w:val="24"/>
          <w:szCs w:val="24"/>
        </w:rPr>
        <w:t>见图</w:t>
      </w:r>
      <w:r w:rsidRPr="003901B7">
        <w:rPr>
          <w:rFonts w:ascii="Times New Roman" w:hAnsi="Times New Roman" w:cs="Times New Roman" w:hint="eastAsia"/>
          <w:sz w:val="24"/>
          <w:szCs w:val="24"/>
        </w:rPr>
        <w:t>1c</w:t>
      </w:r>
      <w:r w:rsidR="00875104">
        <w:rPr>
          <w:rFonts w:ascii="Times New Roman" w:hAnsi="Times New Roman" w:cs="Times New Roman" w:hint="eastAsia"/>
          <w:sz w:val="24"/>
          <w:szCs w:val="24"/>
        </w:rPr>
        <w:t>-</w:t>
      </w:r>
      <w:r w:rsidRPr="003901B7">
        <w:rPr>
          <w:rFonts w:ascii="Times New Roman" w:hAnsi="Times New Roman" w:cs="Times New Roman" w:hint="eastAsia"/>
          <w:sz w:val="24"/>
          <w:szCs w:val="24"/>
        </w:rPr>
        <w:t>e)</w:t>
      </w:r>
      <w:r w:rsidRPr="003901B7">
        <w:rPr>
          <w:rFonts w:ascii="Times New Roman" w:hAnsi="Times New Roman" w:cs="Times New Roman" w:hint="eastAsia"/>
          <w:sz w:val="24"/>
          <w:szCs w:val="24"/>
        </w:rPr>
        <w:t>。</w:t>
      </w:r>
      <w:del w:id="11" w:author="Jianping Huang" w:date="2019-02-25T09:21:00Z">
        <w:r w:rsidRPr="003901B7" w:rsidDel="009D4912">
          <w:rPr>
            <w:rFonts w:ascii="Times New Roman" w:hAnsi="Times New Roman" w:cs="Times New Roman" w:hint="eastAsia"/>
            <w:sz w:val="24"/>
            <w:szCs w:val="24"/>
          </w:rPr>
          <w:delText>总之，</w:delText>
        </w:r>
      </w:del>
      <w:r w:rsidRPr="003901B7">
        <w:rPr>
          <w:rFonts w:ascii="Times New Roman" w:hAnsi="Times New Roman" w:cs="Times New Roman" w:hint="eastAsia"/>
          <w:sz w:val="24"/>
          <w:szCs w:val="24"/>
        </w:rPr>
        <w:t>随着先进的探测技术诞生和应用，为进一步深入认识夹卷区结构、评估和改进现有的夹卷参数化方程提供了宝贵的观测资料和机会。然而，迄今为止，这方面的研究开展得还非常少。</w:t>
      </w:r>
    </w:p>
    <w:p w14:paraId="641DA818" w14:textId="5F4BFC1C" w:rsidR="00624F1A" w:rsidRDefault="003435A4" w:rsidP="00624F1A">
      <w:pPr>
        <w:spacing w:line="30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1139D1C" wp14:editId="69623ECB">
            <wp:extent cx="6120130" cy="43453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1观测ps.jpg"/>
                    <pic:cNvPicPr/>
                  </pic:nvPicPr>
                  <pic:blipFill>
                    <a:blip r:embed="rId34">
                      <a:extLst>
                        <a:ext uri="{28A0092B-C50C-407E-A947-70E740481C1C}">
                          <a14:useLocalDpi xmlns:a14="http://schemas.microsoft.com/office/drawing/2010/main" val="0"/>
                        </a:ext>
                      </a:extLst>
                    </a:blip>
                    <a:stretch>
                      <a:fillRect/>
                    </a:stretch>
                  </pic:blipFill>
                  <pic:spPr>
                    <a:xfrm>
                      <a:off x="0" y="0"/>
                      <a:ext cx="6120130" cy="4345305"/>
                    </a:xfrm>
                    <a:prstGeom prst="rect">
                      <a:avLst/>
                    </a:prstGeom>
                  </pic:spPr>
                </pic:pic>
              </a:graphicData>
            </a:graphic>
          </wp:inline>
        </w:drawing>
      </w:r>
    </w:p>
    <w:p w14:paraId="3A3E6037" w14:textId="69E6654F" w:rsidR="00842FE6" w:rsidRPr="0052365E" w:rsidRDefault="00842FE6" w:rsidP="0052365E">
      <w:pPr>
        <w:spacing w:line="360" w:lineRule="auto"/>
        <w:jc w:val="center"/>
        <w:rPr>
          <w:rFonts w:ascii="Times New Roman" w:hAnsi="Times New Roman" w:cs="Times New Roman"/>
          <w:szCs w:val="21"/>
        </w:rPr>
      </w:pPr>
      <w:r w:rsidRPr="0052365E">
        <w:rPr>
          <w:rFonts w:ascii="Times New Roman" w:hAnsi="Times New Roman" w:cs="Times New Roman" w:hint="eastAsia"/>
          <w:szCs w:val="21"/>
        </w:rPr>
        <w:t>图</w:t>
      </w:r>
      <w:r w:rsidRPr="0052365E">
        <w:rPr>
          <w:rFonts w:ascii="Times New Roman" w:hAnsi="Times New Roman" w:cs="Times New Roman" w:hint="eastAsia"/>
          <w:szCs w:val="21"/>
        </w:rPr>
        <w:t>1</w:t>
      </w:r>
      <w:r w:rsidR="001B6A0F" w:rsidRPr="0052365E">
        <w:rPr>
          <w:rFonts w:ascii="Times New Roman" w:hAnsi="Times New Roman" w:cs="Times New Roman" w:hint="eastAsia"/>
          <w:szCs w:val="21"/>
        </w:rPr>
        <w:t>.</w:t>
      </w:r>
      <w:r w:rsidRPr="0052365E">
        <w:rPr>
          <w:rFonts w:ascii="Times New Roman" w:hAnsi="Times New Roman" w:cs="Times New Roman" w:hint="eastAsia"/>
          <w:szCs w:val="21"/>
        </w:rPr>
        <w:t xml:space="preserve"> 2017</w:t>
      </w:r>
      <w:r w:rsidRPr="0052365E">
        <w:rPr>
          <w:rFonts w:ascii="Times New Roman" w:hAnsi="Times New Roman" w:cs="Times New Roman" w:hint="eastAsia"/>
          <w:szCs w:val="21"/>
        </w:rPr>
        <w:t>年</w:t>
      </w:r>
      <w:r w:rsidRPr="0052365E">
        <w:rPr>
          <w:rFonts w:ascii="Times New Roman" w:hAnsi="Times New Roman" w:cs="Times New Roman" w:hint="eastAsia"/>
          <w:szCs w:val="21"/>
        </w:rPr>
        <w:t>12</w:t>
      </w:r>
      <w:r w:rsidRPr="0052365E">
        <w:rPr>
          <w:rFonts w:ascii="Times New Roman" w:hAnsi="Times New Roman" w:cs="Times New Roman" w:hint="eastAsia"/>
          <w:szCs w:val="21"/>
        </w:rPr>
        <w:t>月</w:t>
      </w:r>
      <w:r w:rsidRPr="0052365E">
        <w:rPr>
          <w:rFonts w:ascii="Times New Roman" w:hAnsi="Times New Roman" w:cs="Times New Roman" w:hint="eastAsia"/>
          <w:szCs w:val="21"/>
        </w:rPr>
        <w:t>23</w:t>
      </w:r>
      <w:r w:rsidRPr="0052365E">
        <w:rPr>
          <w:rFonts w:ascii="Times New Roman" w:hAnsi="Times New Roman" w:cs="Times New Roman" w:hint="eastAsia"/>
          <w:szCs w:val="21"/>
        </w:rPr>
        <w:t>日</w:t>
      </w:r>
      <w:r w:rsidRPr="0052365E">
        <w:rPr>
          <w:rFonts w:ascii="Times New Roman" w:hAnsi="Times New Roman" w:cs="Times New Roman" w:hint="eastAsia"/>
          <w:szCs w:val="21"/>
        </w:rPr>
        <w:t>14</w:t>
      </w:r>
      <w:r w:rsidRPr="0052365E">
        <w:rPr>
          <w:rFonts w:ascii="Times New Roman" w:hAnsi="Times New Roman" w:cs="Times New Roman" w:hint="eastAsia"/>
          <w:szCs w:val="21"/>
        </w:rPr>
        <w:t>时由无人机搭载传感器观测的南京地区温度</w:t>
      </w:r>
      <w:r w:rsidR="002F5A5B" w:rsidRPr="0052365E">
        <w:rPr>
          <w:rFonts w:ascii="Times New Roman" w:hAnsi="Times New Roman" w:cs="Times New Roman" w:hint="eastAsia"/>
          <w:szCs w:val="21"/>
        </w:rPr>
        <w:t>（</w:t>
      </w:r>
      <w:r w:rsidR="002F5A5B" w:rsidRPr="0052365E">
        <w:rPr>
          <w:rFonts w:ascii="Times New Roman" w:hAnsi="Times New Roman" w:cs="Times New Roman" w:hint="eastAsia"/>
          <w:szCs w:val="21"/>
        </w:rPr>
        <w:t>T</w:t>
      </w:r>
      <w:r w:rsidR="002F5A5B" w:rsidRPr="0052365E">
        <w:rPr>
          <w:rFonts w:ascii="Times New Roman" w:hAnsi="Times New Roman" w:cs="Times New Roman" w:hint="eastAsia"/>
          <w:szCs w:val="21"/>
        </w:rPr>
        <w:t>）</w:t>
      </w:r>
      <w:r w:rsidRPr="0052365E">
        <w:rPr>
          <w:rFonts w:ascii="Times New Roman" w:hAnsi="Times New Roman" w:cs="Times New Roman" w:hint="eastAsia"/>
          <w:szCs w:val="21"/>
        </w:rPr>
        <w:t>、</w:t>
      </w:r>
      <w:r w:rsidR="002F5A5B" w:rsidRPr="0052365E">
        <w:rPr>
          <w:rFonts w:ascii="Times New Roman" w:hAnsi="Times New Roman" w:cs="Times New Roman" w:hint="eastAsia"/>
          <w:szCs w:val="21"/>
        </w:rPr>
        <w:t>相对</w:t>
      </w:r>
      <w:r w:rsidRPr="0052365E">
        <w:rPr>
          <w:rFonts w:ascii="Times New Roman" w:hAnsi="Times New Roman" w:cs="Times New Roman" w:hint="eastAsia"/>
          <w:szCs w:val="21"/>
        </w:rPr>
        <w:t>湿度</w:t>
      </w:r>
      <w:r w:rsidR="002F5A5B" w:rsidRPr="0052365E">
        <w:rPr>
          <w:rFonts w:ascii="Times New Roman" w:hAnsi="Times New Roman" w:cs="Times New Roman" w:hint="eastAsia"/>
          <w:szCs w:val="21"/>
        </w:rPr>
        <w:t>（</w:t>
      </w:r>
      <w:r w:rsidR="002F5A5B" w:rsidRPr="0052365E">
        <w:rPr>
          <w:rFonts w:ascii="Times New Roman" w:hAnsi="Times New Roman" w:cs="Times New Roman" w:hint="eastAsia"/>
          <w:szCs w:val="21"/>
        </w:rPr>
        <w:t>RH</w:t>
      </w:r>
      <w:r w:rsidR="002F5A5B" w:rsidRPr="0052365E">
        <w:rPr>
          <w:rFonts w:ascii="Times New Roman" w:hAnsi="Times New Roman" w:cs="Times New Roman" w:hint="eastAsia"/>
          <w:szCs w:val="21"/>
        </w:rPr>
        <w:t>）</w:t>
      </w:r>
      <w:r w:rsidRPr="0052365E">
        <w:rPr>
          <w:rFonts w:ascii="Times New Roman" w:hAnsi="Times New Roman" w:cs="Times New Roman" w:hint="eastAsia"/>
          <w:szCs w:val="21"/>
        </w:rPr>
        <w:t>、</w:t>
      </w:r>
      <w:r w:rsidRPr="0052365E">
        <w:rPr>
          <w:rFonts w:ascii="Times New Roman" w:hAnsi="Times New Roman" w:cs="Times New Roman" w:hint="eastAsia"/>
          <w:szCs w:val="21"/>
        </w:rPr>
        <w:t>PM</w:t>
      </w:r>
      <w:r w:rsidR="002F5A5B" w:rsidRPr="0052365E">
        <w:rPr>
          <w:rFonts w:ascii="Times New Roman" w:hAnsi="Times New Roman" w:cs="Times New Roman" w:hint="eastAsia"/>
          <w:szCs w:val="21"/>
        </w:rPr>
        <w:t>2.5</w:t>
      </w:r>
      <w:r w:rsidR="002F5A5B" w:rsidRPr="0052365E">
        <w:rPr>
          <w:rFonts w:ascii="Times New Roman" w:hAnsi="Times New Roman" w:cs="Times New Roman" w:hint="eastAsia"/>
          <w:szCs w:val="21"/>
        </w:rPr>
        <w:t>（直径小于</w:t>
      </w:r>
      <w:r w:rsidR="002F5A5B" w:rsidRPr="0052365E">
        <w:rPr>
          <w:rFonts w:ascii="Times New Roman" w:hAnsi="Times New Roman" w:cs="Times New Roman" w:hint="eastAsia"/>
          <w:szCs w:val="21"/>
        </w:rPr>
        <w:t>2.5</w:t>
      </w:r>
      <w:r w:rsidR="002F5A5B" w:rsidRPr="0052365E">
        <w:rPr>
          <w:rFonts w:ascii="Times New Roman" w:eastAsia="SimSun" w:hAnsi="Times New Roman" w:cs="Times New Roman"/>
          <w:szCs w:val="21"/>
        </w:rPr>
        <w:t>μ</w:t>
      </w:r>
      <w:r w:rsidR="002F5A5B" w:rsidRPr="0052365E">
        <w:rPr>
          <w:rFonts w:ascii="Times New Roman" w:hAnsi="Times New Roman" w:cs="Times New Roman" w:hint="eastAsia"/>
          <w:szCs w:val="21"/>
        </w:rPr>
        <w:t>m</w:t>
      </w:r>
      <w:r w:rsidR="002F5A5B" w:rsidRPr="0052365E">
        <w:rPr>
          <w:rFonts w:ascii="Times New Roman" w:hAnsi="Times New Roman" w:cs="Times New Roman" w:hint="eastAsia"/>
          <w:szCs w:val="21"/>
        </w:rPr>
        <w:t>的颗粒物）和</w:t>
      </w:r>
      <w:r w:rsidR="002F5A5B" w:rsidRPr="0052365E">
        <w:rPr>
          <w:rFonts w:ascii="Times New Roman" w:hAnsi="Times New Roman" w:cs="Times New Roman" w:hint="eastAsia"/>
          <w:szCs w:val="21"/>
        </w:rPr>
        <w:t>PM</w:t>
      </w:r>
      <w:r w:rsidR="002F5A5B" w:rsidRPr="0052365E">
        <w:rPr>
          <w:rFonts w:ascii="Times New Roman" w:hAnsi="Times New Roman" w:cs="Times New Roman" w:hint="eastAsia"/>
          <w:szCs w:val="21"/>
        </w:rPr>
        <w:t>（不同粒径的颗粒物）廓线（其中</w:t>
      </w:r>
      <w:r w:rsidR="002F5A5B" w:rsidRPr="0052365E">
        <w:rPr>
          <w:rFonts w:ascii="Times New Roman" w:hAnsi="Times New Roman" w:cs="Times New Roman" w:hint="eastAsia"/>
          <w:szCs w:val="21"/>
        </w:rPr>
        <w:t>Pdr</w:t>
      </w:r>
      <w:r w:rsidR="002F5A5B" w:rsidRPr="0052365E">
        <w:rPr>
          <w:rFonts w:ascii="Times New Roman" w:hAnsi="Times New Roman" w:cs="Times New Roman" w:hint="eastAsia"/>
          <w:szCs w:val="21"/>
        </w:rPr>
        <w:t>是美国</w:t>
      </w:r>
      <w:r w:rsidR="002F5A5B" w:rsidRPr="0052365E">
        <w:rPr>
          <w:rFonts w:ascii="Times New Roman" w:hAnsi="Times New Roman" w:cs="Times New Roman" w:hint="eastAsia"/>
          <w:szCs w:val="21"/>
        </w:rPr>
        <w:t>Thermo</w:t>
      </w:r>
      <w:r w:rsidR="002F5A5B" w:rsidRPr="0052365E">
        <w:rPr>
          <w:rFonts w:ascii="Times New Roman" w:hAnsi="Times New Roman" w:cs="Times New Roman" w:hint="eastAsia"/>
          <w:szCs w:val="21"/>
        </w:rPr>
        <w:t>科技公司生产的个人便携式颗粒物采集器，</w:t>
      </w:r>
      <w:r w:rsidR="002F5A5B" w:rsidRPr="0052365E">
        <w:rPr>
          <w:rFonts w:ascii="Times New Roman" w:hAnsi="Times New Roman" w:cs="Times New Roman" w:hint="eastAsia"/>
          <w:szCs w:val="21"/>
        </w:rPr>
        <w:t>Pang</w:t>
      </w:r>
      <w:r w:rsidR="002F5A5B" w:rsidRPr="0052365E">
        <w:rPr>
          <w:rFonts w:ascii="Times New Roman" w:hAnsi="Times New Roman" w:cs="Times New Roman" w:hint="eastAsia"/>
          <w:szCs w:val="21"/>
        </w:rPr>
        <w:t>是南京信息工程大学</w:t>
      </w:r>
      <w:r w:rsidR="002F5A5B" w:rsidRPr="0052365E">
        <w:rPr>
          <w:rFonts w:ascii="Times New Roman" w:hAnsi="Times New Roman" w:cs="Times New Roman" w:hint="eastAsia"/>
          <w:szCs w:val="21"/>
        </w:rPr>
        <w:t>Pang Xiaobing</w:t>
      </w:r>
      <w:r w:rsidR="002F5A5B" w:rsidRPr="0052365E">
        <w:rPr>
          <w:rFonts w:ascii="Times New Roman" w:hAnsi="Times New Roman" w:cs="Times New Roman" w:hint="eastAsia"/>
          <w:szCs w:val="21"/>
        </w:rPr>
        <w:t>教授研制的仪器）</w:t>
      </w:r>
      <w:r w:rsidR="00724326" w:rsidRPr="0052365E">
        <w:rPr>
          <w:rFonts w:ascii="Times New Roman" w:hAnsi="Times New Roman" w:cs="Times New Roman" w:hint="eastAsia"/>
          <w:szCs w:val="21"/>
        </w:rPr>
        <w:t>（</w:t>
      </w:r>
      <w:r w:rsidR="00475FD3" w:rsidRPr="0052365E">
        <w:rPr>
          <w:rFonts w:ascii="Times New Roman" w:hAnsi="Times New Roman" w:cs="Times New Roman" w:hint="eastAsia"/>
          <w:szCs w:val="21"/>
        </w:rPr>
        <w:t>黄建平，王咏薇等，</w:t>
      </w:r>
      <w:r w:rsidR="00475FD3" w:rsidRPr="0052365E">
        <w:rPr>
          <w:rFonts w:ascii="Times New Roman" w:hAnsi="Times New Roman" w:cs="Times New Roman" w:hint="eastAsia"/>
          <w:szCs w:val="21"/>
        </w:rPr>
        <w:t>201</w:t>
      </w:r>
      <w:r w:rsidR="00920E55" w:rsidRPr="0052365E">
        <w:rPr>
          <w:rFonts w:ascii="Times New Roman" w:hAnsi="Times New Roman" w:cs="Times New Roman"/>
          <w:szCs w:val="21"/>
        </w:rPr>
        <w:t>9</w:t>
      </w:r>
      <w:r w:rsidR="00475FD3" w:rsidRPr="0052365E">
        <w:rPr>
          <w:rFonts w:ascii="Times New Roman" w:hAnsi="Times New Roman" w:cs="Times New Roman" w:hint="eastAsia"/>
          <w:szCs w:val="21"/>
        </w:rPr>
        <w:t>，待发表</w:t>
      </w:r>
      <w:r w:rsidR="00724326" w:rsidRPr="0052365E">
        <w:rPr>
          <w:rFonts w:ascii="Times New Roman" w:hAnsi="Times New Roman" w:cs="Times New Roman" w:hint="eastAsia"/>
          <w:szCs w:val="21"/>
        </w:rPr>
        <w:t>）</w:t>
      </w:r>
    </w:p>
    <w:p w14:paraId="29044505" w14:textId="77777777" w:rsidR="00E20A21" w:rsidRDefault="00E20A21" w:rsidP="00C5500D">
      <w:pPr>
        <w:spacing w:line="360" w:lineRule="auto"/>
        <w:ind w:firstLineChars="200" w:firstLine="482"/>
        <w:rPr>
          <w:rFonts w:ascii="Times New Roman" w:hAnsi="Times New Roman" w:cs="Times New Roman"/>
          <w:b/>
          <w:sz w:val="24"/>
          <w:szCs w:val="24"/>
        </w:rPr>
      </w:pPr>
    </w:p>
    <w:p w14:paraId="21CD1FA3" w14:textId="108D4000" w:rsidR="00884862" w:rsidRDefault="00B03767" w:rsidP="00E71443">
      <w:pPr>
        <w:spacing w:line="30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第</w:t>
      </w:r>
      <w:r w:rsidR="00E20A21">
        <w:rPr>
          <w:rFonts w:ascii="Times New Roman" w:hAnsi="Times New Roman" w:cs="Times New Roman" w:hint="eastAsia"/>
          <w:b/>
          <w:sz w:val="24"/>
          <w:szCs w:val="24"/>
        </w:rPr>
        <w:t>五</w:t>
      </w:r>
      <w:r>
        <w:rPr>
          <w:rFonts w:ascii="Times New Roman" w:hAnsi="Times New Roman" w:cs="Times New Roman" w:hint="eastAsia"/>
          <w:b/>
          <w:sz w:val="24"/>
          <w:szCs w:val="24"/>
        </w:rPr>
        <w:t>，</w:t>
      </w:r>
      <w:ins w:id="12" w:author="Jianping Huang" w:date="2019-02-27T09:34:00Z">
        <w:r w:rsidR="00D46ED2">
          <w:rPr>
            <w:rFonts w:ascii="Times New Roman" w:hAnsi="Times New Roman" w:cs="Times New Roman" w:hint="eastAsia"/>
            <w:b/>
            <w:sz w:val="24"/>
            <w:szCs w:val="24"/>
          </w:rPr>
          <w:t>用于研究</w:t>
        </w:r>
      </w:ins>
      <w:r w:rsidR="00E374DF">
        <w:rPr>
          <w:rFonts w:ascii="Times New Roman" w:hAnsi="Times New Roman" w:cs="Times New Roman" w:hint="eastAsia"/>
          <w:b/>
          <w:sz w:val="24"/>
          <w:szCs w:val="24"/>
        </w:rPr>
        <w:t>灰霾边界层条件下夹卷过程的大涡模式需进一步改进。</w:t>
      </w:r>
      <w:r w:rsidR="00D85A8E" w:rsidRPr="00FC4F87">
        <w:rPr>
          <w:rFonts w:ascii="Times New Roman" w:hAnsi="Times New Roman" w:cs="Times New Roman" w:hint="eastAsia"/>
          <w:sz w:val="24"/>
          <w:szCs w:val="24"/>
        </w:rPr>
        <w:t>自</w:t>
      </w:r>
      <w:r w:rsidR="00D85A8E" w:rsidRPr="00FC4F87">
        <w:rPr>
          <w:rFonts w:ascii="Times New Roman" w:hAnsi="Times New Roman" w:cs="Times New Roman" w:hint="eastAsia"/>
          <w:sz w:val="24"/>
          <w:szCs w:val="24"/>
        </w:rPr>
        <w:t>Deardorff</w:t>
      </w:r>
      <w:r w:rsidR="00D85A8E" w:rsidRPr="00FC4F87">
        <w:rPr>
          <w:rFonts w:ascii="Times New Roman" w:hAnsi="Times New Roman" w:cs="Times New Roman" w:hint="eastAsia"/>
          <w:sz w:val="24"/>
          <w:szCs w:val="24"/>
        </w:rPr>
        <w:t>（</w:t>
      </w:r>
      <w:r w:rsidR="00D85A8E" w:rsidRPr="00FC4F87">
        <w:rPr>
          <w:rFonts w:ascii="Times New Roman" w:hAnsi="Times New Roman" w:cs="Times New Roman" w:hint="eastAsia"/>
          <w:sz w:val="24"/>
          <w:szCs w:val="24"/>
        </w:rPr>
        <w:t>1972</w:t>
      </w:r>
      <w:r w:rsidR="00D85A8E" w:rsidRPr="00FC4F87">
        <w:rPr>
          <w:rFonts w:ascii="Times New Roman" w:hAnsi="Times New Roman" w:cs="Times New Roman" w:hint="eastAsia"/>
          <w:sz w:val="24"/>
          <w:szCs w:val="24"/>
        </w:rPr>
        <w:t>）把大涡模式（</w:t>
      </w:r>
      <w:r w:rsidR="00D85A8E" w:rsidRPr="00FC4F87">
        <w:rPr>
          <w:rFonts w:ascii="Times New Roman" w:hAnsi="Times New Roman" w:cs="Times New Roman" w:hint="eastAsia"/>
          <w:sz w:val="24"/>
          <w:szCs w:val="24"/>
        </w:rPr>
        <w:t>LES</w:t>
      </w:r>
      <w:r w:rsidR="00D85A8E" w:rsidRPr="00FC4F87">
        <w:rPr>
          <w:rFonts w:ascii="Times New Roman" w:hAnsi="Times New Roman" w:cs="Times New Roman" w:hint="eastAsia"/>
          <w:sz w:val="24"/>
          <w:szCs w:val="24"/>
        </w:rPr>
        <w:t>）应用于边界层研究以来，</w:t>
      </w:r>
      <w:r w:rsidR="00D85A8E">
        <w:rPr>
          <w:rFonts w:ascii="Times New Roman" w:hAnsi="Times New Roman" w:cs="Times New Roman" w:hint="eastAsia"/>
          <w:sz w:val="24"/>
          <w:szCs w:val="24"/>
        </w:rPr>
        <w:t>边界层结构</w:t>
      </w:r>
      <w:del w:id="13" w:author="Jianping Huang" w:date="2019-02-25T09:21:00Z">
        <w:r w:rsidR="00D85A8E" w:rsidDel="009D4912">
          <w:rPr>
            <w:rFonts w:ascii="Times New Roman" w:hAnsi="Times New Roman" w:cs="Times New Roman" w:hint="eastAsia"/>
            <w:sz w:val="24"/>
            <w:szCs w:val="24"/>
          </w:rPr>
          <w:delText>变化</w:delText>
        </w:r>
      </w:del>
      <w:ins w:id="14" w:author="Jianping Huang" w:date="2019-02-25T09:21:00Z">
        <w:r w:rsidR="009D4912">
          <w:rPr>
            <w:rFonts w:ascii="Times New Roman" w:hAnsi="Times New Roman" w:cs="Times New Roman" w:hint="eastAsia"/>
            <w:sz w:val="24"/>
            <w:szCs w:val="24"/>
          </w:rPr>
          <w:t>演变</w:t>
        </w:r>
      </w:ins>
      <w:del w:id="15" w:author="Jianping Huang" w:date="2019-02-25T09:21:00Z">
        <w:r w:rsidR="00D85A8E" w:rsidDel="009D4912">
          <w:rPr>
            <w:rFonts w:ascii="Times New Roman" w:hAnsi="Times New Roman" w:cs="Times New Roman" w:hint="eastAsia"/>
            <w:sz w:val="24"/>
            <w:szCs w:val="24"/>
          </w:rPr>
          <w:delText>的</w:delText>
        </w:r>
      </w:del>
      <w:r w:rsidR="00D85A8E">
        <w:rPr>
          <w:rFonts w:ascii="Times New Roman" w:hAnsi="Times New Roman" w:cs="Times New Roman" w:hint="eastAsia"/>
          <w:sz w:val="24"/>
          <w:szCs w:val="24"/>
        </w:rPr>
        <w:t>机理</w:t>
      </w:r>
      <w:r w:rsidR="003A11F3">
        <w:rPr>
          <w:rFonts w:ascii="Times New Roman" w:hAnsi="Times New Roman" w:cs="Times New Roman" w:hint="eastAsia"/>
          <w:sz w:val="24"/>
          <w:szCs w:val="24"/>
        </w:rPr>
        <w:t>研究</w:t>
      </w:r>
      <w:r w:rsidR="00D85A8E" w:rsidRPr="00FC4F87">
        <w:rPr>
          <w:rFonts w:ascii="Times New Roman" w:hAnsi="Times New Roman" w:cs="Times New Roman" w:hint="eastAsia"/>
          <w:sz w:val="24"/>
          <w:szCs w:val="24"/>
        </w:rPr>
        <w:t>取得</w:t>
      </w:r>
      <w:del w:id="16" w:author="Jianping Huang" w:date="2019-02-25T09:21:00Z">
        <w:r w:rsidR="00D85A8E" w:rsidRPr="00FC4F87" w:rsidDel="009D4912">
          <w:rPr>
            <w:rFonts w:ascii="Times New Roman" w:hAnsi="Times New Roman" w:cs="Times New Roman" w:hint="eastAsia"/>
            <w:sz w:val="24"/>
            <w:szCs w:val="24"/>
          </w:rPr>
          <w:delText>了</w:delText>
        </w:r>
      </w:del>
      <w:r w:rsidR="00D85A8E" w:rsidRPr="00FC4F87">
        <w:rPr>
          <w:rFonts w:ascii="Times New Roman" w:hAnsi="Times New Roman" w:cs="Times New Roman" w:hint="eastAsia"/>
          <w:sz w:val="24"/>
          <w:szCs w:val="24"/>
        </w:rPr>
        <w:t>很大进展，</w:t>
      </w:r>
      <w:r w:rsidR="00D85A8E">
        <w:rPr>
          <w:rFonts w:ascii="Times New Roman" w:hAnsi="Times New Roman" w:cs="Times New Roman" w:hint="eastAsia"/>
          <w:sz w:val="24"/>
          <w:szCs w:val="24"/>
        </w:rPr>
        <w:t>LE</w:t>
      </w:r>
      <w:r w:rsidR="00D85A8E">
        <w:rPr>
          <w:rFonts w:ascii="Times New Roman" w:hAnsi="Times New Roman" w:cs="Times New Roman"/>
          <w:sz w:val="24"/>
          <w:szCs w:val="24"/>
        </w:rPr>
        <w:t>S</w:t>
      </w:r>
      <w:r w:rsidR="00D85A8E">
        <w:rPr>
          <w:rFonts w:ascii="Times New Roman" w:hAnsi="Times New Roman" w:cs="Times New Roman" w:hint="eastAsia"/>
          <w:sz w:val="24"/>
          <w:szCs w:val="24"/>
        </w:rPr>
        <w:t>已</w:t>
      </w:r>
      <w:r w:rsidR="00D85A8E" w:rsidRPr="00FC4F87">
        <w:rPr>
          <w:rFonts w:ascii="Times New Roman" w:hAnsi="Times New Roman" w:cs="Times New Roman" w:hint="eastAsia"/>
          <w:sz w:val="24"/>
          <w:szCs w:val="24"/>
        </w:rPr>
        <w:t>成为研究边界层的重要工具（</w:t>
      </w:r>
      <w:r w:rsidR="002853E5" w:rsidRPr="002853E5">
        <w:rPr>
          <w:rFonts w:ascii="Times New Roman" w:hAnsi="Times New Roman" w:cs="Times New Roman" w:hint="eastAsia"/>
          <w:sz w:val="24"/>
          <w:szCs w:val="24"/>
        </w:rPr>
        <w:t>苗世光</w:t>
      </w:r>
      <w:r w:rsidR="002853E5">
        <w:rPr>
          <w:rFonts w:ascii="Times New Roman" w:hAnsi="Times New Roman" w:cs="Times New Roman" w:hint="eastAsia"/>
          <w:sz w:val="24"/>
          <w:szCs w:val="24"/>
        </w:rPr>
        <w:t>等</w:t>
      </w:r>
      <w:r w:rsidR="002853E5">
        <w:rPr>
          <w:rFonts w:ascii="Times New Roman" w:hAnsi="Times New Roman" w:cs="Times New Roman" w:hint="eastAsia"/>
          <w:sz w:val="24"/>
          <w:szCs w:val="24"/>
        </w:rPr>
        <w:t xml:space="preserve">, 2004; </w:t>
      </w:r>
      <w:r w:rsidR="002F59F5" w:rsidRPr="002F59F5">
        <w:rPr>
          <w:rFonts w:ascii="Times New Roman" w:hAnsi="Times New Roman" w:cs="Times New Roman" w:hint="eastAsia"/>
          <w:sz w:val="24"/>
          <w:szCs w:val="24"/>
        </w:rPr>
        <w:t>蒋维楣</w:t>
      </w:r>
      <w:r w:rsidR="002F59F5">
        <w:rPr>
          <w:rFonts w:ascii="Times New Roman" w:hAnsi="Times New Roman" w:cs="Times New Roman" w:hint="eastAsia"/>
          <w:sz w:val="24"/>
          <w:szCs w:val="24"/>
        </w:rPr>
        <w:t>等</w:t>
      </w:r>
      <w:r w:rsidR="002F59F5">
        <w:rPr>
          <w:rFonts w:ascii="Times New Roman" w:hAnsi="Times New Roman" w:cs="Times New Roman" w:hint="eastAsia"/>
          <w:sz w:val="24"/>
          <w:szCs w:val="24"/>
        </w:rPr>
        <w:t xml:space="preserve">, 2004; </w:t>
      </w:r>
      <w:r w:rsidR="002F59F5" w:rsidRPr="002F59F5">
        <w:rPr>
          <w:rFonts w:ascii="Times New Roman" w:hAnsi="Times New Roman" w:cs="Times New Roman" w:hint="eastAsia"/>
          <w:sz w:val="24"/>
          <w:szCs w:val="24"/>
        </w:rPr>
        <w:t>姜金华</w:t>
      </w:r>
      <w:r w:rsidR="002F59F5">
        <w:rPr>
          <w:rFonts w:ascii="Times New Roman" w:hAnsi="Times New Roman" w:cs="Times New Roman" w:hint="eastAsia"/>
          <w:sz w:val="24"/>
          <w:szCs w:val="24"/>
        </w:rPr>
        <w:t>等</w:t>
      </w:r>
      <w:r w:rsidR="002F59F5">
        <w:rPr>
          <w:rFonts w:ascii="Times New Roman" w:hAnsi="Times New Roman" w:cs="Times New Roman" w:hint="eastAsia"/>
          <w:sz w:val="24"/>
          <w:szCs w:val="24"/>
        </w:rPr>
        <w:t xml:space="preserve">, 2004, 2005; </w:t>
      </w:r>
      <w:r w:rsidR="002F59F5" w:rsidRPr="002F59F5">
        <w:rPr>
          <w:rFonts w:ascii="Times New Roman" w:hAnsi="Times New Roman" w:cs="Times New Roman" w:hint="eastAsia"/>
          <w:sz w:val="24"/>
          <w:szCs w:val="24"/>
        </w:rPr>
        <w:t>黄倩</w:t>
      </w:r>
      <w:r w:rsidR="002F59F5">
        <w:rPr>
          <w:rFonts w:ascii="Times New Roman" w:hAnsi="Times New Roman" w:cs="Times New Roman" w:hint="eastAsia"/>
          <w:sz w:val="24"/>
          <w:szCs w:val="24"/>
        </w:rPr>
        <w:t>等</w:t>
      </w:r>
      <w:r w:rsidR="002F59F5">
        <w:rPr>
          <w:rFonts w:ascii="Times New Roman" w:hAnsi="Times New Roman" w:cs="Times New Roman" w:hint="eastAsia"/>
          <w:sz w:val="24"/>
          <w:szCs w:val="24"/>
        </w:rPr>
        <w:t xml:space="preserve">, 2014; </w:t>
      </w:r>
      <w:r w:rsidR="00D85A8E" w:rsidRPr="00FC4F87">
        <w:rPr>
          <w:rFonts w:ascii="Times New Roman" w:hAnsi="Times New Roman" w:cs="Times New Roman" w:hint="eastAsia"/>
          <w:sz w:val="24"/>
          <w:szCs w:val="24"/>
        </w:rPr>
        <w:t>Bardino et al., 1983; Moeng, 1984; Mason et al., 1989; Mason et al., 1990; Hadfield et al., 1991; Walko et al., 1992; Bou-Zeid et al., 2005; Bohrer et al., 2009</w:t>
      </w:r>
      <w:r w:rsidR="00D85A8E">
        <w:rPr>
          <w:rFonts w:ascii="Times New Roman" w:hAnsi="Times New Roman" w:cs="Times New Roman" w:hint="eastAsia"/>
          <w:sz w:val="24"/>
          <w:szCs w:val="24"/>
        </w:rPr>
        <w:t>）。</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通过对网格尺度的湍流进行精确求解，并通过对次网格尺度湍涡进行参数化，能准确模拟中尺度或大尺度模式无法模拟的夹卷过程。在夹卷研究中，一方面，</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模拟结果可以用来计算各夹卷参数如夹卷厚度、夹卷热通量、夹卷速度、夹卷通量比、夹卷区位温跳跃值等及其日变化。另一方面，</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模拟结果也可用于验证由块模式或混合层模式推导得到的各种夹卷参数方案如夹卷速度方程等，并定量评估各个物理因子的相对贡献。</w:t>
      </w:r>
      <w:r w:rsidR="00E71443" w:rsidRPr="00E71443">
        <w:rPr>
          <w:rFonts w:ascii="Times New Roman" w:hAnsi="Times New Roman" w:cs="Times New Roman" w:hint="eastAsia"/>
          <w:sz w:val="24"/>
          <w:szCs w:val="24"/>
        </w:rPr>
        <w:t>Sullivan</w:t>
      </w:r>
      <w:r w:rsidR="00E71443" w:rsidRPr="00E71443">
        <w:rPr>
          <w:rFonts w:ascii="Times New Roman" w:hAnsi="Times New Roman" w:cs="Times New Roman" w:hint="eastAsia"/>
          <w:sz w:val="24"/>
          <w:szCs w:val="24"/>
        </w:rPr>
        <w:t>等（</w:t>
      </w:r>
      <w:r w:rsidR="00E71443" w:rsidRPr="00E71443">
        <w:rPr>
          <w:rFonts w:ascii="Times New Roman" w:hAnsi="Times New Roman" w:cs="Times New Roman" w:hint="eastAsia"/>
          <w:sz w:val="24"/>
          <w:szCs w:val="24"/>
        </w:rPr>
        <w:t>1998</w:t>
      </w:r>
      <w:r w:rsidR="00E71443" w:rsidRPr="00E71443">
        <w:rPr>
          <w:rFonts w:ascii="Times New Roman" w:hAnsi="Times New Roman" w:cs="Times New Roman" w:hint="eastAsia"/>
          <w:sz w:val="24"/>
          <w:szCs w:val="24"/>
        </w:rPr>
        <w:t>）通过分析两层区域嵌套的</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结果，揭示了无云对流边界层夹卷区的结构特征和形成机理，并定量评估了一阶混合层模式中地表热通量和夹卷厚度参数在不同</w:t>
      </w:r>
      <w:r w:rsidR="005D1F38">
        <w:rPr>
          <w:rFonts w:ascii="Times New Roman" w:hAnsi="Times New Roman" w:cs="Times New Roman" w:hint="eastAsia"/>
          <w:sz w:val="24"/>
          <w:szCs w:val="24"/>
        </w:rPr>
        <w:t>理</w:t>
      </w:r>
      <w:r w:rsidR="00E71443" w:rsidRPr="00E71443">
        <w:rPr>
          <w:rFonts w:ascii="Times New Roman" w:hAnsi="Times New Roman" w:cs="Times New Roman" w:hint="eastAsia"/>
          <w:sz w:val="24"/>
          <w:szCs w:val="24"/>
        </w:rPr>
        <w:t>查森数条件下对夹卷速度和夹卷通量比的相对贡献。结果表明，标准化的对流速度随</w:t>
      </w:r>
      <w:r w:rsidR="00E71443">
        <w:rPr>
          <w:rFonts w:ascii="Times New Roman" w:hAnsi="Times New Roman" w:cs="Times New Roman" w:hint="eastAsia"/>
          <w:sz w:val="24"/>
          <w:szCs w:val="24"/>
        </w:rPr>
        <w:t>理</w:t>
      </w:r>
      <w:r w:rsidR="00E71443" w:rsidRPr="00E71443">
        <w:rPr>
          <w:rFonts w:ascii="Times New Roman" w:hAnsi="Times New Roman" w:cs="Times New Roman" w:hint="eastAsia"/>
          <w:sz w:val="24"/>
          <w:szCs w:val="24"/>
        </w:rPr>
        <w:t>查森数的变化满足</w:t>
      </w:r>
      <w:r w:rsidR="00E71443" w:rsidRPr="00E71443">
        <w:rPr>
          <w:rFonts w:ascii="Times New Roman" w:hAnsi="Times New Roman" w:cs="Times New Roman" w:hint="eastAsia"/>
          <w:sz w:val="24"/>
          <w:szCs w:val="24"/>
        </w:rPr>
        <w:t>-1</w:t>
      </w:r>
      <w:r w:rsidR="00E71443" w:rsidRPr="00E71443">
        <w:rPr>
          <w:rFonts w:ascii="Times New Roman" w:hAnsi="Times New Roman" w:cs="Times New Roman" w:hint="eastAsia"/>
          <w:sz w:val="24"/>
          <w:szCs w:val="24"/>
        </w:rPr>
        <w:t>次方函数关系，且一</w:t>
      </w:r>
      <w:r w:rsidR="00E71443" w:rsidRPr="00E71443">
        <w:rPr>
          <w:rFonts w:ascii="Times New Roman" w:hAnsi="Times New Roman" w:cs="Times New Roman" w:hint="eastAsia"/>
          <w:sz w:val="24"/>
          <w:szCs w:val="24"/>
        </w:rPr>
        <w:lastRenderedPageBreak/>
        <w:t>阶模式模拟结构与</w:t>
      </w:r>
      <w:r w:rsidR="00117044">
        <w:rPr>
          <w:rFonts w:ascii="Times New Roman" w:hAnsi="Times New Roman" w:cs="Times New Roman" w:hint="eastAsia"/>
          <w:sz w:val="24"/>
          <w:szCs w:val="24"/>
        </w:rPr>
        <w:t>Deardoff</w:t>
      </w:r>
      <w:r w:rsidR="00117044">
        <w:rPr>
          <w:rFonts w:ascii="Times New Roman" w:hAnsi="Times New Roman" w:cs="Times New Roman" w:hint="eastAsia"/>
          <w:sz w:val="24"/>
          <w:szCs w:val="24"/>
        </w:rPr>
        <w:t>等</w:t>
      </w:r>
      <w:r w:rsidR="00E71443" w:rsidRPr="00E71443">
        <w:rPr>
          <w:rFonts w:ascii="Times New Roman" w:hAnsi="Times New Roman" w:cs="Times New Roman" w:hint="eastAsia"/>
          <w:sz w:val="24"/>
          <w:szCs w:val="24"/>
        </w:rPr>
        <w:t>(1980)</w:t>
      </w:r>
      <w:r w:rsidR="00E71443" w:rsidRPr="00E71443">
        <w:rPr>
          <w:rFonts w:ascii="Times New Roman" w:hAnsi="Times New Roman" w:cs="Times New Roman" w:hint="eastAsia"/>
          <w:sz w:val="24"/>
          <w:szCs w:val="24"/>
        </w:rPr>
        <w:t>的对流槽观测结果相吻合。但是，这些研究中</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模式均未考虑气溶胶辐射效应的影响。之后，</w:t>
      </w:r>
      <w:r w:rsidR="00117044">
        <w:rPr>
          <w:rFonts w:ascii="Times New Roman" w:hAnsi="Times New Roman" w:cs="Times New Roman" w:hint="eastAsia"/>
          <w:sz w:val="24"/>
          <w:szCs w:val="24"/>
        </w:rPr>
        <w:t>Barbaro</w:t>
      </w:r>
      <w:r w:rsidR="00117044">
        <w:rPr>
          <w:rFonts w:ascii="Times New Roman" w:hAnsi="Times New Roman" w:cs="Times New Roman" w:hint="eastAsia"/>
          <w:sz w:val="24"/>
          <w:szCs w:val="24"/>
        </w:rPr>
        <w:t>等</w:t>
      </w:r>
      <w:r w:rsidR="00E71443" w:rsidRPr="00E71443">
        <w:rPr>
          <w:rFonts w:ascii="Times New Roman" w:hAnsi="Times New Roman" w:cs="Times New Roman" w:hint="eastAsia"/>
          <w:sz w:val="24"/>
          <w:szCs w:val="24"/>
        </w:rPr>
        <w:t>(2013)</w:t>
      </w:r>
      <w:r w:rsidR="00E71443" w:rsidRPr="00E71443">
        <w:rPr>
          <w:rFonts w:ascii="Times New Roman" w:hAnsi="Times New Roman" w:cs="Times New Roman" w:hint="eastAsia"/>
          <w:sz w:val="24"/>
          <w:szCs w:val="24"/>
        </w:rPr>
        <w:t>在荷兰科学家发展的大涡模式中加入人为设定的加热率垂直廓线，研究气溶胶吸收短波辐射加热对理想对流边界层的动力结构演变的影响。申请者在国家自然科学面上基金资助下，</w:t>
      </w:r>
      <w:ins w:id="17" w:author="Jianping Huang" w:date="2019-02-25T09:22:00Z">
        <w:r w:rsidR="00966B09">
          <w:rPr>
            <w:rFonts w:ascii="Times New Roman" w:hAnsi="Times New Roman" w:cs="Times New Roman" w:hint="eastAsia"/>
            <w:sz w:val="24"/>
            <w:szCs w:val="24"/>
          </w:rPr>
          <w:t>成功</w:t>
        </w:r>
      </w:ins>
      <w:r w:rsidR="00E71443" w:rsidRPr="00E71443">
        <w:rPr>
          <w:rFonts w:ascii="Times New Roman" w:hAnsi="Times New Roman" w:cs="Times New Roman" w:hint="eastAsia"/>
          <w:sz w:val="24"/>
          <w:szCs w:val="24"/>
        </w:rPr>
        <w:t>将一个辐射传输模型与</w:t>
      </w:r>
      <w:r w:rsidR="00E71443" w:rsidRPr="00E71443">
        <w:rPr>
          <w:rFonts w:ascii="Times New Roman" w:hAnsi="Times New Roman" w:cs="Times New Roman" w:hint="eastAsia"/>
          <w:sz w:val="24"/>
          <w:szCs w:val="24"/>
        </w:rPr>
        <w:t>NCAR</w:t>
      </w:r>
      <w:r w:rsidR="00E71443" w:rsidRPr="00E71443">
        <w:rPr>
          <w:rFonts w:ascii="Times New Roman" w:hAnsi="Times New Roman" w:cs="Times New Roman" w:hint="eastAsia"/>
          <w:sz w:val="24"/>
          <w:szCs w:val="24"/>
        </w:rPr>
        <w:t>科学家发展及申请者改进的大涡模式进行了单向耦合，研究了重度灰霾污染条件下，气溶胶辐射效应对边界层热力和动力结构演变的影响。</w:t>
      </w:r>
      <w:r w:rsidR="00C43E4F">
        <w:rPr>
          <w:rFonts w:ascii="Times New Roman" w:hAnsi="Times New Roman" w:cs="Times New Roman" w:hint="eastAsia"/>
          <w:sz w:val="24"/>
          <w:szCs w:val="24"/>
        </w:rPr>
        <w:t>有关</w:t>
      </w:r>
      <w:r w:rsidR="000B56A6">
        <w:rPr>
          <w:rFonts w:ascii="Times New Roman" w:hAnsi="Times New Roman" w:cs="Times New Roman" w:hint="eastAsia"/>
          <w:sz w:val="24"/>
          <w:szCs w:val="24"/>
        </w:rPr>
        <w:t>清洁</w:t>
      </w:r>
      <w:r w:rsidR="000B56A6">
        <w:rPr>
          <w:rFonts w:ascii="Times New Roman" w:hAnsi="Times New Roman" w:cs="Times New Roman"/>
          <w:sz w:val="24"/>
          <w:szCs w:val="24"/>
        </w:rPr>
        <w:t>条件下的夹卷通量比的研究成果于</w:t>
      </w:r>
      <w:r w:rsidR="00C43E4F">
        <w:rPr>
          <w:rFonts w:ascii="Times New Roman" w:hAnsi="Times New Roman" w:cs="Times New Roman"/>
          <w:sz w:val="24"/>
          <w:szCs w:val="24"/>
        </w:rPr>
        <w:t>2018</w:t>
      </w:r>
      <w:r w:rsidR="00C43E4F">
        <w:rPr>
          <w:rFonts w:ascii="Times New Roman" w:hAnsi="Times New Roman" w:cs="Times New Roman" w:hint="eastAsia"/>
          <w:sz w:val="24"/>
          <w:szCs w:val="24"/>
        </w:rPr>
        <w:t>年被</w:t>
      </w:r>
      <w:r w:rsidR="0040037A">
        <w:rPr>
          <w:rFonts w:ascii="Times New Roman" w:hAnsi="Times New Roman" w:cs="Times New Roman" w:hint="eastAsia"/>
          <w:sz w:val="24"/>
          <w:szCs w:val="24"/>
        </w:rPr>
        <w:t>英国</w:t>
      </w:r>
      <w:r w:rsidR="00E71443" w:rsidRPr="00E71443">
        <w:rPr>
          <w:rFonts w:ascii="Times New Roman" w:hAnsi="Times New Roman" w:cs="Times New Roman" w:hint="eastAsia"/>
          <w:sz w:val="24"/>
          <w:szCs w:val="24"/>
        </w:rPr>
        <w:t>皇家气象学会季刊</w:t>
      </w:r>
      <w:r w:rsidR="00C7414B">
        <w:rPr>
          <w:rFonts w:ascii="Times New Roman" w:hAnsi="Times New Roman" w:cs="Times New Roman" w:hint="eastAsia"/>
          <w:sz w:val="24"/>
          <w:szCs w:val="24"/>
        </w:rPr>
        <w:t>（</w:t>
      </w:r>
      <w:r w:rsidR="00E71443" w:rsidRPr="00E71443">
        <w:rPr>
          <w:rFonts w:ascii="Times New Roman" w:hAnsi="Times New Roman" w:cs="Times New Roman" w:hint="eastAsia"/>
          <w:sz w:val="24"/>
          <w:szCs w:val="24"/>
        </w:rPr>
        <w:t>QJRMS</w:t>
      </w:r>
      <w:r w:rsidR="00C7414B">
        <w:rPr>
          <w:rFonts w:ascii="Times New Roman" w:hAnsi="Times New Roman" w:cs="Times New Roman" w:hint="eastAsia"/>
          <w:sz w:val="24"/>
          <w:szCs w:val="24"/>
        </w:rPr>
        <w:t>）</w:t>
      </w:r>
      <w:r w:rsidR="00E71443" w:rsidRPr="00E71443">
        <w:rPr>
          <w:rFonts w:ascii="Times New Roman" w:hAnsi="Times New Roman" w:cs="Times New Roman" w:hint="eastAsia"/>
          <w:sz w:val="24"/>
          <w:szCs w:val="24"/>
        </w:rPr>
        <w:t>（</w:t>
      </w:r>
      <w:r w:rsidR="00C43E4F">
        <w:rPr>
          <w:rFonts w:ascii="Times New Roman" w:hAnsi="Times New Roman" w:cs="Times New Roman" w:hint="eastAsia"/>
          <w:sz w:val="24"/>
          <w:szCs w:val="24"/>
        </w:rPr>
        <w:t>Liu</w:t>
      </w:r>
      <w:r w:rsidR="000B56A6">
        <w:rPr>
          <w:rFonts w:ascii="Times New Roman" w:hAnsi="Times New Roman" w:cs="Times New Roman" w:hint="eastAsia"/>
          <w:sz w:val="24"/>
          <w:szCs w:val="24"/>
        </w:rPr>
        <w:t xml:space="preserve"> et al., </w:t>
      </w:r>
      <w:r w:rsidR="00C43E4F">
        <w:rPr>
          <w:rFonts w:ascii="Times New Roman" w:hAnsi="Times New Roman" w:cs="Times New Roman" w:hint="eastAsia"/>
          <w:sz w:val="24"/>
          <w:szCs w:val="24"/>
        </w:rPr>
        <w:t>2</w:t>
      </w:r>
      <w:r w:rsidR="00C43E4F">
        <w:rPr>
          <w:rFonts w:ascii="Times New Roman" w:hAnsi="Times New Roman" w:cs="Times New Roman"/>
          <w:sz w:val="24"/>
          <w:szCs w:val="24"/>
        </w:rPr>
        <w:t>018</w:t>
      </w:r>
      <w:r w:rsidR="000B56A6">
        <w:rPr>
          <w:rFonts w:ascii="Times New Roman" w:hAnsi="Times New Roman" w:cs="Times New Roman" w:hint="eastAsia"/>
          <w:sz w:val="24"/>
          <w:szCs w:val="24"/>
        </w:rPr>
        <w:t>a</w:t>
      </w:r>
      <w:r w:rsidR="00E71443" w:rsidRPr="00E71443">
        <w:rPr>
          <w:rFonts w:ascii="Times New Roman" w:hAnsi="Times New Roman" w:cs="Times New Roman" w:hint="eastAsia"/>
          <w:sz w:val="24"/>
          <w:szCs w:val="24"/>
        </w:rPr>
        <w:t>），</w:t>
      </w:r>
      <w:r w:rsidR="00C43E4F">
        <w:rPr>
          <w:rFonts w:ascii="Times New Roman" w:hAnsi="Times New Roman" w:cs="Times New Roman" w:hint="eastAsia"/>
          <w:sz w:val="24"/>
          <w:szCs w:val="24"/>
        </w:rPr>
        <w:t>与此同时，用于定量评估气溶胶辐射效应对夹卷速度影响的零阶模式已正式被</w:t>
      </w:r>
      <w:r w:rsidR="00E71443" w:rsidRPr="00E71443">
        <w:rPr>
          <w:rFonts w:ascii="Times New Roman" w:hAnsi="Times New Roman" w:cs="Times New Roman" w:hint="eastAsia"/>
          <w:sz w:val="24"/>
          <w:szCs w:val="24"/>
        </w:rPr>
        <w:t>美国大气科学杂志（</w:t>
      </w:r>
      <w:r w:rsidR="00E71443" w:rsidRPr="00E71443">
        <w:rPr>
          <w:rFonts w:ascii="Times New Roman" w:hAnsi="Times New Roman" w:cs="Times New Roman" w:hint="eastAsia"/>
          <w:sz w:val="24"/>
          <w:szCs w:val="24"/>
        </w:rPr>
        <w:t>JAS</w:t>
      </w:r>
      <w:r w:rsidR="00E71443" w:rsidRPr="00E71443">
        <w:rPr>
          <w:rFonts w:ascii="Times New Roman" w:hAnsi="Times New Roman" w:cs="Times New Roman" w:hint="eastAsia"/>
          <w:sz w:val="24"/>
          <w:szCs w:val="24"/>
        </w:rPr>
        <w:t>）</w:t>
      </w:r>
      <w:r w:rsidR="00C43E4F">
        <w:rPr>
          <w:rFonts w:ascii="Times New Roman" w:hAnsi="Times New Roman" w:cs="Times New Roman" w:hint="eastAsia"/>
          <w:sz w:val="24"/>
          <w:szCs w:val="24"/>
        </w:rPr>
        <w:t>录用发表（</w:t>
      </w:r>
      <w:r w:rsidR="00C43E4F">
        <w:rPr>
          <w:rFonts w:ascii="Times New Roman" w:hAnsi="Times New Roman" w:cs="Times New Roman" w:hint="eastAsia"/>
          <w:sz w:val="24"/>
          <w:szCs w:val="24"/>
        </w:rPr>
        <w:t>Liu</w:t>
      </w:r>
      <w:r w:rsidR="000B56A6">
        <w:rPr>
          <w:rFonts w:ascii="Times New Roman" w:hAnsi="Times New Roman" w:cs="Times New Roman" w:hint="eastAsia"/>
          <w:sz w:val="24"/>
          <w:szCs w:val="24"/>
        </w:rPr>
        <w:t xml:space="preserve">et al., </w:t>
      </w:r>
      <w:r w:rsidR="00C43E4F">
        <w:rPr>
          <w:rFonts w:ascii="Times New Roman" w:hAnsi="Times New Roman" w:cs="Times New Roman" w:hint="eastAsia"/>
          <w:sz w:val="24"/>
          <w:szCs w:val="24"/>
        </w:rPr>
        <w:t>2</w:t>
      </w:r>
      <w:r w:rsidR="00C43E4F">
        <w:rPr>
          <w:rFonts w:ascii="Times New Roman" w:hAnsi="Times New Roman" w:cs="Times New Roman"/>
          <w:sz w:val="24"/>
          <w:szCs w:val="24"/>
        </w:rPr>
        <w:t>019</w:t>
      </w:r>
      <w:r w:rsidR="00C43E4F">
        <w:rPr>
          <w:rFonts w:ascii="Times New Roman" w:hAnsi="Times New Roman" w:cs="Times New Roman" w:hint="eastAsia"/>
          <w:sz w:val="24"/>
          <w:szCs w:val="24"/>
        </w:rPr>
        <w:t>）</w:t>
      </w:r>
      <w:r w:rsidR="00E71443" w:rsidRPr="00E71443">
        <w:rPr>
          <w:rFonts w:ascii="Times New Roman" w:hAnsi="Times New Roman" w:cs="Times New Roman" w:hint="eastAsia"/>
          <w:sz w:val="24"/>
          <w:szCs w:val="24"/>
        </w:rPr>
        <w:t>。但是，现有的耦合</w:t>
      </w:r>
      <w:ins w:id="18" w:author="Jianping Huang" w:date="2019-02-27T09:35:00Z">
        <w:r w:rsidR="007703A8">
          <w:rPr>
            <w:rFonts w:ascii="Times New Roman" w:hAnsi="Times New Roman" w:cs="Times New Roman" w:hint="eastAsia"/>
            <w:sz w:val="24"/>
            <w:szCs w:val="24"/>
          </w:rPr>
          <w:t>模式</w:t>
        </w:r>
      </w:ins>
      <w:r w:rsidR="00E71443" w:rsidRPr="00E71443">
        <w:rPr>
          <w:rFonts w:ascii="Times New Roman" w:hAnsi="Times New Roman" w:cs="Times New Roman" w:hint="eastAsia"/>
          <w:sz w:val="24"/>
          <w:szCs w:val="24"/>
        </w:rPr>
        <w:t>系统未能实现</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和气溶胶辐射传输模型的双向耦合（即</w:t>
      </w:r>
      <w:r w:rsidR="00E71443" w:rsidRPr="00E71443">
        <w:rPr>
          <w:rFonts w:ascii="Times New Roman" w:hAnsi="Times New Roman" w:cs="Times New Roman" w:hint="eastAsia"/>
          <w:sz w:val="24"/>
          <w:szCs w:val="24"/>
        </w:rPr>
        <w:t>LES</w:t>
      </w:r>
      <w:r w:rsidR="00E71443" w:rsidRPr="00E71443">
        <w:rPr>
          <w:rFonts w:ascii="Times New Roman" w:hAnsi="Times New Roman" w:cs="Times New Roman" w:hint="eastAsia"/>
          <w:sz w:val="24"/>
          <w:szCs w:val="24"/>
        </w:rPr>
        <w:t>结果对气溶胶辐射效应的反馈），也</w:t>
      </w:r>
      <w:r w:rsidR="00876045">
        <w:rPr>
          <w:rFonts w:ascii="Times New Roman" w:hAnsi="Times New Roman" w:cs="Times New Roman" w:hint="eastAsia"/>
          <w:sz w:val="24"/>
          <w:szCs w:val="24"/>
        </w:rPr>
        <w:t>没有</w:t>
      </w:r>
      <w:r w:rsidR="00E71443" w:rsidRPr="00E71443">
        <w:rPr>
          <w:rFonts w:ascii="Times New Roman" w:hAnsi="Times New Roman" w:cs="Times New Roman" w:hint="eastAsia"/>
          <w:sz w:val="24"/>
          <w:szCs w:val="24"/>
        </w:rPr>
        <w:t>考虑气溶胶浓度时空变化</w:t>
      </w:r>
      <w:r w:rsidR="00C43E4F">
        <w:rPr>
          <w:rFonts w:ascii="Times New Roman" w:hAnsi="Times New Roman" w:cs="Times New Roman" w:hint="eastAsia"/>
          <w:sz w:val="24"/>
          <w:szCs w:val="24"/>
        </w:rPr>
        <w:t>和气溶胶光学特性即单向散射因子（</w:t>
      </w:r>
      <w:r w:rsidR="00C43E4F">
        <w:rPr>
          <w:rFonts w:ascii="Times New Roman" w:hAnsi="Times New Roman" w:cs="Times New Roman" w:hint="eastAsia"/>
          <w:sz w:val="24"/>
          <w:szCs w:val="24"/>
        </w:rPr>
        <w:t>SSA</w:t>
      </w:r>
      <w:r w:rsidR="00C43E4F">
        <w:rPr>
          <w:rFonts w:ascii="Times New Roman" w:hAnsi="Times New Roman" w:cs="Times New Roman" w:hint="eastAsia"/>
          <w:sz w:val="24"/>
          <w:szCs w:val="24"/>
        </w:rPr>
        <w:t>）</w:t>
      </w:r>
      <w:r w:rsidR="00E71443" w:rsidRPr="00E71443">
        <w:rPr>
          <w:rFonts w:ascii="Times New Roman" w:hAnsi="Times New Roman" w:cs="Times New Roman" w:hint="eastAsia"/>
          <w:sz w:val="24"/>
          <w:szCs w:val="24"/>
        </w:rPr>
        <w:t>对</w:t>
      </w:r>
      <w:r w:rsidR="00C43E4F">
        <w:rPr>
          <w:rFonts w:ascii="Times New Roman" w:hAnsi="Times New Roman" w:cs="Times New Roman" w:hint="eastAsia"/>
          <w:sz w:val="24"/>
          <w:szCs w:val="24"/>
        </w:rPr>
        <w:t>模拟灰霾天气条件下对流大气边界层</w:t>
      </w:r>
      <w:r w:rsidR="00E71443" w:rsidRPr="00E71443">
        <w:rPr>
          <w:rFonts w:ascii="Times New Roman" w:hAnsi="Times New Roman" w:cs="Times New Roman" w:hint="eastAsia"/>
          <w:sz w:val="24"/>
          <w:szCs w:val="24"/>
        </w:rPr>
        <w:t>热力、动力结构以及夹卷过程的影响。</w:t>
      </w:r>
    </w:p>
    <w:p w14:paraId="62FDFF18" w14:textId="77777777" w:rsidR="002D0059" w:rsidRDefault="002D0059" w:rsidP="002D0059">
      <w:pPr>
        <w:spacing w:line="300" w:lineRule="auto"/>
        <w:ind w:firstLineChars="200" w:firstLine="480"/>
        <w:rPr>
          <w:rFonts w:ascii="Times New Roman" w:hAnsi="Times New Roman" w:cs="Times New Roman"/>
          <w:kern w:val="0"/>
          <w:sz w:val="24"/>
          <w:szCs w:val="24"/>
        </w:rPr>
      </w:pPr>
    </w:p>
    <w:p w14:paraId="00D6228B" w14:textId="1CD3552B" w:rsidR="00FC4F87" w:rsidRPr="00C3399A" w:rsidRDefault="00C061DF" w:rsidP="00C061DF">
      <w:pPr>
        <w:spacing w:line="300" w:lineRule="auto"/>
        <w:ind w:firstLineChars="200" w:firstLine="480"/>
        <w:rPr>
          <w:rFonts w:ascii="Times New Roman" w:hAnsi="Times New Roman" w:cs="Times New Roman"/>
          <w:sz w:val="24"/>
          <w:szCs w:val="24"/>
        </w:rPr>
      </w:pPr>
      <w:r w:rsidRPr="00C061DF">
        <w:rPr>
          <w:rFonts w:ascii="Times New Roman" w:hAnsi="Times New Roman" w:cs="Times New Roman" w:hint="eastAsia"/>
          <w:kern w:val="0"/>
          <w:sz w:val="24"/>
          <w:szCs w:val="24"/>
        </w:rPr>
        <w:t>综上所述，目前国内外对灰霾边界层气溶胶短波辐射效应对夹卷的影响及参数化处理还存在</w:t>
      </w:r>
      <w:r w:rsidR="008C2F35">
        <w:rPr>
          <w:rFonts w:ascii="Times New Roman" w:hAnsi="Times New Roman" w:cs="Times New Roman" w:hint="eastAsia"/>
          <w:kern w:val="0"/>
          <w:sz w:val="24"/>
          <w:szCs w:val="24"/>
        </w:rPr>
        <w:t>很大</w:t>
      </w:r>
      <w:r w:rsidRPr="00C061DF">
        <w:rPr>
          <w:rFonts w:ascii="Times New Roman" w:hAnsi="Times New Roman" w:cs="Times New Roman" w:hint="eastAsia"/>
          <w:kern w:val="0"/>
          <w:sz w:val="24"/>
          <w:szCs w:val="24"/>
        </w:rPr>
        <w:t>不确定性。本项目将以此为出发点，以观测分析为基础，考虑气溶胶的短波辐射效应影响，推导适合于灰霾天气条件下描述对流边界层夹卷速度的一阶模式</w:t>
      </w:r>
      <w:r>
        <w:rPr>
          <w:rFonts w:ascii="Times New Roman" w:hAnsi="Times New Roman" w:cs="Times New Roman" w:hint="eastAsia"/>
          <w:kern w:val="0"/>
          <w:sz w:val="24"/>
          <w:szCs w:val="24"/>
        </w:rPr>
        <w:t>方程</w:t>
      </w:r>
      <w:r w:rsidRPr="00C061DF">
        <w:rPr>
          <w:rFonts w:ascii="Times New Roman" w:hAnsi="Times New Roman" w:cs="Times New Roman" w:hint="eastAsia"/>
          <w:kern w:val="0"/>
          <w:sz w:val="24"/>
          <w:szCs w:val="24"/>
        </w:rPr>
        <w:t>。</w:t>
      </w:r>
      <w:r w:rsidR="00F12036">
        <w:rPr>
          <w:rFonts w:ascii="Times New Roman" w:hAnsi="Times New Roman" w:cs="Times New Roman" w:hint="eastAsia"/>
          <w:kern w:val="0"/>
          <w:sz w:val="24"/>
          <w:szCs w:val="24"/>
        </w:rPr>
        <w:t>改进</w:t>
      </w:r>
      <w:r w:rsidRPr="00C061DF">
        <w:rPr>
          <w:rFonts w:ascii="Times New Roman" w:hAnsi="Times New Roman" w:cs="Times New Roman" w:hint="eastAsia"/>
          <w:kern w:val="0"/>
          <w:sz w:val="24"/>
          <w:szCs w:val="24"/>
        </w:rPr>
        <w:t>大涡</w:t>
      </w:r>
      <w:ins w:id="19" w:author="Jianping Huang" w:date="2019-02-25T09:24:00Z">
        <w:r w:rsidR="00966B09">
          <w:rPr>
            <w:rFonts w:ascii="Times New Roman" w:hAnsi="Times New Roman" w:cs="Times New Roman" w:hint="eastAsia"/>
            <w:kern w:val="0"/>
            <w:sz w:val="24"/>
            <w:szCs w:val="24"/>
          </w:rPr>
          <w:t>模式</w:t>
        </w:r>
      </w:ins>
      <w:r w:rsidRPr="00C061DF">
        <w:rPr>
          <w:rFonts w:ascii="Times New Roman" w:hAnsi="Times New Roman" w:cs="Times New Roman" w:hint="eastAsia"/>
          <w:kern w:val="0"/>
          <w:sz w:val="24"/>
          <w:szCs w:val="24"/>
        </w:rPr>
        <w:t>与气溶胶</w:t>
      </w:r>
      <w:ins w:id="20" w:author="Jianping Huang" w:date="2019-02-27T09:36:00Z">
        <w:r w:rsidR="002736B9">
          <w:rPr>
            <w:rFonts w:ascii="Times New Roman" w:hAnsi="Times New Roman" w:cs="Times New Roman" w:hint="eastAsia"/>
            <w:kern w:val="0"/>
            <w:sz w:val="24"/>
            <w:szCs w:val="24"/>
          </w:rPr>
          <w:t>辐射传输模型</w:t>
        </w:r>
      </w:ins>
      <w:r w:rsidR="00F12036">
        <w:rPr>
          <w:rFonts w:ascii="Times New Roman" w:hAnsi="Times New Roman" w:cs="Times New Roman" w:hint="eastAsia"/>
          <w:kern w:val="0"/>
          <w:sz w:val="24"/>
          <w:szCs w:val="24"/>
        </w:rPr>
        <w:t>之间</w:t>
      </w:r>
      <w:ins w:id="21" w:author="Jianping Huang" w:date="2019-02-27T09:36:00Z">
        <w:r w:rsidR="002736B9">
          <w:rPr>
            <w:rFonts w:ascii="Times New Roman" w:hAnsi="Times New Roman" w:cs="Times New Roman" w:hint="eastAsia"/>
            <w:kern w:val="0"/>
            <w:sz w:val="24"/>
            <w:szCs w:val="24"/>
          </w:rPr>
          <w:t>的</w:t>
        </w:r>
      </w:ins>
      <w:r w:rsidRPr="00C061DF">
        <w:rPr>
          <w:rFonts w:ascii="Times New Roman" w:hAnsi="Times New Roman" w:cs="Times New Roman" w:hint="eastAsia"/>
          <w:kern w:val="0"/>
          <w:sz w:val="24"/>
          <w:szCs w:val="24"/>
        </w:rPr>
        <w:t>动态耦合，对所推导的夹卷速度参数化方程进行验证，定量评估地表感热通量和气溶胶吸收的短波辐射通量对夹卷速度和夹卷通量比的相对贡献。最后将相关研究结果应用于</w:t>
      </w:r>
      <w:r w:rsidR="00A7713F">
        <w:rPr>
          <w:rFonts w:ascii="Times New Roman" w:hAnsi="Times New Roman" w:cs="Times New Roman" w:hint="eastAsia"/>
          <w:kern w:val="0"/>
          <w:sz w:val="24"/>
          <w:szCs w:val="24"/>
        </w:rPr>
        <w:t>改进</w:t>
      </w:r>
      <w:r w:rsidRPr="00C061DF">
        <w:rPr>
          <w:rFonts w:ascii="Times New Roman" w:hAnsi="Times New Roman" w:cs="Times New Roman" w:hint="eastAsia"/>
          <w:kern w:val="0"/>
          <w:sz w:val="24"/>
          <w:szCs w:val="24"/>
        </w:rPr>
        <w:t>中尺度模式如</w:t>
      </w:r>
      <w:r w:rsidRPr="00C061DF">
        <w:rPr>
          <w:rFonts w:ascii="Times New Roman" w:hAnsi="Times New Roman" w:cs="Times New Roman" w:hint="eastAsia"/>
          <w:kern w:val="0"/>
          <w:sz w:val="24"/>
          <w:szCs w:val="24"/>
        </w:rPr>
        <w:t>WRF</w:t>
      </w:r>
      <w:r w:rsidRPr="00C061DF">
        <w:rPr>
          <w:rFonts w:ascii="Times New Roman" w:hAnsi="Times New Roman" w:cs="Times New Roman" w:hint="eastAsia"/>
          <w:kern w:val="0"/>
          <w:sz w:val="24"/>
          <w:szCs w:val="24"/>
        </w:rPr>
        <w:t>中边界层参数化方案</w:t>
      </w:r>
      <w:r w:rsidR="00A7713F">
        <w:rPr>
          <w:rFonts w:ascii="Times New Roman" w:hAnsi="Times New Roman" w:cs="Times New Roman" w:hint="eastAsia"/>
          <w:kern w:val="0"/>
          <w:sz w:val="24"/>
          <w:szCs w:val="24"/>
        </w:rPr>
        <w:t>（如</w:t>
      </w:r>
      <w:r w:rsidR="00A7713F" w:rsidRPr="00C061DF">
        <w:rPr>
          <w:rFonts w:ascii="Times New Roman" w:hAnsi="Times New Roman" w:cs="Times New Roman" w:hint="eastAsia"/>
          <w:kern w:val="0"/>
          <w:sz w:val="24"/>
          <w:szCs w:val="24"/>
        </w:rPr>
        <w:t>YSU</w:t>
      </w:r>
      <w:r w:rsidR="00A7713F">
        <w:rPr>
          <w:rFonts w:ascii="Times New Roman" w:hAnsi="Times New Roman" w:cs="Times New Roman" w:hint="eastAsia"/>
          <w:kern w:val="0"/>
          <w:sz w:val="24"/>
          <w:szCs w:val="24"/>
        </w:rPr>
        <w:t>方案）</w:t>
      </w:r>
      <w:r w:rsidRPr="00C061DF">
        <w:rPr>
          <w:rFonts w:ascii="Times New Roman" w:hAnsi="Times New Roman" w:cs="Times New Roman" w:hint="eastAsia"/>
          <w:kern w:val="0"/>
          <w:sz w:val="24"/>
          <w:szCs w:val="24"/>
        </w:rPr>
        <w:t>，</w:t>
      </w:r>
      <w:r w:rsidR="00F12036">
        <w:rPr>
          <w:rFonts w:ascii="Times New Roman" w:hAnsi="Times New Roman" w:cs="Times New Roman" w:hint="eastAsia"/>
          <w:kern w:val="0"/>
          <w:sz w:val="24"/>
          <w:szCs w:val="24"/>
        </w:rPr>
        <w:t>从而提高</w:t>
      </w:r>
      <w:r w:rsidRPr="00C061DF">
        <w:rPr>
          <w:rFonts w:ascii="Times New Roman" w:hAnsi="Times New Roman" w:cs="Times New Roman" w:hint="eastAsia"/>
          <w:kern w:val="0"/>
          <w:sz w:val="24"/>
          <w:szCs w:val="24"/>
        </w:rPr>
        <w:t>灰霾天气条件下天气和空气质量的预报</w:t>
      </w:r>
      <w:r w:rsidR="00F12036">
        <w:rPr>
          <w:rFonts w:ascii="Times New Roman" w:hAnsi="Times New Roman" w:cs="Times New Roman" w:hint="eastAsia"/>
          <w:kern w:val="0"/>
          <w:sz w:val="24"/>
          <w:szCs w:val="24"/>
        </w:rPr>
        <w:t>水平</w:t>
      </w:r>
      <w:r w:rsidRPr="00C061DF">
        <w:rPr>
          <w:rFonts w:ascii="Times New Roman" w:hAnsi="Times New Roman" w:cs="Times New Roman" w:hint="eastAsia"/>
          <w:kern w:val="0"/>
          <w:sz w:val="24"/>
          <w:szCs w:val="24"/>
        </w:rPr>
        <w:t>。</w:t>
      </w:r>
    </w:p>
    <w:p w14:paraId="31F7D0D0" w14:textId="77777777" w:rsidR="00A238EB" w:rsidRPr="00566FE4" w:rsidRDefault="00A238EB" w:rsidP="00895C2E">
      <w:pPr>
        <w:spacing w:line="300" w:lineRule="auto"/>
        <w:rPr>
          <w:rFonts w:ascii="Times New Roman" w:hAnsi="Times New Roman" w:cs="Times New Roman"/>
          <w:sz w:val="24"/>
          <w:szCs w:val="24"/>
        </w:rPr>
      </w:pPr>
    </w:p>
    <w:p w14:paraId="0B129CC0" w14:textId="77777777" w:rsidR="002D4222" w:rsidRPr="00CA7745" w:rsidRDefault="006C0A1C" w:rsidP="00895C2E">
      <w:pPr>
        <w:spacing w:line="300" w:lineRule="auto"/>
        <w:rPr>
          <w:rFonts w:ascii="Times New Roman" w:hAnsi="Times New Roman" w:cs="Times New Roman"/>
          <w:b/>
          <w:sz w:val="24"/>
          <w:szCs w:val="24"/>
        </w:rPr>
      </w:pPr>
      <w:r w:rsidRPr="00CA7745">
        <w:rPr>
          <w:rFonts w:ascii="Times New Roman" w:hAnsi="Times New Roman" w:cs="Times New Roman"/>
          <w:b/>
          <w:sz w:val="24"/>
          <w:szCs w:val="24"/>
        </w:rPr>
        <w:t>参考文献</w:t>
      </w:r>
    </w:p>
    <w:p w14:paraId="5E7EE2AD" w14:textId="77777777" w:rsidR="00C64753" w:rsidRDefault="00C64753" w:rsidP="00C64753">
      <w:pPr>
        <w:spacing w:line="300" w:lineRule="auto"/>
        <w:rPr>
          <w:rFonts w:ascii="Times New Roman" w:hAnsi="Times New Roman" w:cs="Times New Roman"/>
        </w:rPr>
      </w:pPr>
    </w:p>
    <w:p w14:paraId="3E2FA58C" w14:textId="77777777" w:rsidR="005B62B8" w:rsidRDefault="005B62B8" w:rsidP="005B62B8">
      <w:pPr>
        <w:numPr>
          <w:ilvl w:val="0"/>
          <w:numId w:val="5"/>
        </w:numPr>
        <w:spacing w:line="300" w:lineRule="auto"/>
        <w:rPr>
          <w:rFonts w:ascii="Times New Roman" w:hAnsi="Times New Roman" w:cs="Times New Roman"/>
        </w:rPr>
      </w:pPr>
      <w:r w:rsidRPr="008829C3">
        <w:rPr>
          <w:rFonts w:ascii="Times New Roman" w:hAnsi="Times New Roman" w:cs="Times New Roman"/>
        </w:rPr>
        <w:t xml:space="preserve">Träumner K, Kottmeier C, Corsmeier U, et al. Convective boundary-layer entrainment: Short review and progress using Doppler lidar[J]. </w:t>
      </w:r>
      <w:r w:rsidRPr="001D3525">
        <w:rPr>
          <w:rFonts w:ascii="Times New Roman" w:hAnsi="Times New Roman" w:cs="Times New Roman"/>
          <w:i/>
        </w:rPr>
        <w:t>Boundary-layer meteorology</w:t>
      </w:r>
      <w:r w:rsidRPr="008829C3">
        <w:rPr>
          <w:rFonts w:ascii="Times New Roman" w:hAnsi="Times New Roman" w:cs="Times New Roman"/>
        </w:rPr>
        <w:t>, 2011, 141(3): 369-391.</w:t>
      </w:r>
    </w:p>
    <w:p w14:paraId="44EEC8EC"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t>鲁明之</w:t>
      </w:r>
      <w:r w:rsidRPr="002D7391">
        <w:rPr>
          <w:rFonts w:ascii="Times New Roman" w:hAnsi="Times New Roman" w:cs="Times New Roman" w:hint="eastAsia"/>
        </w:rPr>
        <w:t xml:space="preserve">, </w:t>
      </w:r>
      <w:r w:rsidRPr="002D7391">
        <w:rPr>
          <w:rFonts w:ascii="Times New Roman" w:hAnsi="Times New Roman" w:cs="Times New Roman" w:hint="eastAsia"/>
        </w:rPr>
        <w:t>周明煜</w:t>
      </w:r>
      <w:r w:rsidRPr="002D7391">
        <w:rPr>
          <w:rFonts w:ascii="Times New Roman" w:hAnsi="Times New Roman" w:cs="Times New Roman" w:hint="eastAsia"/>
        </w:rPr>
        <w:t xml:space="preserve">. </w:t>
      </w:r>
      <w:r w:rsidRPr="002D7391">
        <w:rPr>
          <w:rFonts w:ascii="Times New Roman" w:hAnsi="Times New Roman" w:cs="Times New Roman" w:hint="eastAsia"/>
        </w:rPr>
        <w:t>对流边界层中夹卷作用的研究</w:t>
      </w:r>
      <w:r w:rsidRPr="002D7391">
        <w:rPr>
          <w:rFonts w:ascii="Times New Roman" w:hAnsi="Times New Roman" w:cs="Times New Roman" w:hint="eastAsia"/>
        </w:rPr>
        <w:t xml:space="preserve">[J]. </w:t>
      </w:r>
      <w:r w:rsidRPr="00A15D59">
        <w:rPr>
          <w:rFonts w:ascii="Times New Roman" w:hAnsi="Times New Roman" w:cs="Times New Roman" w:hint="eastAsia"/>
          <w:i/>
        </w:rPr>
        <w:t>大气科学</w:t>
      </w:r>
      <w:r w:rsidRPr="002D7391">
        <w:rPr>
          <w:rFonts w:ascii="Times New Roman" w:hAnsi="Times New Roman" w:cs="Times New Roman" w:hint="eastAsia"/>
        </w:rPr>
        <w:t>, 1988, 12(4):420-429.</w:t>
      </w:r>
    </w:p>
    <w:p w14:paraId="179ED024"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8829C3">
        <w:rPr>
          <w:rFonts w:ascii="Times New Roman" w:hAnsi="Times New Roman" w:cs="Times New Roman"/>
        </w:rPr>
        <w:t>Stull R</w:t>
      </w:r>
      <w:r>
        <w:rPr>
          <w:rFonts w:ascii="Times New Roman" w:hAnsi="Times New Roman" w:cs="Times New Roman"/>
        </w:rPr>
        <w:t>B</w:t>
      </w:r>
      <w:r w:rsidRPr="008829C3">
        <w:rPr>
          <w:rFonts w:ascii="Times New Roman" w:hAnsi="Times New Roman" w:cs="Times New Roman"/>
        </w:rPr>
        <w:t xml:space="preserve">, </w:t>
      </w:r>
      <w:r w:rsidRPr="001D3525">
        <w:rPr>
          <w:rFonts w:ascii="Times New Roman" w:hAnsi="Times New Roman" w:cs="Times New Roman"/>
          <w:i/>
        </w:rPr>
        <w:t>An introduction to boundary layer meteorology</w:t>
      </w:r>
      <w:r w:rsidRPr="008829C3">
        <w:rPr>
          <w:rFonts w:ascii="Times New Roman" w:hAnsi="Times New Roman" w:cs="Times New Roman"/>
        </w:rPr>
        <w:t>. Kluwer Academic Publishers,</w:t>
      </w:r>
      <w:r w:rsidRPr="001C0D4C">
        <w:rPr>
          <w:rFonts w:ascii="Times New Roman" w:hAnsi="Times New Roman" w:cs="Times New Roman"/>
        </w:rPr>
        <w:t xml:space="preserve"> </w:t>
      </w:r>
      <w:r w:rsidRPr="008829C3">
        <w:rPr>
          <w:rFonts w:ascii="Times New Roman" w:hAnsi="Times New Roman" w:cs="Times New Roman"/>
        </w:rPr>
        <w:t>1988</w:t>
      </w:r>
      <w:r>
        <w:rPr>
          <w:rFonts w:ascii="Times New Roman" w:hAnsi="Times New Roman" w:cs="Times New Roman" w:hint="eastAsia"/>
        </w:rPr>
        <w:t>,</w:t>
      </w:r>
      <w:r w:rsidRPr="008829C3">
        <w:rPr>
          <w:rFonts w:ascii="Times New Roman" w:hAnsi="Times New Roman" w:cs="Times New Roman"/>
        </w:rPr>
        <w:t xml:space="preserve"> 666pp.</w:t>
      </w:r>
    </w:p>
    <w:p w14:paraId="42A3B6B7"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t>孙鉴泞</w:t>
      </w:r>
      <w:r w:rsidRPr="002D7391">
        <w:rPr>
          <w:rFonts w:ascii="Times New Roman" w:hAnsi="Times New Roman" w:cs="Times New Roman" w:hint="eastAsia"/>
        </w:rPr>
        <w:t xml:space="preserve">. </w:t>
      </w:r>
      <w:r w:rsidRPr="002D7391">
        <w:rPr>
          <w:rFonts w:ascii="Times New Roman" w:hAnsi="Times New Roman" w:cs="Times New Roman" w:hint="eastAsia"/>
        </w:rPr>
        <w:t>对流边界层顶部夹卷过程及其参数化研究</w:t>
      </w:r>
      <w:r w:rsidRPr="002D7391">
        <w:rPr>
          <w:rFonts w:ascii="Times New Roman" w:hAnsi="Times New Roman" w:cs="Times New Roman" w:hint="eastAsia"/>
        </w:rPr>
        <w:t xml:space="preserve">[D]. </w:t>
      </w:r>
      <w:r w:rsidRPr="002D7391">
        <w:rPr>
          <w:rFonts w:ascii="Times New Roman" w:hAnsi="Times New Roman" w:cs="Times New Roman" w:hint="eastAsia"/>
        </w:rPr>
        <w:t>南京大学</w:t>
      </w:r>
      <w:r w:rsidRPr="002D7391">
        <w:rPr>
          <w:rFonts w:ascii="Times New Roman" w:hAnsi="Times New Roman" w:cs="Times New Roman" w:hint="eastAsia"/>
        </w:rPr>
        <w:t>, 2005.</w:t>
      </w:r>
    </w:p>
    <w:p w14:paraId="66F12AED" w14:textId="6DCD2AA6" w:rsidR="001C5510" w:rsidRDefault="001C5510" w:rsidP="001C5510">
      <w:pPr>
        <w:pStyle w:val="ListParagraph"/>
        <w:numPr>
          <w:ilvl w:val="0"/>
          <w:numId w:val="5"/>
        </w:numPr>
        <w:spacing w:line="300" w:lineRule="auto"/>
        <w:ind w:firstLineChars="0"/>
        <w:rPr>
          <w:rFonts w:ascii="Times New Roman" w:hAnsi="Times New Roman" w:cs="Times New Roman"/>
        </w:rPr>
      </w:pPr>
      <w:r w:rsidRPr="001C5510">
        <w:rPr>
          <w:rFonts w:ascii="Times New Roman" w:hAnsi="Times New Roman" w:cs="Times New Roman" w:hint="eastAsia"/>
        </w:rPr>
        <w:t>Liu C, Fedorovich E, Huang J. Revisiting entrainment relationships for shear</w:t>
      </w:r>
      <w:r w:rsidRPr="001C5510">
        <w:rPr>
          <w:rFonts w:ascii="Times New Roman" w:hAnsi="Times New Roman" w:cs="Times New Roman" w:hint="eastAsia"/>
        </w:rPr>
        <w:t>‐</w:t>
      </w:r>
      <w:r w:rsidRPr="001C5510">
        <w:rPr>
          <w:rFonts w:ascii="Times New Roman" w:hAnsi="Times New Roman" w:cs="Times New Roman" w:hint="eastAsia"/>
        </w:rPr>
        <w:t xml:space="preserve">free and sheared convective boundary layers through large-eddy simulations[J]. </w:t>
      </w:r>
      <w:r w:rsidRPr="005E45D6">
        <w:rPr>
          <w:rFonts w:ascii="Times New Roman" w:hAnsi="Times New Roman" w:cs="Times New Roman" w:hint="eastAsia"/>
          <w:i/>
        </w:rPr>
        <w:t>Quarterly Journal of the Royal Meteorological Society</w:t>
      </w:r>
      <w:r w:rsidRPr="001C5510">
        <w:rPr>
          <w:rFonts w:ascii="Times New Roman" w:hAnsi="Times New Roman" w:cs="Times New Roman" w:hint="eastAsia"/>
        </w:rPr>
        <w:t>, 2018</w:t>
      </w:r>
      <w:r>
        <w:rPr>
          <w:rFonts w:ascii="Times New Roman" w:hAnsi="Times New Roman" w:cs="Times New Roman" w:hint="eastAsia"/>
        </w:rPr>
        <w:t>a</w:t>
      </w:r>
      <w:r w:rsidRPr="001C5510">
        <w:rPr>
          <w:rFonts w:ascii="Times New Roman" w:hAnsi="Times New Roman" w:cs="Times New Roman" w:hint="eastAsia"/>
        </w:rPr>
        <w:t>, 144(716): 2182-2195.</w:t>
      </w:r>
    </w:p>
    <w:p w14:paraId="72EA0C2D" w14:textId="5CCC8E84" w:rsidR="001C5510" w:rsidRDefault="001C5510" w:rsidP="001C5510">
      <w:pPr>
        <w:pStyle w:val="ListParagraph"/>
        <w:numPr>
          <w:ilvl w:val="0"/>
          <w:numId w:val="5"/>
        </w:numPr>
        <w:spacing w:line="300" w:lineRule="auto"/>
        <w:ind w:firstLineChars="0"/>
        <w:rPr>
          <w:rFonts w:ascii="Times New Roman" w:hAnsi="Times New Roman" w:cs="Times New Roman"/>
        </w:rPr>
      </w:pPr>
      <w:r w:rsidRPr="001C5510">
        <w:rPr>
          <w:rFonts w:ascii="Times New Roman" w:hAnsi="Times New Roman" w:cs="Times New Roman"/>
        </w:rPr>
        <w:t xml:space="preserve">Liu C, Huang J, Fedorovich E, et al. The effect of aerosol radiative heating on turbulence statistics and spectra in the atmospheric convective boundary layer: A large-eddy simulation study[J]. </w:t>
      </w:r>
      <w:r w:rsidRPr="005E45D6">
        <w:rPr>
          <w:rFonts w:ascii="Times New Roman" w:hAnsi="Times New Roman" w:cs="Times New Roman"/>
          <w:i/>
        </w:rPr>
        <w:t>Atmosphere</w:t>
      </w:r>
      <w:r w:rsidRPr="001C5510">
        <w:rPr>
          <w:rFonts w:ascii="Times New Roman" w:hAnsi="Times New Roman" w:cs="Times New Roman"/>
        </w:rPr>
        <w:t>, 2018</w:t>
      </w:r>
      <w:r>
        <w:rPr>
          <w:rFonts w:ascii="Times New Roman" w:hAnsi="Times New Roman" w:cs="Times New Roman" w:hint="eastAsia"/>
        </w:rPr>
        <w:t>b</w:t>
      </w:r>
      <w:r w:rsidRPr="001C5510">
        <w:rPr>
          <w:rFonts w:ascii="Times New Roman" w:hAnsi="Times New Roman" w:cs="Times New Roman"/>
        </w:rPr>
        <w:t>, 9(9): 347.</w:t>
      </w:r>
    </w:p>
    <w:p w14:paraId="1286ABF9" w14:textId="77777777" w:rsidR="001C5510" w:rsidRPr="001C5510" w:rsidRDefault="001C5510" w:rsidP="001C5510">
      <w:pPr>
        <w:pStyle w:val="ListParagraph"/>
        <w:numPr>
          <w:ilvl w:val="0"/>
          <w:numId w:val="5"/>
        </w:numPr>
        <w:spacing w:line="300" w:lineRule="auto"/>
        <w:ind w:firstLineChars="0"/>
        <w:rPr>
          <w:rFonts w:ascii="Times New Roman" w:hAnsi="Times New Roman" w:cs="Times New Roman"/>
        </w:rPr>
      </w:pPr>
      <w:r w:rsidRPr="001C5510">
        <w:rPr>
          <w:rFonts w:ascii="Times New Roman" w:hAnsi="Times New Roman" w:cs="Times New Roman"/>
        </w:rPr>
        <w:t xml:space="preserve">Liu C, Fedorovich E, Huang J, et al. Impact of aerosol shortwave radiative heating on the entrainment in atmospheric convective boundary layer: A large-eddy simulation study[J]. </w:t>
      </w:r>
      <w:r w:rsidRPr="005E45D6">
        <w:rPr>
          <w:rFonts w:ascii="Times New Roman" w:hAnsi="Times New Roman" w:cs="Times New Roman"/>
          <w:i/>
        </w:rPr>
        <w:t xml:space="preserve">Journal of the Atmospheric </w:t>
      </w:r>
      <w:r w:rsidRPr="005E45D6">
        <w:rPr>
          <w:rFonts w:ascii="Times New Roman" w:hAnsi="Times New Roman" w:cs="Times New Roman"/>
          <w:i/>
        </w:rPr>
        <w:lastRenderedPageBreak/>
        <w:t>Sciences</w:t>
      </w:r>
      <w:r w:rsidRPr="001C5510">
        <w:rPr>
          <w:rFonts w:ascii="Times New Roman" w:hAnsi="Times New Roman" w:cs="Times New Roman"/>
        </w:rPr>
        <w:t>, 2019, in press. https://doi.org/10.1175/JAS-D-18-0107.1.</w:t>
      </w:r>
    </w:p>
    <w:p w14:paraId="6DB2E7B3"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B22AA">
        <w:rPr>
          <w:rFonts w:ascii="Times New Roman" w:hAnsi="Times New Roman" w:cs="Times New Roman"/>
        </w:rPr>
        <w:t xml:space="preserve">Betts A K, Ball J H. Budget analysis of FIFE 1987 sonde data[J]. </w:t>
      </w:r>
      <w:r w:rsidRPr="001D3525">
        <w:rPr>
          <w:rFonts w:ascii="Times New Roman" w:hAnsi="Times New Roman" w:cs="Times New Roman"/>
          <w:i/>
        </w:rPr>
        <w:t>Journal of Geophysical Research: Atmospheres</w:t>
      </w:r>
      <w:r w:rsidRPr="00DB22AA">
        <w:rPr>
          <w:rFonts w:ascii="Times New Roman" w:hAnsi="Times New Roman" w:cs="Times New Roman"/>
        </w:rPr>
        <w:t>, 1994, 99(D2): 3655-3666.</w:t>
      </w:r>
    </w:p>
    <w:p w14:paraId="036FACB3"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B22AA">
        <w:rPr>
          <w:rFonts w:ascii="Times New Roman" w:hAnsi="Times New Roman" w:cs="Times New Roman" w:hint="eastAsia"/>
        </w:rPr>
        <w:t>Huang J, Lee X, Patton E G. Entrainment and budgets of heat, water vapor, and carbon dioxide in a convective boundary layer driven by time</w:t>
      </w:r>
      <w:r>
        <w:rPr>
          <w:rFonts w:ascii="Times New Roman" w:hAnsi="Times New Roman" w:cs="Times New Roman" w:hint="eastAsia"/>
        </w:rPr>
        <w:t>-</w:t>
      </w:r>
      <w:r w:rsidRPr="00DB22AA">
        <w:rPr>
          <w:rFonts w:ascii="Times New Roman" w:hAnsi="Times New Roman" w:cs="Times New Roman" w:hint="eastAsia"/>
        </w:rPr>
        <w:t xml:space="preserve">varying forcing[J]. </w:t>
      </w:r>
      <w:r w:rsidRPr="001D3525">
        <w:rPr>
          <w:rFonts w:ascii="Times New Roman" w:hAnsi="Times New Roman" w:cs="Times New Roman" w:hint="eastAsia"/>
          <w:i/>
        </w:rPr>
        <w:t>Journal of Geophysical Research: Atmospheres</w:t>
      </w:r>
      <w:r w:rsidRPr="00DB22AA">
        <w:rPr>
          <w:rFonts w:ascii="Times New Roman" w:hAnsi="Times New Roman" w:cs="Times New Roman" w:hint="eastAsia"/>
        </w:rPr>
        <w:t>, 2011, 116(D6).</w:t>
      </w:r>
    </w:p>
    <w:p w14:paraId="6E410D71"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8429DF">
        <w:rPr>
          <w:rFonts w:ascii="Times New Roman" w:hAnsi="Times New Roman" w:cs="Times New Roman"/>
        </w:rPr>
        <w:t xml:space="preserve">Moeng C H, Sullivan P P, Stevens B. Including radiative effects in an entrainment rate formula for buoyancy-driven PBLs[J]. </w:t>
      </w:r>
      <w:r w:rsidRPr="001D3525">
        <w:rPr>
          <w:rFonts w:ascii="Times New Roman" w:hAnsi="Times New Roman" w:cs="Times New Roman"/>
          <w:i/>
        </w:rPr>
        <w:t>Journal of the atmospheric sciences</w:t>
      </w:r>
      <w:r w:rsidRPr="008429DF">
        <w:rPr>
          <w:rFonts w:ascii="Times New Roman" w:hAnsi="Times New Roman" w:cs="Times New Roman"/>
        </w:rPr>
        <w:t>, 1999, 56(8): 1031-1049.</w:t>
      </w:r>
    </w:p>
    <w:p w14:paraId="50AD8DA7" w14:textId="77777777" w:rsidR="005B62B8" w:rsidRPr="008429DF" w:rsidRDefault="005B62B8" w:rsidP="005B62B8">
      <w:pPr>
        <w:pStyle w:val="ListParagraph"/>
        <w:numPr>
          <w:ilvl w:val="0"/>
          <w:numId w:val="5"/>
        </w:numPr>
        <w:spacing w:line="300" w:lineRule="auto"/>
        <w:ind w:firstLineChars="0"/>
        <w:rPr>
          <w:rFonts w:ascii="Times New Roman" w:hAnsi="Times New Roman" w:cs="Times New Roman"/>
        </w:rPr>
      </w:pPr>
      <w:r w:rsidRPr="008429DF">
        <w:rPr>
          <w:rFonts w:ascii="Times New Roman" w:hAnsi="Times New Roman" w:cs="Times New Roman"/>
        </w:rPr>
        <w:t xml:space="preserve">Stage S A, Businger J A. A model for entrainment into a cloud-topped marine boundary layer. Part I: Model description and application to a cold-air outbreak episode[J]. </w:t>
      </w:r>
      <w:r w:rsidRPr="001D3525">
        <w:rPr>
          <w:rFonts w:ascii="Times New Roman" w:hAnsi="Times New Roman" w:cs="Times New Roman"/>
          <w:i/>
        </w:rPr>
        <w:t>Journal of the Atmospheric Sciences</w:t>
      </w:r>
      <w:r w:rsidRPr="008429DF">
        <w:rPr>
          <w:rFonts w:ascii="Times New Roman" w:hAnsi="Times New Roman" w:cs="Times New Roman"/>
        </w:rPr>
        <w:t>, 1981, 38(10): 2213-2229.</w:t>
      </w:r>
    </w:p>
    <w:p w14:paraId="2D202533" w14:textId="77777777" w:rsidR="005B62B8" w:rsidRPr="008429DF" w:rsidRDefault="005B62B8" w:rsidP="005B62B8">
      <w:pPr>
        <w:pStyle w:val="ListParagraph"/>
        <w:numPr>
          <w:ilvl w:val="0"/>
          <w:numId w:val="5"/>
        </w:numPr>
        <w:spacing w:line="300" w:lineRule="auto"/>
        <w:ind w:firstLineChars="0"/>
        <w:rPr>
          <w:rFonts w:ascii="Times New Roman" w:hAnsi="Times New Roman" w:cs="Times New Roman"/>
        </w:rPr>
      </w:pPr>
      <w:r w:rsidRPr="008429DF">
        <w:rPr>
          <w:rFonts w:ascii="Times New Roman" w:hAnsi="Times New Roman" w:cs="Times New Roman"/>
        </w:rPr>
        <w:t xml:space="preserve">Moeng C H. Large-eddy simulation of a stratus-topped boundary layer. Part II: Implications for mixed-layer modeling[J]. </w:t>
      </w:r>
      <w:r w:rsidRPr="001D3525">
        <w:rPr>
          <w:rFonts w:ascii="Times New Roman" w:hAnsi="Times New Roman" w:cs="Times New Roman"/>
          <w:i/>
        </w:rPr>
        <w:t>Journal of the atmospheric sciences</w:t>
      </w:r>
      <w:r w:rsidRPr="008429DF">
        <w:rPr>
          <w:rFonts w:ascii="Times New Roman" w:hAnsi="Times New Roman" w:cs="Times New Roman"/>
        </w:rPr>
        <w:t>, 1987, 44(12): 1605-1614.</w:t>
      </w:r>
    </w:p>
    <w:p w14:paraId="453FCDB9" w14:textId="77777777" w:rsidR="005B62B8" w:rsidRPr="00DB22AA" w:rsidRDefault="005B62B8" w:rsidP="005B62B8">
      <w:pPr>
        <w:pStyle w:val="ListParagraph"/>
        <w:numPr>
          <w:ilvl w:val="0"/>
          <w:numId w:val="5"/>
        </w:numPr>
        <w:spacing w:line="300" w:lineRule="auto"/>
        <w:ind w:firstLineChars="0"/>
        <w:rPr>
          <w:rFonts w:ascii="Times New Roman" w:hAnsi="Times New Roman" w:cs="Times New Roman"/>
        </w:rPr>
      </w:pPr>
      <w:r w:rsidRPr="00DC7274">
        <w:rPr>
          <w:rFonts w:ascii="Times New Roman" w:hAnsi="Times New Roman" w:cs="Times New Roman"/>
        </w:rPr>
        <w:t xml:space="preserve">Hong S Y, Noh Y, Dudhia J. A new vertical diffusion package with an explicit treatment of entrainment processes[J]. </w:t>
      </w:r>
      <w:r w:rsidRPr="001D3525">
        <w:rPr>
          <w:rFonts w:ascii="Times New Roman" w:hAnsi="Times New Roman" w:cs="Times New Roman"/>
          <w:i/>
        </w:rPr>
        <w:t>Monthly weather review</w:t>
      </w:r>
      <w:r w:rsidRPr="00DC7274">
        <w:rPr>
          <w:rFonts w:ascii="Times New Roman" w:hAnsi="Times New Roman" w:cs="Times New Roman"/>
        </w:rPr>
        <w:t>, 2006, 134(9): 2318-2341.</w:t>
      </w:r>
    </w:p>
    <w:p w14:paraId="3BC414E3"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FF6B85">
        <w:rPr>
          <w:rFonts w:ascii="Times New Roman" w:hAnsi="Times New Roman" w:cs="Times New Roman"/>
        </w:rPr>
        <w:t xml:space="preserve">Li Z, Guo J, Ding A, et al. Aerosol and boundary-layer interactions and impact on air quality[J]. </w:t>
      </w:r>
      <w:r w:rsidRPr="001D3525">
        <w:rPr>
          <w:rFonts w:ascii="Times New Roman" w:hAnsi="Times New Roman" w:cs="Times New Roman"/>
          <w:i/>
        </w:rPr>
        <w:t>National Science Review</w:t>
      </w:r>
      <w:r w:rsidRPr="00FF6B85">
        <w:rPr>
          <w:rFonts w:ascii="Times New Roman" w:hAnsi="Times New Roman" w:cs="Times New Roman"/>
        </w:rPr>
        <w:t>, 2017.</w:t>
      </w:r>
    </w:p>
    <w:p w14:paraId="6C622AC5"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655895">
        <w:rPr>
          <w:rFonts w:ascii="Times New Roman" w:hAnsi="Times New Roman" w:cs="Times New Roman"/>
        </w:rPr>
        <w:t>Petäjä T, Järvi L, Kerminen V M, et al. Enhanced air pollution via aerosol-boundary layer feedback in China[J].</w:t>
      </w:r>
      <w:r w:rsidRPr="001D3525">
        <w:rPr>
          <w:rFonts w:ascii="Times New Roman" w:hAnsi="Times New Roman" w:cs="Times New Roman"/>
          <w:i/>
        </w:rPr>
        <w:t xml:space="preserve"> Scientific reports</w:t>
      </w:r>
      <w:r w:rsidRPr="00655895">
        <w:rPr>
          <w:rFonts w:ascii="Times New Roman" w:hAnsi="Times New Roman" w:cs="Times New Roman"/>
        </w:rPr>
        <w:t>, 2016, 6: 18998.</w:t>
      </w:r>
    </w:p>
    <w:p w14:paraId="0D0FAD66"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4A4FC6">
        <w:rPr>
          <w:rFonts w:ascii="Times New Roman" w:hAnsi="Times New Roman" w:cs="Times New Roman"/>
        </w:rPr>
        <w:t xml:space="preserve">Ding A J, Huang X, Nie W, et al. Enhanced haze pollution by black carbon in megacities in China[J]. </w:t>
      </w:r>
      <w:r w:rsidRPr="001D3525">
        <w:rPr>
          <w:rFonts w:ascii="Times New Roman" w:hAnsi="Times New Roman" w:cs="Times New Roman"/>
          <w:i/>
        </w:rPr>
        <w:t>Geophysical Research Letters</w:t>
      </w:r>
      <w:r w:rsidRPr="004A4FC6">
        <w:rPr>
          <w:rFonts w:ascii="Times New Roman" w:hAnsi="Times New Roman" w:cs="Times New Roman"/>
        </w:rPr>
        <w:t>, 2016, 43(6): 2873-2879.</w:t>
      </w:r>
    </w:p>
    <w:p w14:paraId="2D7BCFD6"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E75F73">
        <w:rPr>
          <w:rFonts w:ascii="Times New Roman" w:hAnsi="Times New Roman" w:cs="Times New Roman"/>
        </w:rPr>
        <w:t xml:space="preserve">Barbaro E, de Arellano J V G, Krol M C, et al. Impacts of aerosol shortwave radiation absorption on the dynamics of an idealized convective atmospheric boundary layer[J]. </w:t>
      </w:r>
      <w:r w:rsidRPr="001D3525">
        <w:rPr>
          <w:rFonts w:ascii="Times New Roman" w:hAnsi="Times New Roman" w:cs="Times New Roman"/>
          <w:i/>
        </w:rPr>
        <w:t>Boundary-layer meteorology</w:t>
      </w:r>
      <w:r w:rsidRPr="00E75F73">
        <w:rPr>
          <w:rFonts w:ascii="Times New Roman" w:hAnsi="Times New Roman" w:cs="Times New Roman"/>
        </w:rPr>
        <w:t>, 2013, 148(1): 31-49.</w:t>
      </w:r>
    </w:p>
    <w:p w14:paraId="01E11DE9"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4A4FC6">
        <w:rPr>
          <w:rFonts w:ascii="Times New Roman" w:hAnsi="Times New Roman" w:cs="Times New Roman"/>
        </w:rPr>
        <w:t xml:space="preserve">Kaimal J C, Wyngaard J C, Haugen D A, et al. Turbulence structure in the convective boundary layer[J]. </w:t>
      </w:r>
      <w:r w:rsidRPr="001D3525">
        <w:rPr>
          <w:rFonts w:ascii="Times New Roman" w:hAnsi="Times New Roman" w:cs="Times New Roman"/>
          <w:i/>
        </w:rPr>
        <w:t>Journal of the Atmospheric Sciences</w:t>
      </w:r>
      <w:r w:rsidRPr="004A4FC6">
        <w:rPr>
          <w:rFonts w:ascii="Times New Roman" w:hAnsi="Times New Roman" w:cs="Times New Roman"/>
        </w:rPr>
        <w:t>, 1976, 33(11): 2152-2169.</w:t>
      </w:r>
    </w:p>
    <w:p w14:paraId="34452CF7"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B22AA">
        <w:rPr>
          <w:rFonts w:ascii="Times New Roman" w:hAnsi="Times New Roman" w:cs="Times New Roman"/>
        </w:rPr>
        <w:t xml:space="preserve">Huang J, Lee X, Patton E G. Dissimilarity of scalar transport in the convective boundary layer in inhomogeneous landscapes[J]. </w:t>
      </w:r>
      <w:r w:rsidRPr="001D3525">
        <w:rPr>
          <w:rFonts w:ascii="Times New Roman" w:hAnsi="Times New Roman" w:cs="Times New Roman"/>
          <w:i/>
        </w:rPr>
        <w:t>Boundary-layer meteorology</w:t>
      </w:r>
      <w:r w:rsidRPr="00DB22AA">
        <w:rPr>
          <w:rFonts w:ascii="Times New Roman" w:hAnsi="Times New Roman" w:cs="Times New Roman"/>
        </w:rPr>
        <w:t>, 2009, 130(3): 327-345.</w:t>
      </w:r>
    </w:p>
    <w:p w14:paraId="5CDAD7D9"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4A4FC6">
        <w:rPr>
          <w:rFonts w:ascii="Times New Roman" w:hAnsi="Times New Roman" w:cs="Times New Roman"/>
        </w:rPr>
        <w:t xml:space="preserve">Deardorff J W. Three-dimensional numerical study of turbulence in an entraining mixed layer[J]. </w:t>
      </w:r>
      <w:r w:rsidRPr="001D3525">
        <w:rPr>
          <w:rFonts w:ascii="Times New Roman" w:hAnsi="Times New Roman" w:cs="Times New Roman"/>
          <w:i/>
        </w:rPr>
        <w:t>Boundary-Layer Meteorology</w:t>
      </w:r>
      <w:r w:rsidRPr="004A4FC6">
        <w:rPr>
          <w:rFonts w:ascii="Times New Roman" w:hAnsi="Times New Roman" w:cs="Times New Roman"/>
        </w:rPr>
        <w:t>, 1974, 7(2): 199-226.</w:t>
      </w:r>
    </w:p>
    <w:p w14:paraId="529781B0"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557260">
        <w:rPr>
          <w:rFonts w:ascii="Times New Roman" w:hAnsi="Times New Roman" w:cs="Times New Roman"/>
        </w:rPr>
        <w:t xml:space="preserve">Sullivan P P, Moeng C H, Stevens B, et al. Structure of the entrainment zone capping the convective atmospheric boundary layer[J]. </w:t>
      </w:r>
      <w:r w:rsidRPr="00557260">
        <w:rPr>
          <w:rFonts w:ascii="Times New Roman" w:hAnsi="Times New Roman" w:cs="Times New Roman"/>
          <w:i/>
        </w:rPr>
        <w:t>Journal of the atmospheric sciences</w:t>
      </w:r>
      <w:r w:rsidRPr="00557260">
        <w:rPr>
          <w:rFonts w:ascii="Times New Roman" w:hAnsi="Times New Roman" w:cs="Times New Roman"/>
        </w:rPr>
        <w:t>, 1998, 55(19): 3042-3064.</w:t>
      </w:r>
    </w:p>
    <w:p w14:paraId="19571F52"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t>苗世光</w:t>
      </w:r>
      <w:r w:rsidRPr="002D7391">
        <w:rPr>
          <w:rFonts w:ascii="Times New Roman" w:hAnsi="Times New Roman" w:cs="Times New Roman" w:hint="eastAsia"/>
        </w:rPr>
        <w:t xml:space="preserve">, </w:t>
      </w:r>
      <w:r w:rsidRPr="002D7391">
        <w:rPr>
          <w:rFonts w:ascii="Times New Roman" w:hAnsi="Times New Roman" w:cs="Times New Roman" w:hint="eastAsia"/>
        </w:rPr>
        <w:t>蒋维楣</w:t>
      </w:r>
      <w:r w:rsidRPr="002D7391">
        <w:rPr>
          <w:rFonts w:ascii="Times New Roman" w:hAnsi="Times New Roman" w:cs="Times New Roman" w:hint="eastAsia"/>
        </w:rPr>
        <w:t xml:space="preserve">, </w:t>
      </w:r>
      <w:r w:rsidRPr="002D7391">
        <w:rPr>
          <w:rFonts w:ascii="Times New Roman" w:hAnsi="Times New Roman" w:cs="Times New Roman" w:hint="eastAsia"/>
        </w:rPr>
        <w:t>李昕</w:t>
      </w:r>
      <w:r w:rsidRPr="002D7391">
        <w:rPr>
          <w:rFonts w:ascii="Times New Roman" w:hAnsi="Times New Roman" w:cs="Times New Roman" w:hint="eastAsia"/>
        </w:rPr>
        <w:t>,</w:t>
      </w:r>
      <w:r w:rsidRPr="002D7391">
        <w:rPr>
          <w:rFonts w:ascii="Times New Roman" w:hAnsi="Times New Roman" w:cs="Times New Roman" w:hint="eastAsia"/>
        </w:rPr>
        <w:t>等</w:t>
      </w:r>
      <w:r w:rsidRPr="002D7391">
        <w:rPr>
          <w:rFonts w:ascii="Times New Roman" w:hAnsi="Times New Roman" w:cs="Times New Roman" w:hint="eastAsia"/>
        </w:rPr>
        <w:t xml:space="preserve">. </w:t>
      </w:r>
      <w:r w:rsidRPr="002D7391">
        <w:rPr>
          <w:rFonts w:ascii="Times New Roman" w:hAnsi="Times New Roman" w:cs="Times New Roman" w:hint="eastAsia"/>
        </w:rPr>
        <w:t>对流边界层大涡模式的改进及对夹卷速度的研究</w:t>
      </w:r>
      <w:r w:rsidRPr="002D7391">
        <w:rPr>
          <w:rFonts w:ascii="Times New Roman" w:hAnsi="Times New Roman" w:cs="Times New Roman" w:hint="eastAsia"/>
        </w:rPr>
        <w:t xml:space="preserve">[J]. </w:t>
      </w:r>
      <w:r w:rsidRPr="00A15D59">
        <w:rPr>
          <w:rFonts w:ascii="Times New Roman" w:hAnsi="Times New Roman" w:cs="Times New Roman" w:hint="eastAsia"/>
          <w:i/>
        </w:rPr>
        <w:t>大气科学</w:t>
      </w:r>
      <w:r w:rsidRPr="002D7391">
        <w:rPr>
          <w:rFonts w:ascii="Times New Roman" w:hAnsi="Times New Roman" w:cs="Times New Roman" w:hint="eastAsia"/>
        </w:rPr>
        <w:t>, 2001, 25(1):25-37.</w:t>
      </w:r>
    </w:p>
    <w:p w14:paraId="3E595339"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Fedorovich E, Conzemius R, Mironov D. Convective entrainment into a shear-free, linearly stratified atmosphere: Bulk models reevaluated through large eddy simulations[J]. </w:t>
      </w:r>
      <w:r w:rsidRPr="001D3525">
        <w:rPr>
          <w:rFonts w:ascii="Times New Roman" w:hAnsi="Times New Roman" w:cs="Times New Roman"/>
          <w:i/>
        </w:rPr>
        <w:t>Journal of the atmospheric sciences</w:t>
      </w:r>
      <w:r w:rsidRPr="00DF1DEC">
        <w:rPr>
          <w:rFonts w:ascii="Times New Roman" w:hAnsi="Times New Roman" w:cs="Times New Roman"/>
        </w:rPr>
        <w:t xml:space="preserve">, </w:t>
      </w:r>
      <w:r w:rsidRPr="00DF1DEC">
        <w:rPr>
          <w:rFonts w:ascii="Times New Roman" w:hAnsi="Times New Roman" w:cs="Times New Roman"/>
        </w:rPr>
        <w:lastRenderedPageBreak/>
        <w:t>2004, 61(3): 281-295.</w:t>
      </w:r>
    </w:p>
    <w:p w14:paraId="03DA81A9"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t>陈子赟</w:t>
      </w:r>
      <w:r w:rsidRPr="002D7391">
        <w:rPr>
          <w:rFonts w:ascii="Times New Roman" w:hAnsi="Times New Roman" w:cs="Times New Roman" w:hint="eastAsia"/>
        </w:rPr>
        <w:t xml:space="preserve">, </w:t>
      </w:r>
      <w:r w:rsidRPr="002D7391">
        <w:rPr>
          <w:rFonts w:ascii="Times New Roman" w:hAnsi="Times New Roman" w:cs="Times New Roman" w:hint="eastAsia"/>
        </w:rPr>
        <w:t>孙鉴泞</w:t>
      </w:r>
      <w:r w:rsidRPr="002D7391">
        <w:rPr>
          <w:rFonts w:ascii="Times New Roman" w:hAnsi="Times New Roman" w:cs="Times New Roman" w:hint="eastAsia"/>
        </w:rPr>
        <w:t xml:space="preserve">, </w:t>
      </w:r>
      <w:r w:rsidRPr="002D7391">
        <w:rPr>
          <w:rFonts w:ascii="Times New Roman" w:hAnsi="Times New Roman" w:cs="Times New Roman" w:hint="eastAsia"/>
        </w:rPr>
        <w:t>蒋维楣</w:t>
      </w:r>
      <w:r w:rsidRPr="002D7391">
        <w:rPr>
          <w:rFonts w:ascii="Times New Roman" w:hAnsi="Times New Roman" w:cs="Times New Roman" w:hint="eastAsia"/>
        </w:rPr>
        <w:t>,</w:t>
      </w:r>
      <w:r w:rsidRPr="002D7391">
        <w:rPr>
          <w:rFonts w:ascii="Times New Roman" w:hAnsi="Times New Roman" w:cs="Times New Roman" w:hint="eastAsia"/>
        </w:rPr>
        <w:t>等</w:t>
      </w:r>
      <w:r w:rsidRPr="002D7391">
        <w:rPr>
          <w:rFonts w:ascii="Times New Roman" w:hAnsi="Times New Roman" w:cs="Times New Roman" w:hint="eastAsia"/>
        </w:rPr>
        <w:t xml:space="preserve">. </w:t>
      </w:r>
      <w:r w:rsidRPr="002D7391">
        <w:rPr>
          <w:rFonts w:ascii="Times New Roman" w:hAnsi="Times New Roman" w:cs="Times New Roman" w:hint="eastAsia"/>
        </w:rPr>
        <w:t>对流边界层顶部夹卷速度参数化的分析研究</w:t>
      </w:r>
      <w:r w:rsidRPr="002D7391">
        <w:rPr>
          <w:rFonts w:ascii="Times New Roman" w:hAnsi="Times New Roman" w:cs="Times New Roman" w:hint="eastAsia"/>
        </w:rPr>
        <w:t xml:space="preserve">[J]. </w:t>
      </w:r>
      <w:r w:rsidRPr="00A15D59">
        <w:rPr>
          <w:rFonts w:ascii="Times New Roman" w:hAnsi="Times New Roman" w:cs="Times New Roman" w:hint="eastAsia"/>
          <w:i/>
        </w:rPr>
        <w:t>南京大学学报</w:t>
      </w:r>
      <w:r w:rsidRPr="00A15D59">
        <w:rPr>
          <w:rFonts w:ascii="Times New Roman" w:hAnsi="Times New Roman" w:cs="Times New Roman" w:hint="eastAsia"/>
          <w:i/>
        </w:rPr>
        <w:t>(</w:t>
      </w:r>
      <w:r w:rsidRPr="00A15D59">
        <w:rPr>
          <w:rFonts w:ascii="Times New Roman" w:hAnsi="Times New Roman" w:cs="Times New Roman" w:hint="eastAsia"/>
          <w:i/>
        </w:rPr>
        <w:t>自然科学</w:t>
      </w:r>
      <w:r w:rsidRPr="00A15D59">
        <w:rPr>
          <w:rFonts w:ascii="Times New Roman" w:hAnsi="Times New Roman" w:cs="Times New Roman" w:hint="eastAsia"/>
          <w:i/>
        </w:rPr>
        <w:t>)</w:t>
      </w:r>
      <w:r w:rsidRPr="002D7391">
        <w:rPr>
          <w:rFonts w:ascii="Times New Roman" w:hAnsi="Times New Roman" w:cs="Times New Roman" w:hint="eastAsia"/>
        </w:rPr>
        <w:t>, 2004, 40(6):692-700.</w:t>
      </w:r>
    </w:p>
    <w:p w14:paraId="70ACDC99"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493CC9">
        <w:rPr>
          <w:rFonts w:ascii="Times New Roman" w:hAnsi="Times New Roman" w:cs="Times New Roman"/>
        </w:rPr>
        <w:t xml:space="preserve">Stull R B. The energetics of entrainment across a density interface[J]. </w:t>
      </w:r>
      <w:r w:rsidRPr="00493CC9">
        <w:rPr>
          <w:rFonts w:ascii="Times New Roman" w:hAnsi="Times New Roman" w:cs="Times New Roman"/>
          <w:i/>
        </w:rPr>
        <w:t>Journal of the atmospheric sciences</w:t>
      </w:r>
      <w:r w:rsidRPr="00493CC9">
        <w:rPr>
          <w:rFonts w:ascii="Times New Roman" w:hAnsi="Times New Roman" w:cs="Times New Roman"/>
        </w:rPr>
        <w:t>, 1976, 33(7): 1260-1267.</w:t>
      </w:r>
    </w:p>
    <w:p w14:paraId="3297E03B"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Deardorff J W, Willis G E, Stockton B H. Laboratory studies of the entrainment zone of a convectively mixed layer[J]. </w:t>
      </w:r>
      <w:r w:rsidRPr="001D3525">
        <w:rPr>
          <w:rFonts w:ascii="Times New Roman" w:hAnsi="Times New Roman" w:cs="Times New Roman"/>
          <w:i/>
        </w:rPr>
        <w:t>Journal of Fluid Mechanics</w:t>
      </w:r>
      <w:r w:rsidRPr="00DF1DEC">
        <w:rPr>
          <w:rFonts w:ascii="Times New Roman" w:hAnsi="Times New Roman" w:cs="Times New Roman"/>
        </w:rPr>
        <w:t>, 1980, 100(1): 41-64.</w:t>
      </w:r>
    </w:p>
    <w:p w14:paraId="0781FAA6" w14:textId="77777777" w:rsidR="005B62B8" w:rsidRPr="00DF1DEC"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Betts A K, Desjardins R L, MacPherson J I, et al. Boundary-layer heat and moisture budgets from FIFE[J]. </w:t>
      </w:r>
      <w:r w:rsidRPr="001D3525">
        <w:rPr>
          <w:rFonts w:ascii="Times New Roman" w:hAnsi="Times New Roman" w:cs="Times New Roman"/>
          <w:i/>
        </w:rPr>
        <w:t>Boundary-Layer Meteorology</w:t>
      </w:r>
      <w:r w:rsidRPr="00DF1DEC">
        <w:rPr>
          <w:rFonts w:ascii="Times New Roman" w:hAnsi="Times New Roman" w:cs="Times New Roman"/>
        </w:rPr>
        <w:t>, 1990, 50(1-4): 109-138.</w:t>
      </w:r>
    </w:p>
    <w:p w14:paraId="20796329" w14:textId="77777777" w:rsidR="005B62B8" w:rsidRPr="00DF1DEC"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Betts A K. FIFE atmospheric boundary layer budget methods[J]. </w:t>
      </w:r>
      <w:r w:rsidRPr="001D3525">
        <w:rPr>
          <w:rFonts w:ascii="Times New Roman" w:hAnsi="Times New Roman" w:cs="Times New Roman"/>
          <w:i/>
        </w:rPr>
        <w:t>Journal of Geophysical Research: Atmospheres</w:t>
      </w:r>
      <w:r w:rsidRPr="00DF1DEC">
        <w:rPr>
          <w:rFonts w:ascii="Times New Roman" w:hAnsi="Times New Roman" w:cs="Times New Roman"/>
        </w:rPr>
        <w:t>, 1992, 97(D17): 18523-18531.</w:t>
      </w:r>
    </w:p>
    <w:p w14:paraId="6BDDDFDA"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8829C3">
        <w:rPr>
          <w:rFonts w:ascii="Times New Roman" w:hAnsi="Times New Roman" w:cs="Times New Roman"/>
        </w:rPr>
        <w:t xml:space="preserve">Angevine W M. Entrainment results including advection and case studies from the Flatland boundary layer experiments[J]. </w:t>
      </w:r>
      <w:r w:rsidRPr="001D3525">
        <w:rPr>
          <w:rFonts w:ascii="Times New Roman" w:hAnsi="Times New Roman" w:cs="Times New Roman"/>
          <w:i/>
        </w:rPr>
        <w:t>Journal of Geophysical Research: Atmospheres</w:t>
      </w:r>
      <w:r w:rsidRPr="008829C3">
        <w:rPr>
          <w:rFonts w:ascii="Times New Roman" w:hAnsi="Times New Roman" w:cs="Times New Roman"/>
        </w:rPr>
        <w:t>, 1999, 104(D24): 30947-30963.</w:t>
      </w:r>
    </w:p>
    <w:p w14:paraId="39E1A4BC"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Davis K J, Lenschow D H, Oncley S P, et al. Role of entrainment in surface-atmosphere interactions over the boreal forest[J]. </w:t>
      </w:r>
      <w:r w:rsidRPr="001D3525">
        <w:rPr>
          <w:rFonts w:ascii="Times New Roman" w:hAnsi="Times New Roman" w:cs="Times New Roman"/>
          <w:i/>
        </w:rPr>
        <w:t>Journal of Geophysical Research: Atmospheres</w:t>
      </w:r>
      <w:r w:rsidRPr="00DF1DEC">
        <w:rPr>
          <w:rFonts w:ascii="Times New Roman" w:hAnsi="Times New Roman" w:cs="Times New Roman"/>
        </w:rPr>
        <w:t>, 1997, 102(D24): 29219-29230.</w:t>
      </w:r>
    </w:p>
    <w:p w14:paraId="20798169" w14:textId="77777777" w:rsidR="005B62B8" w:rsidRPr="008429DF" w:rsidRDefault="005B62B8" w:rsidP="005B62B8">
      <w:pPr>
        <w:pStyle w:val="ListParagraph"/>
        <w:numPr>
          <w:ilvl w:val="0"/>
          <w:numId w:val="5"/>
        </w:numPr>
        <w:spacing w:line="300" w:lineRule="auto"/>
        <w:ind w:firstLineChars="0"/>
        <w:rPr>
          <w:rFonts w:ascii="Times New Roman" w:hAnsi="Times New Roman" w:cs="Times New Roman"/>
        </w:rPr>
      </w:pPr>
      <w:r w:rsidRPr="008429DF">
        <w:rPr>
          <w:rFonts w:ascii="Times New Roman" w:hAnsi="Times New Roman" w:cs="Times New Roman"/>
        </w:rPr>
        <w:t xml:space="preserve">Moeng C H, Sullivan P P. A comparison of shear-and buoyancy-driven planetary boundary layer flows[J]. </w:t>
      </w:r>
      <w:r w:rsidRPr="001D3525">
        <w:rPr>
          <w:rFonts w:ascii="Times New Roman" w:hAnsi="Times New Roman" w:cs="Times New Roman"/>
          <w:i/>
        </w:rPr>
        <w:t>Journal of the Atmospheric Sciences</w:t>
      </w:r>
      <w:r w:rsidRPr="008429DF">
        <w:rPr>
          <w:rFonts w:ascii="Times New Roman" w:hAnsi="Times New Roman" w:cs="Times New Roman"/>
        </w:rPr>
        <w:t>, 1994, 51(7): 999-1022.</w:t>
      </w:r>
    </w:p>
    <w:p w14:paraId="70666D10" w14:textId="77777777" w:rsidR="005B62B8" w:rsidRPr="00DF1DEC"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Kim S W, Park S U, Moeng C H. Entrainment processes in the convective boundary layer with varying wind shear[J]. </w:t>
      </w:r>
      <w:r w:rsidRPr="001D3525">
        <w:rPr>
          <w:rFonts w:ascii="Times New Roman" w:hAnsi="Times New Roman" w:cs="Times New Roman"/>
          <w:i/>
        </w:rPr>
        <w:t>Boundary-layer meteorology</w:t>
      </w:r>
      <w:r w:rsidRPr="00DF1DEC">
        <w:rPr>
          <w:rFonts w:ascii="Times New Roman" w:hAnsi="Times New Roman" w:cs="Times New Roman"/>
        </w:rPr>
        <w:t>, 2003, 108(2): 221-245.</w:t>
      </w:r>
    </w:p>
    <w:p w14:paraId="2472E970" w14:textId="77777777" w:rsidR="005B62B8" w:rsidRPr="009A6765" w:rsidRDefault="005B62B8" w:rsidP="005B62B8">
      <w:pPr>
        <w:pStyle w:val="ListParagraph"/>
        <w:numPr>
          <w:ilvl w:val="0"/>
          <w:numId w:val="5"/>
        </w:numPr>
        <w:spacing w:line="300" w:lineRule="auto"/>
        <w:ind w:firstLineChars="0"/>
        <w:rPr>
          <w:rFonts w:ascii="Times New Roman" w:hAnsi="Times New Roman" w:cs="Times New Roman"/>
        </w:rPr>
      </w:pPr>
      <w:r w:rsidRPr="009A6765">
        <w:rPr>
          <w:rFonts w:ascii="Times New Roman" w:hAnsi="Times New Roman" w:cs="Times New Roman"/>
        </w:rPr>
        <w:t xml:space="preserve">Pino D, Vilà-Guerau de Arellano J, Duynkerke P G. The contribution of shear to the evolution of a convective boundary layer[J]. </w:t>
      </w:r>
      <w:r w:rsidRPr="001D3525">
        <w:rPr>
          <w:rFonts w:ascii="Times New Roman" w:hAnsi="Times New Roman" w:cs="Times New Roman"/>
          <w:i/>
        </w:rPr>
        <w:t>Journal of the atmospheric sciences</w:t>
      </w:r>
      <w:r w:rsidRPr="009A6765">
        <w:rPr>
          <w:rFonts w:ascii="Times New Roman" w:hAnsi="Times New Roman" w:cs="Times New Roman"/>
        </w:rPr>
        <w:t>, 2003, 60(16): 1913-1926.</w:t>
      </w:r>
    </w:p>
    <w:p w14:paraId="67723372" w14:textId="77777777" w:rsidR="005B62B8" w:rsidRPr="009A6765" w:rsidRDefault="005B62B8" w:rsidP="005B62B8">
      <w:pPr>
        <w:pStyle w:val="ListParagraph"/>
        <w:numPr>
          <w:ilvl w:val="0"/>
          <w:numId w:val="5"/>
        </w:numPr>
        <w:spacing w:line="300" w:lineRule="auto"/>
        <w:ind w:firstLineChars="0"/>
        <w:rPr>
          <w:rFonts w:ascii="Times New Roman" w:hAnsi="Times New Roman" w:cs="Times New Roman"/>
        </w:rPr>
      </w:pPr>
      <w:r w:rsidRPr="009A6765">
        <w:rPr>
          <w:rFonts w:ascii="Times New Roman" w:hAnsi="Times New Roman" w:cs="Times New Roman"/>
        </w:rPr>
        <w:t xml:space="preserve">Pino D, Vilà-Guerau de Arellano J, Kim S W. Representing sheared convective boundary layer by zeroth- and first-order-jump mixed-layer models: Large-eddy simulation verification[J]. </w:t>
      </w:r>
      <w:r w:rsidRPr="001D3525">
        <w:rPr>
          <w:rFonts w:ascii="Times New Roman" w:hAnsi="Times New Roman" w:cs="Times New Roman"/>
          <w:i/>
        </w:rPr>
        <w:t>Journal of applied meteorology and climatology</w:t>
      </w:r>
      <w:r w:rsidRPr="009A6765">
        <w:rPr>
          <w:rFonts w:ascii="Times New Roman" w:hAnsi="Times New Roman" w:cs="Times New Roman"/>
        </w:rPr>
        <w:t>, 2006, 45(9): 1224-1243.</w:t>
      </w:r>
    </w:p>
    <w:p w14:paraId="232C7A60"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9A6765">
        <w:rPr>
          <w:rFonts w:ascii="Times New Roman" w:hAnsi="Times New Roman" w:cs="Times New Roman"/>
        </w:rPr>
        <w:t xml:space="preserve">Pino D, Vilà-Guerau De Arellano J. Effects of shear in the convective boundary layer: analysis of the turbulent kinetic energy budget[J]. </w:t>
      </w:r>
      <w:r w:rsidRPr="001D3525">
        <w:rPr>
          <w:rFonts w:ascii="Times New Roman" w:hAnsi="Times New Roman" w:cs="Times New Roman"/>
          <w:i/>
        </w:rPr>
        <w:t>Acta Geophysica</w:t>
      </w:r>
      <w:r w:rsidRPr="009A6765">
        <w:rPr>
          <w:rFonts w:ascii="Times New Roman" w:hAnsi="Times New Roman" w:cs="Times New Roman"/>
        </w:rPr>
        <w:t>, 2008, 56(1): 167-193.</w:t>
      </w:r>
    </w:p>
    <w:p w14:paraId="7C5F862B" w14:textId="77777777" w:rsidR="005B62B8" w:rsidRPr="009A6765" w:rsidRDefault="005B62B8" w:rsidP="005B62B8">
      <w:pPr>
        <w:pStyle w:val="ListParagraph"/>
        <w:numPr>
          <w:ilvl w:val="0"/>
          <w:numId w:val="5"/>
        </w:numPr>
        <w:spacing w:line="300" w:lineRule="auto"/>
        <w:ind w:firstLineChars="0"/>
        <w:rPr>
          <w:rFonts w:ascii="Times New Roman" w:hAnsi="Times New Roman" w:cs="Times New Roman"/>
        </w:rPr>
      </w:pPr>
      <w:r w:rsidRPr="009A6765">
        <w:rPr>
          <w:rFonts w:ascii="Times New Roman" w:hAnsi="Times New Roman" w:cs="Times New Roman"/>
        </w:rPr>
        <w:t>Conzemius R J, Fedorovich E. Dynamics of sheared convective boundary layer entrainment. Part I: Methodological background and large-eddy simulations[J].</w:t>
      </w:r>
      <w:r w:rsidRPr="001D3525">
        <w:rPr>
          <w:rFonts w:ascii="Times New Roman" w:hAnsi="Times New Roman" w:cs="Times New Roman"/>
          <w:i/>
        </w:rPr>
        <w:t xml:space="preserve"> Journal of the atmospheric sciences, </w:t>
      </w:r>
      <w:r w:rsidRPr="001D3525">
        <w:rPr>
          <w:rFonts w:ascii="Times New Roman" w:hAnsi="Times New Roman" w:cs="Times New Roman"/>
        </w:rPr>
        <w:t>2006a</w:t>
      </w:r>
      <w:r w:rsidRPr="009A6765">
        <w:rPr>
          <w:rFonts w:ascii="Times New Roman" w:hAnsi="Times New Roman" w:cs="Times New Roman"/>
        </w:rPr>
        <w:t>, 63(4): 1151-1178.</w:t>
      </w:r>
    </w:p>
    <w:p w14:paraId="77AB22E4" w14:textId="77777777" w:rsidR="005B62B8" w:rsidRPr="009A6765" w:rsidRDefault="005B62B8" w:rsidP="005B62B8">
      <w:pPr>
        <w:pStyle w:val="ListParagraph"/>
        <w:numPr>
          <w:ilvl w:val="0"/>
          <w:numId w:val="5"/>
        </w:numPr>
        <w:spacing w:line="300" w:lineRule="auto"/>
        <w:ind w:firstLineChars="0"/>
        <w:rPr>
          <w:rFonts w:ascii="Times New Roman" w:hAnsi="Times New Roman" w:cs="Times New Roman"/>
        </w:rPr>
      </w:pPr>
      <w:r w:rsidRPr="009A6765">
        <w:rPr>
          <w:rFonts w:ascii="Times New Roman" w:hAnsi="Times New Roman" w:cs="Times New Roman"/>
        </w:rPr>
        <w:t xml:space="preserve">Conzemius R J, Fedorovich E. Dynamics of sheared convective boundary layer entrainment. Part II: Evaluation of bulk model predictions of entrainment flux[J]. </w:t>
      </w:r>
      <w:r w:rsidRPr="001D3525">
        <w:rPr>
          <w:rFonts w:ascii="Times New Roman" w:hAnsi="Times New Roman" w:cs="Times New Roman"/>
          <w:i/>
        </w:rPr>
        <w:t>Journal of the atmospheric sciences</w:t>
      </w:r>
      <w:r w:rsidRPr="009A6765">
        <w:rPr>
          <w:rFonts w:ascii="Times New Roman" w:hAnsi="Times New Roman" w:cs="Times New Roman"/>
        </w:rPr>
        <w:t>, 2006b, 63(4): 1179-1199.</w:t>
      </w:r>
    </w:p>
    <w:p w14:paraId="7B668E05" w14:textId="77777777" w:rsidR="005B62B8" w:rsidRPr="009A6765" w:rsidRDefault="005B62B8" w:rsidP="005B62B8">
      <w:pPr>
        <w:pStyle w:val="ListParagraph"/>
        <w:numPr>
          <w:ilvl w:val="0"/>
          <w:numId w:val="5"/>
        </w:numPr>
        <w:spacing w:line="300" w:lineRule="auto"/>
        <w:ind w:firstLineChars="0"/>
        <w:rPr>
          <w:rFonts w:ascii="Times New Roman" w:hAnsi="Times New Roman" w:cs="Times New Roman"/>
        </w:rPr>
      </w:pPr>
      <w:r w:rsidRPr="009A6765">
        <w:rPr>
          <w:rFonts w:ascii="Times New Roman" w:hAnsi="Times New Roman" w:cs="Times New Roman"/>
        </w:rPr>
        <w:t xml:space="preserve">Conzemius R, Fedorovich E. Bulk models of the sheared convective boundary layer: Evaluation through large eddy simulations[J]. </w:t>
      </w:r>
      <w:r w:rsidRPr="001D3525">
        <w:rPr>
          <w:rFonts w:ascii="Times New Roman" w:hAnsi="Times New Roman" w:cs="Times New Roman"/>
          <w:i/>
        </w:rPr>
        <w:t>Journal of the atmospheric sciences</w:t>
      </w:r>
      <w:r w:rsidRPr="009A6765">
        <w:rPr>
          <w:rFonts w:ascii="Times New Roman" w:hAnsi="Times New Roman" w:cs="Times New Roman"/>
        </w:rPr>
        <w:t>, 2007, 64(3): 786-807.</w:t>
      </w:r>
    </w:p>
    <w:p w14:paraId="28634623"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9A6765">
        <w:rPr>
          <w:rFonts w:ascii="Times New Roman" w:hAnsi="Times New Roman" w:cs="Times New Roman"/>
        </w:rPr>
        <w:t xml:space="preserve">Fedorovich E, Conzemius R. Effects of wind shear on the atmospheric convective boundary layer structure and evolution[J]. </w:t>
      </w:r>
      <w:r w:rsidRPr="001D3525">
        <w:rPr>
          <w:rFonts w:ascii="Times New Roman" w:hAnsi="Times New Roman" w:cs="Times New Roman"/>
          <w:i/>
        </w:rPr>
        <w:t>Acta Geophysica</w:t>
      </w:r>
      <w:r w:rsidRPr="009A6765">
        <w:rPr>
          <w:rFonts w:ascii="Times New Roman" w:hAnsi="Times New Roman" w:cs="Times New Roman"/>
        </w:rPr>
        <w:t>, 2008, 56(1): 114-141.</w:t>
      </w:r>
    </w:p>
    <w:p w14:paraId="03866AFC"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9A6765">
        <w:rPr>
          <w:rFonts w:ascii="Times New Roman" w:hAnsi="Times New Roman" w:cs="Times New Roman"/>
        </w:rPr>
        <w:lastRenderedPageBreak/>
        <w:t xml:space="preserve">Sorbjan Z. Effects caused by varying the strength of the capping inversion based on a large eddy simulation model of the shear-free convective boundary layer[J]. </w:t>
      </w:r>
      <w:r w:rsidRPr="001D3525">
        <w:rPr>
          <w:rFonts w:ascii="Times New Roman" w:hAnsi="Times New Roman" w:cs="Times New Roman"/>
          <w:i/>
        </w:rPr>
        <w:t>Journal of the atmospheric sciences</w:t>
      </w:r>
      <w:r w:rsidRPr="009A6765">
        <w:rPr>
          <w:rFonts w:ascii="Times New Roman" w:hAnsi="Times New Roman" w:cs="Times New Roman"/>
        </w:rPr>
        <w:t>, 1996, 53(14): 2015-2024.</w:t>
      </w:r>
    </w:p>
    <w:p w14:paraId="56C2F6D9" w14:textId="77777777" w:rsidR="005B62B8" w:rsidRPr="00DF1DEC"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Betts A K. Reply to comment on the paper ‘Non-precipitating cumulus convection and its parameterization’[J]. </w:t>
      </w:r>
      <w:r w:rsidRPr="001D3525">
        <w:rPr>
          <w:rFonts w:ascii="Times New Roman" w:hAnsi="Times New Roman" w:cs="Times New Roman"/>
          <w:i/>
        </w:rPr>
        <w:t>Quarterly Journal of the Royal Meteorological Society</w:t>
      </w:r>
      <w:r w:rsidRPr="00DF1DEC">
        <w:rPr>
          <w:rFonts w:ascii="Times New Roman" w:hAnsi="Times New Roman" w:cs="Times New Roman"/>
        </w:rPr>
        <w:t>, 1974, 100(425): 469-471.</w:t>
      </w:r>
    </w:p>
    <w:p w14:paraId="1084D09B" w14:textId="77777777" w:rsidR="005B62B8" w:rsidRPr="007A2C83" w:rsidRDefault="005B62B8" w:rsidP="005B62B8">
      <w:pPr>
        <w:pStyle w:val="ListParagraph"/>
        <w:numPr>
          <w:ilvl w:val="0"/>
          <w:numId w:val="5"/>
        </w:numPr>
        <w:spacing w:line="300" w:lineRule="auto"/>
        <w:ind w:firstLineChars="0"/>
        <w:rPr>
          <w:rFonts w:ascii="Times New Roman" w:hAnsi="Times New Roman" w:cs="Times New Roman"/>
        </w:rPr>
      </w:pPr>
      <w:r w:rsidRPr="007A2C83">
        <w:rPr>
          <w:rFonts w:ascii="Times New Roman" w:hAnsi="Times New Roman" w:cs="Times New Roman"/>
        </w:rPr>
        <w:t xml:space="preserve">Deardorff J W. Prediction of convective mixed-layer entrainment for realistic capping inversion structure[J]. </w:t>
      </w:r>
      <w:r w:rsidRPr="001D3525">
        <w:rPr>
          <w:rFonts w:ascii="Times New Roman" w:hAnsi="Times New Roman" w:cs="Times New Roman"/>
          <w:i/>
        </w:rPr>
        <w:t>Journal of the Atmospheric Sciences</w:t>
      </w:r>
      <w:r w:rsidRPr="007A2C83">
        <w:rPr>
          <w:rFonts w:ascii="Times New Roman" w:hAnsi="Times New Roman" w:cs="Times New Roman"/>
        </w:rPr>
        <w:t>, 1979, 36(3): 424-436.</w:t>
      </w:r>
    </w:p>
    <w:p w14:paraId="524381C1" w14:textId="77777777" w:rsidR="005B62B8" w:rsidRPr="00963397" w:rsidRDefault="005B62B8" w:rsidP="005B62B8">
      <w:pPr>
        <w:pStyle w:val="ListParagraph"/>
        <w:numPr>
          <w:ilvl w:val="0"/>
          <w:numId w:val="5"/>
        </w:numPr>
        <w:spacing w:line="300" w:lineRule="auto"/>
        <w:ind w:firstLineChars="0"/>
        <w:rPr>
          <w:rFonts w:ascii="Times New Roman" w:hAnsi="Times New Roman" w:cs="Times New Roman"/>
        </w:rPr>
      </w:pPr>
      <w:r w:rsidRPr="00963397">
        <w:rPr>
          <w:rFonts w:ascii="Times New Roman" w:hAnsi="Times New Roman" w:cs="Times New Roman"/>
        </w:rPr>
        <w:t>Fedorovich E E, Mironov D V. A model for a shear-free convective boundary layer with parameterized capping inversion structure[J].</w:t>
      </w:r>
      <w:r w:rsidRPr="001D3525">
        <w:rPr>
          <w:rFonts w:ascii="Times New Roman" w:hAnsi="Times New Roman" w:cs="Times New Roman"/>
          <w:i/>
        </w:rPr>
        <w:t xml:space="preserve"> Journal of the atmospheric sciences</w:t>
      </w:r>
      <w:r w:rsidRPr="00963397">
        <w:rPr>
          <w:rFonts w:ascii="Times New Roman" w:hAnsi="Times New Roman" w:cs="Times New Roman"/>
        </w:rPr>
        <w:t>, 1995, 52(1): 83-96.</w:t>
      </w:r>
    </w:p>
    <w:p w14:paraId="02D5B2D7" w14:textId="77777777" w:rsidR="005B62B8" w:rsidRPr="00DF1DEC"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hint="eastAsia"/>
        </w:rPr>
        <w:t>Lilly D K. Models of cloud</w:t>
      </w:r>
      <w:r>
        <w:rPr>
          <w:rFonts w:ascii="Times New Roman" w:hAnsi="Times New Roman" w:cs="Times New Roman" w:hint="eastAsia"/>
        </w:rPr>
        <w:t>-</w:t>
      </w:r>
      <w:r w:rsidRPr="00DF1DEC">
        <w:rPr>
          <w:rFonts w:ascii="Times New Roman" w:hAnsi="Times New Roman" w:cs="Times New Roman" w:hint="eastAsia"/>
        </w:rPr>
        <w:t xml:space="preserve">topped mixed layers under a strong inversion[J]. </w:t>
      </w:r>
      <w:r w:rsidRPr="001D3525">
        <w:rPr>
          <w:rFonts w:ascii="Times New Roman" w:hAnsi="Times New Roman" w:cs="Times New Roman" w:hint="eastAsia"/>
          <w:i/>
        </w:rPr>
        <w:t>Quarterly Journal of the Royal Meteorological Society</w:t>
      </w:r>
      <w:r w:rsidRPr="00DF1DEC">
        <w:rPr>
          <w:rFonts w:ascii="Times New Roman" w:hAnsi="Times New Roman" w:cs="Times New Roman" w:hint="eastAsia"/>
        </w:rPr>
        <w:t>, 1968, 94(401): 292-309.</w:t>
      </w:r>
    </w:p>
    <w:p w14:paraId="5B3AA0E5"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Fedorovich E. Modeling the atmospheric convective boundary layer within a zero-order jump approach: An extended theoretical framework[J]. </w:t>
      </w:r>
      <w:r w:rsidRPr="001D3525">
        <w:rPr>
          <w:rFonts w:ascii="Times New Roman" w:hAnsi="Times New Roman" w:cs="Times New Roman"/>
          <w:i/>
        </w:rPr>
        <w:t>Journal of applied meteorology</w:t>
      </w:r>
      <w:r w:rsidRPr="00DF1DEC">
        <w:rPr>
          <w:rFonts w:ascii="Times New Roman" w:hAnsi="Times New Roman" w:cs="Times New Roman"/>
        </w:rPr>
        <w:t>, 1995, 34(9): 1916-1928.</w:t>
      </w:r>
    </w:p>
    <w:p w14:paraId="733B5346" w14:textId="77777777" w:rsidR="005B62B8" w:rsidRDefault="005B62B8" w:rsidP="005B62B8">
      <w:pPr>
        <w:numPr>
          <w:ilvl w:val="0"/>
          <w:numId w:val="5"/>
        </w:numPr>
        <w:spacing w:line="300" w:lineRule="auto"/>
        <w:rPr>
          <w:rFonts w:ascii="Times New Roman" w:hAnsi="Times New Roman" w:cs="Times New Roman"/>
        </w:rPr>
      </w:pPr>
      <w:r w:rsidRPr="0031137F">
        <w:rPr>
          <w:rFonts w:ascii="Times New Roman" w:hAnsi="Times New Roman" w:cs="Times New Roman"/>
        </w:rPr>
        <w:t xml:space="preserve">Vanzanten M C, Duynkerke P G, Cuijpers J W M. Entrainment parameterization in convective boundary layers[J]. </w:t>
      </w:r>
      <w:r w:rsidRPr="001D3525">
        <w:rPr>
          <w:rFonts w:ascii="Times New Roman" w:hAnsi="Times New Roman" w:cs="Times New Roman"/>
          <w:i/>
        </w:rPr>
        <w:t>Journal of the atmospheric sciences</w:t>
      </w:r>
      <w:r w:rsidRPr="0031137F">
        <w:rPr>
          <w:rFonts w:ascii="Times New Roman" w:hAnsi="Times New Roman" w:cs="Times New Roman"/>
        </w:rPr>
        <w:t>, 1999, 56(6): 813-828.</w:t>
      </w:r>
    </w:p>
    <w:p w14:paraId="45F68C5B"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DF1DEC">
        <w:rPr>
          <w:rFonts w:ascii="Times New Roman" w:hAnsi="Times New Roman" w:cs="Times New Roman"/>
        </w:rPr>
        <w:t xml:space="preserve">Kim S W, Park S U, Pino D, et al. Parameterization of entrainment in a sheared convective boundary layer using a first-order jump model[J]. </w:t>
      </w:r>
      <w:r w:rsidRPr="001D3525">
        <w:rPr>
          <w:rFonts w:ascii="Times New Roman" w:hAnsi="Times New Roman" w:cs="Times New Roman"/>
          <w:i/>
        </w:rPr>
        <w:t>Boundary-layer meteorology</w:t>
      </w:r>
      <w:r w:rsidRPr="00DF1DEC">
        <w:rPr>
          <w:rFonts w:ascii="Times New Roman" w:hAnsi="Times New Roman" w:cs="Times New Roman"/>
        </w:rPr>
        <w:t>, 2006, 120(3): 455-475.</w:t>
      </w:r>
    </w:p>
    <w:p w14:paraId="1E735681" w14:textId="77777777" w:rsidR="005B62B8" w:rsidRPr="008829C3" w:rsidRDefault="005B62B8" w:rsidP="005B62B8">
      <w:pPr>
        <w:pStyle w:val="ListParagraph"/>
        <w:numPr>
          <w:ilvl w:val="0"/>
          <w:numId w:val="5"/>
        </w:numPr>
        <w:spacing w:line="300" w:lineRule="auto"/>
        <w:ind w:firstLineChars="0"/>
        <w:rPr>
          <w:rFonts w:ascii="Times New Roman" w:hAnsi="Times New Roman" w:cs="Times New Roman"/>
        </w:rPr>
      </w:pPr>
      <w:r w:rsidRPr="00A12A78">
        <w:rPr>
          <w:rFonts w:ascii="Times New Roman" w:hAnsi="Times New Roman" w:cs="Times New Roman"/>
        </w:rPr>
        <w:t xml:space="preserve">Sun J, Wang Y. Effect of the entrainment flux ratio on the relationship between entrainment rate and convective Richardson number[J]. </w:t>
      </w:r>
      <w:r w:rsidRPr="001D3525">
        <w:rPr>
          <w:rFonts w:ascii="Times New Roman" w:hAnsi="Times New Roman" w:cs="Times New Roman"/>
          <w:i/>
        </w:rPr>
        <w:t>Boundary-layer meteorology</w:t>
      </w:r>
      <w:r w:rsidRPr="00A12A78">
        <w:rPr>
          <w:rFonts w:ascii="Times New Roman" w:hAnsi="Times New Roman" w:cs="Times New Roman"/>
        </w:rPr>
        <w:t>, 2008, 126(2): 237-247.</w:t>
      </w:r>
    </w:p>
    <w:p w14:paraId="49CA455D"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C329DB">
        <w:rPr>
          <w:rFonts w:ascii="Times New Roman" w:hAnsi="Times New Roman" w:cs="Times New Roman"/>
        </w:rPr>
        <w:t xml:space="preserve">Fernando H J S. Turbulent mixing in stratified fluids[J]. </w:t>
      </w:r>
      <w:r w:rsidRPr="001D3525">
        <w:rPr>
          <w:rFonts w:ascii="Times New Roman" w:hAnsi="Times New Roman" w:cs="Times New Roman"/>
          <w:i/>
        </w:rPr>
        <w:t>Annual review of fluid mechanics,</w:t>
      </w:r>
      <w:r w:rsidRPr="00C329DB">
        <w:rPr>
          <w:rFonts w:ascii="Times New Roman" w:hAnsi="Times New Roman" w:cs="Times New Roman"/>
        </w:rPr>
        <w:t xml:space="preserve"> 1991, 23(1): 455-493.</w:t>
      </w:r>
    </w:p>
    <w:p w14:paraId="6FD3EAF5" w14:textId="77777777" w:rsidR="005B62B8" w:rsidRPr="0087224A" w:rsidRDefault="005B62B8" w:rsidP="005B62B8">
      <w:pPr>
        <w:pStyle w:val="ListParagraph"/>
        <w:numPr>
          <w:ilvl w:val="0"/>
          <w:numId w:val="5"/>
        </w:numPr>
        <w:spacing w:line="300" w:lineRule="auto"/>
        <w:ind w:firstLineChars="0"/>
        <w:rPr>
          <w:rFonts w:ascii="Times New Roman" w:hAnsi="Times New Roman" w:cs="Times New Roman"/>
        </w:rPr>
      </w:pPr>
      <w:r w:rsidRPr="0087224A">
        <w:rPr>
          <w:rFonts w:ascii="Times New Roman" w:hAnsi="Times New Roman" w:cs="Times New Roman"/>
        </w:rPr>
        <w:t xml:space="preserve">Turner J S. The coupled turbulent transports of salt and and heat across a sharp density interface[J]. </w:t>
      </w:r>
      <w:r w:rsidRPr="001D3525">
        <w:rPr>
          <w:rFonts w:ascii="Times New Roman" w:hAnsi="Times New Roman" w:cs="Times New Roman"/>
          <w:i/>
        </w:rPr>
        <w:t>International Journal of Heat and Mass Transfer</w:t>
      </w:r>
      <w:r w:rsidRPr="0087224A">
        <w:rPr>
          <w:rFonts w:ascii="Times New Roman" w:hAnsi="Times New Roman" w:cs="Times New Roman"/>
        </w:rPr>
        <w:t>, 1965, 8(5): 759-767.</w:t>
      </w:r>
    </w:p>
    <w:p w14:paraId="2FE9A19B"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87224A">
        <w:rPr>
          <w:rFonts w:ascii="Times New Roman" w:hAnsi="Times New Roman" w:cs="Times New Roman"/>
        </w:rPr>
        <w:t xml:space="preserve">Deardorff J W, Willis G E, Lilly D K. Laboratory investigation of non-steady penetrative convection[J]. </w:t>
      </w:r>
      <w:r w:rsidRPr="001D3525">
        <w:rPr>
          <w:rFonts w:ascii="Times New Roman" w:hAnsi="Times New Roman" w:cs="Times New Roman"/>
          <w:i/>
        </w:rPr>
        <w:t>Journal of Fluid Mechanics</w:t>
      </w:r>
      <w:r w:rsidRPr="0087224A">
        <w:rPr>
          <w:rFonts w:ascii="Times New Roman" w:hAnsi="Times New Roman" w:cs="Times New Roman"/>
        </w:rPr>
        <w:t>, 1969, 35(1): 7-31.</w:t>
      </w:r>
    </w:p>
    <w:p w14:paraId="30E980AA"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6A2757">
        <w:rPr>
          <w:rFonts w:ascii="Times New Roman" w:hAnsi="Times New Roman" w:cs="Times New Roman"/>
        </w:rPr>
        <w:t xml:space="preserve">Willis G E, Deardorff J W. A laboratory model of the unstable planetary boundary layer[J]. </w:t>
      </w:r>
      <w:r w:rsidRPr="001D3525">
        <w:rPr>
          <w:rFonts w:ascii="Times New Roman" w:hAnsi="Times New Roman" w:cs="Times New Roman"/>
          <w:i/>
        </w:rPr>
        <w:t>Journal of the Atmospheric Sciences</w:t>
      </w:r>
      <w:r w:rsidRPr="006A2757">
        <w:rPr>
          <w:rFonts w:ascii="Times New Roman" w:hAnsi="Times New Roman" w:cs="Times New Roman"/>
        </w:rPr>
        <w:t>, 1974, 31(5): 1297-1307.</w:t>
      </w:r>
    </w:p>
    <w:p w14:paraId="08F9CCEF" w14:textId="77777777" w:rsidR="005B62B8" w:rsidRPr="006A2757" w:rsidRDefault="005B62B8" w:rsidP="005B62B8">
      <w:pPr>
        <w:pStyle w:val="ListParagraph"/>
        <w:numPr>
          <w:ilvl w:val="0"/>
          <w:numId w:val="5"/>
        </w:numPr>
        <w:spacing w:line="300" w:lineRule="auto"/>
        <w:ind w:firstLineChars="0"/>
        <w:rPr>
          <w:rFonts w:ascii="Times New Roman" w:hAnsi="Times New Roman" w:cs="Times New Roman"/>
        </w:rPr>
      </w:pPr>
      <w:r w:rsidRPr="006A2757">
        <w:rPr>
          <w:rFonts w:ascii="Times New Roman" w:hAnsi="Times New Roman" w:cs="Times New Roman"/>
        </w:rPr>
        <w:t xml:space="preserve">Deardorff J W, Willis G E. Further results from a laboratory model of the convective planetary boundary layer[J]. </w:t>
      </w:r>
      <w:r w:rsidRPr="001D3525">
        <w:rPr>
          <w:rFonts w:ascii="Times New Roman" w:hAnsi="Times New Roman" w:cs="Times New Roman"/>
          <w:i/>
        </w:rPr>
        <w:t>Boundary-Layer Meteorology</w:t>
      </w:r>
      <w:r w:rsidRPr="006A2757">
        <w:rPr>
          <w:rFonts w:ascii="Times New Roman" w:hAnsi="Times New Roman" w:cs="Times New Roman"/>
        </w:rPr>
        <w:t>, 1985, 32(3): 205-236.</w:t>
      </w:r>
    </w:p>
    <w:p w14:paraId="723791C3"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6A2757">
        <w:rPr>
          <w:rFonts w:ascii="Times New Roman" w:hAnsi="Times New Roman" w:cs="Times New Roman"/>
        </w:rPr>
        <w:t xml:space="preserve">Liu P, Zhao C, Zhang Q, et al. Aircraft study of aerosol vertical distributions over Beijing and their optical properties[J]. </w:t>
      </w:r>
      <w:r w:rsidRPr="001D3525">
        <w:rPr>
          <w:rFonts w:ascii="Times New Roman" w:hAnsi="Times New Roman" w:cs="Times New Roman"/>
          <w:i/>
        </w:rPr>
        <w:t>Tellus B</w:t>
      </w:r>
      <w:r w:rsidRPr="006A2757">
        <w:rPr>
          <w:rFonts w:ascii="Times New Roman" w:hAnsi="Times New Roman" w:cs="Times New Roman"/>
        </w:rPr>
        <w:t>, 2009, 61(5): 756-767.</w:t>
      </w:r>
    </w:p>
    <w:p w14:paraId="58DFD4BC"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343B37">
        <w:rPr>
          <w:rFonts w:ascii="Times New Roman" w:hAnsi="Times New Roman" w:cs="Times New Roman"/>
        </w:rPr>
        <w:t xml:space="preserve">Zhang Q, Zhao C, Tie X, et al. Characterizations of aerosols over the Beijing region: a case study of aircraft measurements[J]. </w:t>
      </w:r>
      <w:r w:rsidRPr="001D3525">
        <w:rPr>
          <w:rFonts w:ascii="Times New Roman" w:hAnsi="Times New Roman" w:cs="Times New Roman"/>
          <w:i/>
        </w:rPr>
        <w:t>Atmospheric Environment</w:t>
      </w:r>
      <w:r w:rsidRPr="00343B37">
        <w:rPr>
          <w:rFonts w:ascii="Times New Roman" w:hAnsi="Times New Roman" w:cs="Times New Roman"/>
        </w:rPr>
        <w:t>, 2006, 40(24): 4513-4527.</w:t>
      </w:r>
    </w:p>
    <w:p w14:paraId="1DF1038B"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343B37">
        <w:rPr>
          <w:rFonts w:ascii="Times New Roman" w:hAnsi="Times New Roman" w:cs="Times New Roman"/>
        </w:rPr>
        <w:t xml:space="preserve">Zhang Q, Ma X C, Tie X, et al. Vertical distributions of aerosols under different weather conditions: Analysis of in-situ aircraft measurements in Beijing, China[J]. </w:t>
      </w:r>
      <w:r w:rsidRPr="001D3525">
        <w:rPr>
          <w:rFonts w:ascii="Times New Roman" w:hAnsi="Times New Roman" w:cs="Times New Roman"/>
          <w:i/>
        </w:rPr>
        <w:t>Atmospheric Environment</w:t>
      </w:r>
      <w:r w:rsidRPr="00343B37">
        <w:rPr>
          <w:rFonts w:ascii="Times New Roman" w:hAnsi="Times New Roman" w:cs="Times New Roman"/>
        </w:rPr>
        <w:t>, 2009, 43(34): 5526-5535.</w:t>
      </w:r>
    </w:p>
    <w:p w14:paraId="4221BDC4"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20582F">
        <w:rPr>
          <w:rFonts w:ascii="Times New Roman" w:hAnsi="Times New Roman" w:cs="Times New Roman"/>
        </w:rPr>
        <w:t xml:space="preserve">Winker D M, Pelon J, Coakley Jr J A, et al. The CALIPSO mission: A global 3D view of aerosols and </w:t>
      </w:r>
      <w:r w:rsidRPr="0020582F">
        <w:rPr>
          <w:rFonts w:ascii="Times New Roman" w:hAnsi="Times New Roman" w:cs="Times New Roman"/>
        </w:rPr>
        <w:lastRenderedPageBreak/>
        <w:t xml:space="preserve">clouds[J]. </w:t>
      </w:r>
      <w:r w:rsidRPr="001D3525">
        <w:rPr>
          <w:rFonts w:ascii="Times New Roman" w:hAnsi="Times New Roman" w:cs="Times New Roman"/>
          <w:i/>
        </w:rPr>
        <w:t>Bulletin of the American Meteorological Society</w:t>
      </w:r>
      <w:r w:rsidRPr="0020582F">
        <w:rPr>
          <w:rFonts w:ascii="Times New Roman" w:hAnsi="Times New Roman" w:cs="Times New Roman"/>
        </w:rPr>
        <w:t>, 2010, 91(9): 1211-1230.</w:t>
      </w:r>
    </w:p>
    <w:p w14:paraId="2379F2FA"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381ADF">
        <w:rPr>
          <w:rFonts w:ascii="Times New Roman" w:hAnsi="Times New Roman" w:cs="Times New Roman"/>
        </w:rPr>
        <w:t xml:space="preserve">Guinot B, Roger J C, Cachier H, et al. Impact of vertical atmospheric structure on Beijing aerosol distribution[J]. </w:t>
      </w:r>
      <w:r w:rsidRPr="001D3525">
        <w:rPr>
          <w:rFonts w:ascii="Times New Roman" w:hAnsi="Times New Roman" w:cs="Times New Roman"/>
          <w:i/>
        </w:rPr>
        <w:t>Atmospheric Environment</w:t>
      </w:r>
      <w:r w:rsidRPr="00381ADF">
        <w:rPr>
          <w:rFonts w:ascii="Times New Roman" w:hAnsi="Times New Roman" w:cs="Times New Roman"/>
        </w:rPr>
        <w:t>, 2006, 40(27): 5167-5180.</w:t>
      </w:r>
    </w:p>
    <w:p w14:paraId="186B3471"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405C0A">
        <w:rPr>
          <w:rFonts w:ascii="Times New Roman" w:hAnsi="Times New Roman" w:cs="Times New Roman"/>
        </w:rPr>
        <w:t>Meng Z Y, Ding G A, Xu X B, et al. Vertical distributions of SO</w:t>
      </w:r>
      <w:r w:rsidRPr="00405C0A">
        <w:rPr>
          <w:rFonts w:ascii="Times New Roman" w:hAnsi="Times New Roman" w:cs="Times New Roman"/>
          <w:vertAlign w:val="subscript"/>
        </w:rPr>
        <w:t>2</w:t>
      </w:r>
      <w:r w:rsidRPr="00405C0A">
        <w:rPr>
          <w:rFonts w:ascii="Times New Roman" w:hAnsi="Times New Roman" w:cs="Times New Roman"/>
        </w:rPr>
        <w:t xml:space="preserve"> and NO</w:t>
      </w:r>
      <w:r w:rsidRPr="00405C0A">
        <w:rPr>
          <w:rFonts w:ascii="Times New Roman" w:hAnsi="Times New Roman" w:cs="Times New Roman"/>
          <w:vertAlign w:val="subscript"/>
        </w:rPr>
        <w:t>2</w:t>
      </w:r>
      <w:r w:rsidRPr="00405C0A">
        <w:rPr>
          <w:rFonts w:ascii="Times New Roman" w:hAnsi="Times New Roman" w:cs="Times New Roman"/>
        </w:rPr>
        <w:t xml:space="preserve"> in the lower atmosphere in Beijing urban areas, China[J]. </w:t>
      </w:r>
      <w:r w:rsidRPr="001D3525">
        <w:rPr>
          <w:rFonts w:ascii="Times New Roman" w:hAnsi="Times New Roman" w:cs="Times New Roman"/>
          <w:i/>
        </w:rPr>
        <w:t>Science of the Total Environment</w:t>
      </w:r>
      <w:r w:rsidRPr="00405C0A">
        <w:rPr>
          <w:rFonts w:ascii="Times New Roman" w:hAnsi="Times New Roman" w:cs="Times New Roman"/>
        </w:rPr>
        <w:t>, 2008, 390(2-3): 456-465.</w:t>
      </w:r>
    </w:p>
    <w:p w14:paraId="63C7A1CC"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Pr>
          <w:rFonts w:ascii="Times New Roman" w:hAnsi="Times New Roman" w:cs="Times New Roman" w:hint="eastAsia"/>
        </w:rPr>
        <w:t>Sun Y</w:t>
      </w:r>
      <w:r w:rsidRPr="00C543F6">
        <w:rPr>
          <w:rFonts w:ascii="Times New Roman" w:hAnsi="Times New Roman" w:cs="Times New Roman"/>
        </w:rPr>
        <w:t>, Yuesi W, Changchun Z. Measurement of the vertical profile of atmospheric SO</w:t>
      </w:r>
      <w:r w:rsidRPr="00C543F6">
        <w:rPr>
          <w:rFonts w:ascii="Times New Roman" w:hAnsi="Times New Roman" w:cs="Times New Roman"/>
          <w:vertAlign w:val="subscript"/>
        </w:rPr>
        <w:t>2</w:t>
      </w:r>
      <w:r w:rsidRPr="00C543F6">
        <w:rPr>
          <w:rFonts w:ascii="Times New Roman" w:hAnsi="Times New Roman" w:cs="Times New Roman"/>
        </w:rPr>
        <w:t xml:space="preserve"> during the heating period in Beijing on days of high air pollution[J]. </w:t>
      </w:r>
      <w:r w:rsidRPr="001D3525">
        <w:rPr>
          <w:rFonts w:ascii="Times New Roman" w:hAnsi="Times New Roman" w:cs="Times New Roman"/>
          <w:i/>
        </w:rPr>
        <w:t>Atmospheric Environment</w:t>
      </w:r>
      <w:r w:rsidRPr="00C543F6">
        <w:rPr>
          <w:rFonts w:ascii="Times New Roman" w:hAnsi="Times New Roman" w:cs="Times New Roman"/>
        </w:rPr>
        <w:t>, 2009, 43(2): 468-472.</w:t>
      </w:r>
    </w:p>
    <w:p w14:paraId="7C970BA3"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C543F6">
        <w:rPr>
          <w:rFonts w:ascii="Times New Roman" w:hAnsi="Times New Roman" w:cs="Times New Roman"/>
        </w:rPr>
        <w:t xml:space="preserve">Sun Y, Song T, Tang G, et al. The vertical distribution of PM2. 5 and boundary-layer structure during summer haze in Beijing[J]. </w:t>
      </w:r>
      <w:r w:rsidRPr="001D3525">
        <w:rPr>
          <w:rFonts w:ascii="Times New Roman" w:hAnsi="Times New Roman" w:cs="Times New Roman"/>
          <w:i/>
        </w:rPr>
        <w:t>Atmospheric Environment</w:t>
      </w:r>
      <w:r w:rsidRPr="00C543F6">
        <w:rPr>
          <w:rFonts w:ascii="Times New Roman" w:hAnsi="Times New Roman" w:cs="Times New Roman"/>
        </w:rPr>
        <w:t>, 2013, 74: 413-421.</w:t>
      </w:r>
    </w:p>
    <w:p w14:paraId="49A66812" w14:textId="77777777" w:rsidR="005B62B8" w:rsidRPr="00DF1DEC" w:rsidRDefault="005B62B8" w:rsidP="005B62B8">
      <w:pPr>
        <w:pStyle w:val="ListParagraph"/>
        <w:numPr>
          <w:ilvl w:val="0"/>
          <w:numId w:val="5"/>
        </w:numPr>
        <w:spacing w:line="300" w:lineRule="auto"/>
        <w:ind w:firstLineChars="0"/>
        <w:rPr>
          <w:rFonts w:ascii="Times New Roman" w:hAnsi="Times New Roman" w:cs="Times New Roman"/>
        </w:rPr>
      </w:pPr>
      <w:r w:rsidRPr="00F206EB">
        <w:rPr>
          <w:rFonts w:ascii="Times New Roman" w:hAnsi="Times New Roman" w:cs="Times New Roman"/>
        </w:rPr>
        <w:t xml:space="preserve">Li X, An J L, Wang Y S, et al. Studies on the measurement of atmospheric ozone in summer with Beijing meteorological tower[J]. </w:t>
      </w:r>
      <w:r w:rsidRPr="001D3525">
        <w:rPr>
          <w:rFonts w:ascii="Times New Roman" w:hAnsi="Times New Roman" w:cs="Times New Roman"/>
          <w:i/>
        </w:rPr>
        <w:t>China Environmental Science</w:t>
      </w:r>
      <w:r w:rsidRPr="00F206EB">
        <w:rPr>
          <w:rFonts w:ascii="Times New Roman" w:hAnsi="Times New Roman" w:cs="Times New Roman"/>
        </w:rPr>
        <w:t>, 2003, 23(4): 353-357.</w:t>
      </w:r>
    </w:p>
    <w:p w14:paraId="0FF35E1F" w14:textId="77777777" w:rsidR="005B62B8" w:rsidRDefault="005B62B8" w:rsidP="005B62B8">
      <w:pPr>
        <w:numPr>
          <w:ilvl w:val="0"/>
          <w:numId w:val="5"/>
        </w:numPr>
        <w:spacing w:line="300" w:lineRule="auto"/>
        <w:rPr>
          <w:rFonts w:ascii="Times New Roman" w:hAnsi="Times New Roman" w:cs="Times New Roman"/>
        </w:rPr>
      </w:pPr>
      <w:r w:rsidRPr="00130FAB">
        <w:rPr>
          <w:rFonts w:ascii="Times New Roman" w:hAnsi="Times New Roman" w:cs="Times New Roman"/>
        </w:rPr>
        <w:t xml:space="preserve">Wang R, Xu X, Jia S, et al. Lower </w:t>
      </w:r>
      <w:r>
        <w:rPr>
          <w:rFonts w:ascii="Times New Roman" w:hAnsi="Times New Roman" w:cs="Times New Roman"/>
        </w:rPr>
        <w:t>tropospheric distributions of O</w:t>
      </w:r>
      <w:r w:rsidRPr="00130FAB">
        <w:rPr>
          <w:rFonts w:ascii="Times New Roman" w:hAnsi="Times New Roman" w:cs="Times New Roman"/>
          <w:vertAlign w:val="subscript"/>
        </w:rPr>
        <w:t>3</w:t>
      </w:r>
      <w:r w:rsidRPr="00130FAB">
        <w:rPr>
          <w:rFonts w:ascii="Times New Roman" w:hAnsi="Times New Roman" w:cs="Times New Roman"/>
        </w:rPr>
        <w:t xml:space="preserve"> and aerosol over Raoyang, a rural site in the North China Plain[J]. </w:t>
      </w:r>
      <w:r w:rsidRPr="001D3525">
        <w:rPr>
          <w:rFonts w:ascii="Times New Roman" w:hAnsi="Times New Roman" w:cs="Times New Roman"/>
          <w:i/>
        </w:rPr>
        <w:t>Atmospheric Chemistry and Physics</w:t>
      </w:r>
      <w:r w:rsidRPr="00130FAB">
        <w:rPr>
          <w:rFonts w:ascii="Times New Roman" w:hAnsi="Times New Roman" w:cs="Times New Roman"/>
        </w:rPr>
        <w:t>, 2017, 17(6): 3891-3903.</w:t>
      </w:r>
    </w:p>
    <w:p w14:paraId="066E8E1A" w14:textId="77777777" w:rsidR="005B62B8" w:rsidRPr="00076D10" w:rsidRDefault="005B62B8" w:rsidP="005B62B8">
      <w:pPr>
        <w:pStyle w:val="ListParagraph"/>
        <w:numPr>
          <w:ilvl w:val="0"/>
          <w:numId w:val="5"/>
        </w:numPr>
        <w:spacing w:line="300" w:lineRule="auto"/>
        <w:ind w:firstLineChars="0"/>
        <w:rPr>
          <w:rFonts w:ascii="Times New Roman" w:hAnsi="Times New Roman" w:cs="Times New Roman"/>
        </w:rPr>
      </w:pPr>
      <w:r w:rsidRPr="00076D10">
        <w:rPr>
          <w:rFonts w:ascii="Times New Roman" w:hAnsi="Times New Roman" w:cs="Times New Roman"/>
        </w:rPr>
        <w:t xml:space="preserve">Deardorff J W. Numerical investigation of neutral and unstable planetary boundary layers[J]. </w:t>
      </w:r>
      <w:r w:rsidRPr="001D3525">
        <w:rPr>
          <w:rFonts w:ascii="Times New Roman" w:hAnsi="Times New Roman" w:cs="Times New Roman"/>
          <w:i/>
        </w:rPr>
        <w:t>Journal of the Atmospheric Sciences</w:t>
      </w:r>
      <w:r w:rsidRPr="00076D10">
        <w:rPr>
          <w:rFonts w:ascii="Times New Roman" w:hAnsi="Times New Roman" w:cs="Times New Roman"/>
        </w:rPr>
        <w:t>, 1972, 29(1): 91-115.</w:t>
      </w:r>
    </w:p>
    <w:p w14:paraId="5A4E2FD2"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t>苗世光</w:t>
      </w:r>
      <w:r w:rsidRPr="002D7391">
        <w:rPr>
          <w:rFonts w:ascii="Times New Roman" w:hAnsi="Times New Roman" w:cs="Times New Roman" w:hint="eastAsia"/>
        </w:rPr>
        <w:t xml:space="preserve">, </w:t>
      </w:r>
      <w:r w:rsidRPr="002D7391">
        <w:rPr>
          <w:rFonts w:ascii="Times New Roman" w:hAnsi="Times New Roman" w:cs="Times New Roman" w:hint="eastAsia"/>
        </w:rPr>
        <w:t>蒋维楣</w:t>
      </w:r>
      <w:r w:rsidRPr="002D7391">
        <w:rPr>
          <w:rFonts w:ascii="Times New Roman" w:hAnsi="Times New Roman" w:cs="Times New Roman" w:hint="eastAsia"/>
        </w:rPr>
        <w:t xml:space="preserve">. </w:t>
      </w:r>
      <w:r w:rsidRPr="002D7391">
        <w:rPr>
          <w:rFonts w:ascii="Times New Roman" w:hAnsi="Times New Roman" w:cs="Times New Roman" w:hint="eastAsia"/>
        </w:rPr>
        <w:t>森林冠层和森林边界层大涡模拟</w:t>
      </w:r>
      <w:r w:rsidRPr="002D7391">
        <w:rPr>
          <w:rFonts w:ascii="Times New Roman" w:hAnsi="Times New Roman" w:cs="Times New Roman" w:hint="eastAsia"/>
        </w:rPr>
        <w:t xml:space="preserve">[J]. </w:t>
      </w:r>
      <w:r w:rsidRPr="00B55284">
        <w:rPr>
          <w:rFonts w:ascii="Times New Roman" w:hAnsi="Times New Roman" w:cs="Times New Roman" w:hint="eastAsia"/>
          <w:i/>
        </w:rPr>
        <w:t>地球物理学报</w:t>
      </w:r>
      <w:r w:rsidRPr="002D7391">
        <w:rPr>
          <w:rFonts w:ascii="Times New Roman" w:hAnsi="Times New Roman" w:cs="Times New Roman" w:hint="eastAsia"/>
        </w:rPr>
        <w:t>, 2004, 47(4): 597-603.</w:t>
      </w:r>
    </w:p>
    <w:p w14:paraId="048D63DC"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102E58">
        <w:rPr>
          <w:rFonts w:ascii="Times New Roman" w:hAnsi="Times New Roman" w:cs="Times New Roman" w:hint="eastAsia"/>
        </w:rPr>
        <w:t>蒋维楣</w:t>
      </w:r>
      <w:r w:rsidRPr="00102E58">
        <w:rPr>
          <w:rFonts w:ascii="Times New Roman" w:hAnsi="Times New Roman" w:cs="Times New Roman" w:hint="eastAsia"/>
        </w:rPr>
        <w:t xml:space="preserve">, </w:t>
      </w:r>
      <w:r w:rsidRPr="00102E58">
        <w:rPr>
          <w:rFonts w:ascii="Times New Roman" w:hAnsi="Times New Roman" w:cs="Times New Roman" w:hint="eastAsia"/>
        </w:rPr>
        <w:t>苗世光</w:t>
      </w:r>
      <w:r w:rsidRPr="00102E58">
        <w:rPr>
          <w:rFonts w:ascii="Times New Roman" w:hAnsi="Times New Roman" w:cs="Times New Roman" w:hint="eastAsia"/>
        </w:rPr>
        <w:t xml:space="preserve">. </w:t>
      </w:r>
      <w:r w:rsidRPr="00102E58">
        <w:rPr>
          <w:rFonts w:ascii="Times New Roman" w:hAnsi="Times New Roman" w:cs="Times New Roman" w:hint="eastAsia"/>
        </w:rPr>
        <w:t>大涡模拟与大气边界层研究——</w:t>
      </w:r>
      <w:r w:rsidRPr="00102E58">
        <w:rPr>
          <w:rFonts w:ascii="Times New Roman" w:hAnsi="Times New Roman" w:cs="Times New Roman" w:hint="eastAsia"/>
        </w:rPr>
        <w:t>30</w:t>
      </w:r>
      <w:r w:rsidRPr="00102E58">
        <w:rPr>
          <w:rFonts w:ascii="Times New Roman" w:hAnsi="Times New Roman" w:cs="Times New Roman" w:hint="eastAsia"/>
        </w:rPr>
        <w:t>年回顾与展望</w:t>
      </w:r>
      <w:r w:rsidRPr="00102E58">
        <w:rPr>
          <w:rFonts w:ascii="Times New Roman" w:hAnsi="Times New Roman" w:cs="Times New Roman" w:hint="eastAsia"/>
        </w:rPr>
        <w:t xml:space="preserve">[J]. </w:t>
      </w:r>
      <w:r w:rsidRPr="00B55284">
        <w:rPr>
          <w:rFonts w:ascii="Times New Roman" w:hAnsi="Times New Roman" w:cs="Times New Roman" w:hint="eastAsia"/>
          <w:i/>
        </w:rPr>
        <w:t>自然科学进展</w:t>
      </w:r>
      <w:r w:rsidRPr="00102E58">
        <w:rPr>
          <w:rFonts w:ascii="Times New Roman" w:hAnsi="Times New Roman" w:cs="Times New Roman" w:hint="eastAsia"/>
        </w:rPr>
        <w:t>, 2004, 14(1):11-19.</w:t>
      </w:r>
    </w:p>
    <w:p w14:paraId="3F3C96DC"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t>姜金华</w:t>
      </w:r>
      <w:r w:rsidRPr="002D7391">
        <w:rPr>
          <w:rFonts w:ascii="Times New Roman" w:hAnsi="Times New Roman" w:cs="Times New Roman" w:hint="eastAsia"/>
        </w:rPr>
        <w:t xml:space="preserve">, </w:t>
      </w:r>
      <w:r w:rsidRPr="002D7391">
        <w:rPr>
          <w:rFonts w:ascii="Times New Roman" w:hAnsi="Times New Roman" w:cs="Times New Roman" w:hint="eastAsia"/>
        </w:rPr>
        <w:t>胡非</w:t>
      </w:r>
      <w:r w:rsidRPr="002D7391">
        <w:rPr>
          <w:rFonts w:ascii="Times New Roman" w:hAnsi="Times New Roman" w:cs="Times New Roman" w:hint="eastAsia"/>
        </w:rPr>
        <w:t xml:space="preserve">. </w:t>
      </w:r>
      <w:r w:rsidRPr="002D7391">
        <w:rPr>
          <w:rFonts w:ascii="Times New Roman" w:hAnsi="Times New Roman" w:cs="Times New Roman" w:hint="eastAsia"/>
        </w:rPr>
        <w:t>大涡模拟方法在非均匀边界层研究中的应用</w:t>
      </w:r>
      <w:r w:rsidRPr="002D7391">
        <w:rPr>
          <w:rFonts w:ascii="Times New Roman" w:hAnsi="Times New Roman" w:cs="Times New Roman" w:hint="eastAsia"/>
        </w:rPr>
        <w:t xml:space="preserve">[J]. </w:t>
      </w:r>
      <w:r w:rsidRPr="00B55284">
        <w:rPr>
          <w:rFonts w:ascii="Times New Roman" w:hAnsi="Times New Roman" w:cs="Times New Roman" w:hint="eastAsia"/>
          <w:i/>
        </w:rPr>
        <w:t>科学技术与工程</w:t>
      </w:r>
      <w:r w:rsidRPr="002D7391">
        <w:rPr>
          <w:rFonts w:ascii="Times New Roman" w:hAnsi="Times New Roman" w:cs="Times New Roman" w:hint="eastAsia"/>
        </w:rPr>
        <w:t>, 2004 (5): 352-354.</w:t>
      </w:r>
    </w:p>
    <w:p w14:paraId="127448A5"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185A65">
        <w:rPr>
          <w:rFonts w:ascii="Times New Roman" w:hAnsi="Times New Roman" w:cs="Times New Roman" w:hint="eastAsia"/>
        </w:rPr>
        <w:t>姜金华</w:t>
      </w:r>
      <w:r w:rsidRPr="00185A65">
        <w:rPr>
          <w:rFonts w:ascii="Times New Roman" w:hAnsi="Times New Roman" w:cs="Times New Roman" w:hint="eastAsia"/>
        </w:rPr>
        <w:t xml:space="preserve">, </w:t>
      </w:r>
      <w:r w:rsidRPr="00185A65">
        <w:rPr>
          <w:rFonts w:ascii="Times New Roman" w:hAnsi="Times New Roman" w:cs="Times New Roman" w:hint="eastAsia"/>
        </w:rPr>
        <w:t>胡非</w:t>
      </w:r>
      <w:r w:rsidRPr="00185A65">
        <w:rPr>
          <w:rFonts w:ascii="Times New Roman" w:hAnsi="Times New Roman" w:cs="Times New Roman" w:hint="eastAsia"/>
        </w:rPr>
        <w:t xml:space="preserve">, </w:t>
      </w:r>
      <w:r w:rsidRPr="00185A65">
        <w:rPr>
          <w:rFonts w:ascii="Times New Roman" w:hAnsi="Times New Roman" w:cs="Times New Roman" w:hint="eastAsia"/>
        </w:rPr>
        <w:t>角媛梅</w:t>
      </w:r>
      <w:r w:rsidRPr="00185A65">
        <w:rPr>
          <w:rFonts w:ascii="Times New Roman" w:hAnsi="Times New Roman" w:cs="Times New Roman" w:hint="eastAsia"/>
        </w:rPr>
        <w:t xml:space="preserve">. </w:t>
      </w:r>
      <w:r w:rsidRPr="00185A65">
        <w:rPr>
          <w:rFonts w:ascii="Times New Roman" w:hAnsi="Times New Roman" w:cs="Times New Roman" w:hint="eastAsia"/>
        </w:rPr>
        <w:t>黑河绿洲区不均匀下垫面大气边界层结构的大涡模拟研究</w:t>
      </w:r>
      <w:r w:rsidRPr="00185A65">
        <w:rPr>
          <w:rFonts w:ascii="Times New Roman" w:hAnsi="Times New Roman" w:cs="Times New Roman" w:hint="eastAsia"/>
        </w:rPr>
        <w:t xml:space="preserve">[J]. </w:t>
      </w:r>
      <w:r w:rsidRPr="00B55284">
        <w:rPr>
          <w:rFonts w:ascii="Times New Roman" w:hAnsi="Times New Roman" w:cs="Times New Roman" w:hint="eastAsia"/>
          <w:i/>
        </w:rPr>
        <w:t>高原气象</w:t>
      </w:r>
      <w:r w:rsidRPr="00185A65">
        <w:rPr>
          <w:rFonts w:ascii="Times New Roman" w:hAnsi="Times New Roman" w:cs="Times New Roman" w:hint="eastAsia"/>
        </w:rPr>
        <w:t>, 2005, 24(6):857-864.</w:t>
      </w:r>
    </w:p>
    <w:p w14:paraId="1213A9CD" w14:textId="77777777" w:rsidR="005B62B8" w:rsidRPr="002D7391" w:rsidRDefault="005B62B8" w:rsidP="005B62B8">
      <w:pPr>
        <w:pStyle w:val="ListParagraph"/>
        <w:numPr>
          <w:ilvl w:val="0"/>
          <w:numId w:val="5"/>
        </w:numPr>
        <w:spacing w:line="300" w:lineRule="auto"/>
        <w:ind w:firstLineChars="0"/>
        <w:rPr>
          <w:rFonts w:ascii="Times New Roman" w:hAnsi="Times New Roman" w:cs="Times New Roman"/>
        </w:rPr>
      </w:pPr>
      <w:r w:rsidRPr="002D7391">
        <w:rPr>
          <w:rFonts w:ascii="Times New Roman" w:hAnsi="Times New Roman" w:cs="Times New Roman" w:hint="eastAsia"/>
        </w:rPr>
        <w:t>黄倩</w:t>
      </w:r>
      <w:r w:rsidRPr="002D7391">
        <w:rPr>
          <w:rFonts w:ascii="Times New Roman" w:hAnsi="Times New Roman" w:cs="Times New Roman" w:hint="eastAsia"/>
        </w:rPr>
        <w:t xml:space="preserve">, </w:t>
      </w:r>
      <w:r w:rsidRPr="002D7391">
        <w:rPr>
          <w:rFonts w:ascii="Times New Roman" w:hAnsi="Times New Roman" w:cs="Times New Roman" w:hint="eastAsia"/>
        </w:rPr>
        <w:t>王蓉</w:t>
      </w:r>
      <w:r w:rsidRPr="002D7391">
        <w:rPr>
          <w:rFonts w:ascii="Times New Roman" w:hAnsi="Times New Roman" w:cs="Times New Roman" w:hint="eastAsia"/>
        </w:rPr>
        <w:t xml:space="preserve">, </w:t>
      </w:r>
      <w:r w:rsidRPr="002D7391">
        <w:rPr>
          <w:rFonts w:ascii="Times New Roman" w:hAnsi="Times New Roman" w:cs="Times New Roman" w:hint="eastAsia"/>
        </w:rPr>
        <w:t>田文寿</w:t>
      </w:r>
      <w:r w:rsidRPr="002D7391">
        <w:rPr>
          <w:rFonts w:ascii="Times New Roman" w:hAnsi="Times New Roman" w:cs="Times New Roman" w:hint="eastAsia"/>
        </w:rPr>
        <w:t xml:space="preserve">, </w:t>
      </w:r>
      <w:r w:rsidRPr="002D7391">
        <w:rPr>
          <w:rFonts w:ascii="Times New Roman" w:hAnsi="Times New Roman" w:cs="Times New Roman" w:hint="eastAsia"/>
        </w:rPr>
        <w:t>等</w:t>
      </w:r>
      <w:r w:rsidRPr="002D7391">
        <w:rPr>
          <w:rFonts w:ascii="Times New Roman" w:hAnsi="Times New Roman" w:cs="Times New Roman" w:hint="eastAsia"/>
        </w:rPr>
        <w:t xml:space="preserve">. </w:t>
      </w:r>
      <w:r w:rsidRPr="002D7391">
        <w:rPr>
          <w:rFonts w:ascii="Times New Roman" w:hAnsi="Times New Roman" w:cs="Times New Roman" w:hint="eastAsia"/>
        </w:rPr>
        <w:t>风切变对边界层对流影响的大涡模拟研究</w:t>
      </w:r>
      <w:r w:rsidRPr="002D7391">
        <w:rPr>
          <w:rFonts w:ascii="Times New Roman" w:hAnsi="Times New Roman" w:cs="Times New Roman" w:hint="eastAsia"/>
        </w:rPr>
        <w:t xml:space="preserve">[J]. </w:t>
      </w:r>
      <w:r w:rsidRPr="00B55284">
        <w:rPr>
          <w:rFonts w:ascii="Times New Roman" w:hAnsi="Times New Roman" w:cs="Times New Roman" w:hint="eastAsia"/>
          <w:i/>
        </w:rPr>
        <w:t>气象学报</w:t>
      </w:r>
      <w:r w:rsidRPr="002D7391">
        <w:rPr>
          <w:rFonts w:ascii="Times New Roman" w:hAnsi="Times New Roman" w:cs="Times New Roman" w:hint="eastAsia"/>
        </w:rPr>
        <w:t>, 2014, 72(1): 100-115.</w:t>
      </w:r>
    </w:p>
    <w:p w14:paraId="1765D85E"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B55284">
        <w:rPr>
          <w:rFonts w:ascii="Times New Roman" w:hAnsi="Times New Roman" w:cs="Times New Roman"/>
        </w:rPr>
        <w:t xml:space="preserve">Bardina J, Ferziger J H, Reynolds W C. Improved turbulence models based on large eddy simulation of homogeneous, incompressible[R]. </w:t>
      </w:r>
      <w:r w:rsidRPr="00B55284">
        <w:rPr>
          <w:rFonts w:ascii="Times New Roman" w:hAnsi="Times New Roman" w:cs="Times New Roman"/>
          <w:i/>
        </w:rPr>
        <w:t>turbulent flows</w:t>
      </w:r>
      <w:r w:rsidRPr="00B55284">
        <w:rPr>
          <w:rFonts w:ascii="Times New Roman" w:hAnsi="Times New Roman" w:cs="Times New Roman"/>
        </w:rPr>
        <w:t xml:space="preserve">, 1983. </w:t>
      </w:r>
    </w:p>
    <w:p w14:paraId="392A5F26" w14:textId="77777777" w:rsidR="005B62B8" w:rsidRPr="002F2928" w:rsidRDefault="005B62B8" w:rsidP="005B62B8">
      <w:pPr>
        <w:pStyle w:val="ListParagraph"/>
        <w:numPr>
          <w:ilvl w:val="0"/>
          <w:numId w:val="5"/>
        </w:numPr>
        <w:spacing w:line="300" w:lineRule="auto"/>
        <w:ind w:firstLineChars="0"/>
        <w:rPr>
          <w:rFonts w:ascii="Times New Roman" w:hAnsi="Times New Roman" w:cs="Times New Roman"/>
        </w:rPr>
      </w:pPr>
      <w:r w:rsidRPr="002F2928">
        <w:rPr>
          <w:rFonts w:ascii="Times New Roman" w:hAnsi="Times New Roman" w:cs="Times New Roman"/>
        </w:rPr>
        <w:t xml:space="preserve">Hadfield M G, Cotton W R, Pielke R A. Large-eddy simulations of thermally forced circulations in the convective boundary layer. Part I: A small-scale circulation with zero wind[J]. </w:t>
      </w:r>
      <w:r w:rsidRPr="001D3525">
        <w:rPr>
          <w:rFonts w:ascii="Times New Roman" w:hAnsi="Times New Roman" w:cs="Times New Roman"/>
          <w:i/>
        </w:rPr>
        <w:t>Boundary-Layer Meteorology</w:t>
      </w:r>
      <w:r w:rsidRPr="002F2928">
        <w:rPr>
          <w:rFonts w:ascii="Times New Roman" w:hAnsi="Times New Roman" w:cs="Times New Roman"/>
        </w:rPr>
        <w:t>, 1991, 57(1-2): 79-114.</w:t>
      </w:r>
    </w:p>
    <w:p w14:paraId="2990F5D8" w14:textId="77777777" w:rsidR="005B62B8" w:rsidRPr="00076D10" w:rsidRDefault="005B62B8" w:rsidP="005B62B8">
      <w:pPr>
        <w:pStyle w:val="ListParagraph"/>
        <w:numPr>
          <w:ilvl w:val="0"/>
          <w:numId w:val="5"/>
        </w:numPr>
        <w:spacing w:line="300" w:lineRule="auto"/>
        <w:ind w:firstLineChars="0"/>
        <w:rPr>
          <w:rFonts w:ascii="Times New Roman" w:hAnsi="Times New Roman" w:cs="Times New Roman"/>
        </w:rPr>
      </w:pPr>
      <w:r w:rsidRPr="00076D10">
        <w:rPr>
          <w:rFonts w:ascii="Times New Roman" w:hAnsi="Times New Roman" w:cs="Times New Roman"/>
        </w:rPr>
        <w:t xml:space="preserve">Mason P J. Large-eddy simulation of the convective atmospheric boundary layer[J]. </w:t>
      </w:r>
      <w:r w:rsidRPr="001D3525">
        <w:rPr>
          <w:rFonts w:ascii="Times New Roman" w:hAnsi="Times New Roman" w:cs="Times New Roman"/>
          <w:i/>
        </w:rPr>
        <w:t>Journal of the atmospheric sciences</w:t>
      </w:r>
      <w:r w:rsidRPr="00076D10">
        <w:rPr>
          <w:rFonts w:ascii="Times New Roman" w:hAnsi="Times New Roman" w:cs="Times New Roman"/>
        </w:rPr>
        <w:t>, 1989, 46(11): 1492-1516.</w:t>
      </w:r>
    </w:p>
    <w:p w14:paraId="39342C6C" w14:textId="77777777" w:rsidR="005B62B8" w:rsidRPr="00076D10" w:rsidRDefault="005B62B8" w:rsidP="005B62B8">
      <w:pPr>
        <w:pStyle w:val="ListParagraph"/>
        <w:numPr>
          <w:ilvl w:val="0"/>
          <w:numId w:val="5"/>
        </w:numPr>
        <w:spacing w:line="300" w:lineRule="auto"/>
        <w:ind w:firstLineChars="0"/>
        <w:rPr>
          <w:rFonts w:ascii="Times New Roman" w:hAnsi="Times New Roman" w:cs="Times New Roman"/>
        </w:rPr>
      </w:pPr>
      <w:r w:rsidRPr="00076D10">
        <w:rPr>
          <w:rFonts w:ascii="Times New Roman" w:hAnsi="Times New Roman" w:cs="Times New Roman"/>
        </w:rPr>
        <w:t xml:space="preserve">Mason P J, Derbyshire S H. Large-eddy simulation of the stably-stratified atmospheric boundary layer[J]. </w:t>
      </w:r>
      <w:r w:rsidRPr="001D3525">
        <w:rPr>
          <w:rFonts w:ascii="Times New Roman" w:hAnsi="Times New Roman" w:cs="Times New Roman"/>
          <w:i/>
        </w:rPr>
        <w:t>Boundary-layer meteorology</w:t>
      </w:r>
      <w:r w:rsidRPr="00076D10">
        <w:rPr>
          <w:rFonts w:ascii="Times New Roman" w:hAnsi="Times New Roman" w:cs="Times New Roman"/>
        </w:rPr>
        <w:t>, 1990, 53(1-2): 117-162.</w:t>
      </w:r>
    </w:p>
    <w:p w14:paraId="2198F39E" w14:textId="77777777" w:rsidR="005B62B8" w:rsidRPr="008429DF" w:rsidRDefault="005B62B8" w:rsidP="005B62B8">
      <w:pPr>
        <w:pStyle w:val="ListParagraph"/>
        <w:numPr>
          <w:ilvl w:val="0"/>
          <w:numId w:val="5"/>
        </w:numPr>
        <w:spacing w:line="300" w:lineRule="auto"/>
        <w:ind w:firstLineChars="0"/>
        <w:rPr>
          <w:rFonts w:ascii="Times New Roman" w:hAnsi="Times New Roman" w:cs="Times New Roman"/>
        </w:rPr>
      </w:pPr>
      <w:r w:rsidRPr="008429DF">
        <w:rPr>
          <w:rFonts w:ascii="Times New Roman" w:hAnsi="Times New Roman" w:cs="Times New Roman"/>
        </w:rPr>
        <w:t xml:space="preserve">Moeng C H. A large-eddy-simulation model for the study of planetary boundary-layer turbulence[J]. </w:t>
      </w:r>
      <w:r w:rsidRPr="001D3525">
        <w:rPr>
          <w:rFonts w:ascii="Times New Roman" w:hAnsi="Times New Roman" w:cs="Times New Roman"/>
          <w:i/>
        </w:rPr>
        <w:t>Journal of the Atmospheric Sciences</w:t>
      </w:r>
      <w:r w:rsidRPr="008429DF">
        <w:rPr>
          <w:rFonts w:ascii="Times New Roman" w:hAnsi="Times New Roman" w:cs="Times New Roman"/>
        </w:rPr>
        <w:t>, 1984, 41(13): 2052-2062.</w:t>
      </w:r>
    </w:p>
    <w:p w14:paraId="03C6B9B6" w14:textId="77777777" w:rsidR="005B62B8" w:rsidRDefault="005B62B8" w:rsidP="005B62B8">
      <w:pPr>
        <w:pStyle w:val="ListParagraph"/>
        <w:numPr>
          <w:ilvl w:val="0"/>
          <w:numId w:val="5"/>
        </w:numPr>
        <w:spacing w:line="300" w:lineRule="auto"/>
        <w:ind w:firstLineChars="0"/>
        <w:rPr>
          <w:rFonts w:ascii="Times New Roman" w:hAnsi="Times New Roman" w:cs="Times New Roman"/>
        </w:rPr>
      </w:pPr>
      <w:r w:rsidRPr="002F2928">
        <w:rPr>
          <w:rFonts w:ascii="Times New Roman" w:hAnsi="Times New Roman" w:cs="Times New Roman"/>
        </w:rPr>
        <w:t xml:space="preserve">Walko R L, Cotton W R, Pielke R A. Large-eddy simulations of the effects of hilly terrain on the convective boundary layer[J]. </w:t>
      </w:r>
      <w:r w:rsidRPr="001D3525">
        <w:rPr>
          <w:rFonts w:ascii="Times New Roman" w:hAnsi="Times New Roman" w:cs="Times New Roman"/>
          <w:i/>
        </w:rPr>
        <w:t>Boundary-Layer Meteorology</w:t>
      </w:r>
      <w:r w:rsidRPr="002F2928">
        <w:rPr>
          <w:rFonts w:ascii="Times New Roman" w:hAnsi="Times New Roman" w:cs="Times New Roman"/>
        </w:rPr>
        <w:t>, 1992, 58(1-2): 133-150.</w:t>
      </w:r>
    </w:p>
    <w:p w14:paraId="79CF2F44" w14:textId="77777777" w:rsidR="005B62B8" w:rsidRPr="00D36165" w:rsidRDefault="005B62B8" w:rsidP="005B62B8">
      <w:pPr>
        <w:pStyle w:val="ListParagraph"/>
        <w:numPr>
          <w:ilvl w:val="0"/>
          <w:numId w:val="5"/>
        </w:numPr>
        <w:spacing w:line="300" w:lineRule="auto"/>
        <w:ind w:firstLineChars="0"/>
        <w:rPr>
          <w:rFonts w:ascii="Times New Roman" w:hAnsi="Times New Roman" w:cs="Times New Roman"/>
        </w:rPr>
      </w:pPr>
      <w:r w:rsidRPr="00D36165">
        <w:rPr>
          <w:rFonts w:ascii="Times New Roman" w:hAnsi="Times New Roman" w:cs="Times New Roman"/>
        </w:rPr>
        <w:lastRenderedPageBreak/>
        <w:t xml:space="preserve">Bou-Zeid E, Meneveau C, Parlange M. A scale-dependent Lagrangian dynamic model for large eddy simulation of complex turbulent flows[J]. </w:t>
      </w:r>
      <w:r w:rsidRPr="001D3525">
        <w:rPr>
          <w:rFonts w:ascii="Times New Roman" w:hAnsi="Times New Roman" w:cs="Times New Roman"/>
          <w:i/>
        </w:rPr>
        <w:t>Physics of fluids</w:t>
      </w:r>
      <w:r w:rsidRPr="00D36165">
        <w:rPr>
          <w:rFonts w:ascii="Times New Roman" w:hAnsi="Times New Roman" w:cs="Times New Roman"/>
        </w:rPr>
        <w:t>, 2005, 17(2): 025105.</w:t>
      </w:r>
    </w:p>
    <w:p w14:paraId="1C552DBB" w14:textId="77777777" w:rsidR="005B62B8" w:rsidRPr="00D36165" w:rsidRDefault="005B62B8" w:rsidP="005B62B8">
      <w:pPr>
        <w:pStyle w:val="ListParagraph"/>
        <w:numPr>
          <w:ilvl w:val="0"/>
          <w:numId w:val="5"/>
        </w:numPr>
        <w:spacing w:line="300" w:lineRule="auto"/>
        <w:ind w:firstLineChars="0"/>
        <w:rPr>
          <w:rFonts w:ascii="Times New Roman" w:hAnsi="Times New Roman" w:cs="Times New Roman"/>
        </w:rPr>
      </w:pPr>
      <w:r w:rsidRPr="00D36165">
        <w:rPr>
          <w:rFonts w:ascii="Times New Roman" w:hAnsi="Times New Roman" w:cs="Times New Roman"/>
        </w:rPr>
        <w:t xml:space="preserve">Bohrer G, Katul G G, Walko R L, et al. Exploring the effects of microscale structural heterogeneity of forest canopies using large-eddy simulations[J]. </w:t>
      </w:r>
      <w:r w:rsidRPr="001D3525">
        <w:rPr>
          <w:rFonts w:ascii="Times New Roman" w:hAnsi="Times New Roman" w:cs="Times New Roman"/>
          <w:i/>
        </w:rPr>
        <w:t>Boundary-layer meteorology</w:t>
      </w:r>
      <w:r w:rsidRPr="00D36165">
        <w:rPr>
          <w:rFonts w:ascii="Times New Roman" w:hAnsi="Times New Roman" w:cs="Times New Roman"/>
        </w:rPr>
        <w:t>, 2009, 132(3): 351-382.</w:t>
      </w:r>
    </w:p>
    <w:p w14:paraId="263A3D66" w14:textId="77777777" w:rsidR="006C0A1C" w:rsidRPr="00566FE4" w:rsidRDefault="006C0A1C" w:rsidP="00895C2E">
      <w:pPr>
        <w:spacing w:line="300" w:lineRule="auto"/>
        <w:rPr>
          <w:rFonts w:ascii="Times New Roman" w:hAnsi="Times New Roman" w:cs="Times New Roman"/>
        </w:rPr>
      </w:pPr>
    </w:p>
    <w:p w14:paraId="23523ABD" w14:textId="77777777" w:rsidR="006C0A1C" w:rsidRPr="00566FE4" w:rsidRDefault="006C0A1C" w:rsidP="00895C2E">
      <w:pPr>
        <w:spacing w:line="300" w:lineRule="auto"/>
        <w:rPr>
          <w:rFonts w:ascii="Times New Roman" w:hAnsi="Times New Roman" w:cs="Times New Roman"/>
        </w:rPr>
      </w:pPr>
    </w:p>
    <w:p w14:paraId="24A41F7B" w14:textId="572DC9DA" w:rsidR="006C0A1C" w:rsidRPr="009C6692" w:rsidRDefault="006C0A1C" w:rsidP="00895C2E">
      <w:pPr>
        <w:snapToGrid w:val="0"/>
        <w:spacing w:before="120" w:line="300" w:lineRule="auto"/>
        <w:rPr>
          <w:rFonts w:ascii="Times New Roman" w:eastAsia="KaiTi_GB2312" w:hAnsi="Times New Roman" w:cs="Times New Roman"/>
          <w:b/>
          <w:color w:val="0070C0"/>
          <w:sz w:val="28"/>
          <w:szCs w:val="28"/>
        </w:rPr>
      </w:pPr>
      <w:r w:rsidRPr="009C6692">
        <w:rPr>
          <w:rFonts w:ascii="Times New Roman" w:eastAsia="KaiTi_GB2312" w:hAnsi="Times New Roman" w:cs="Times New Roman"/>
          <w:b/>
          <w:color w:val="0070C0"/>
          <w:sz w:val="28"/>
          <w:szCs w:val="28"/>
        </w:rPr>
        <w:t>2.</w:t>
      </w:r>
      <w:r w:rsidR="008D6939">
        <w:rPr>
          <w:rFonts w:ascii="Times New Roman" w:eastAsia="KaiTi_GB2312" w:hAnsi="Times New Roman" w:cs="Times New Roman" w:hint="eastAsia"/>
          <w:b/>
          <w:color w:val="0070C0"/>
          <w:sz w:val="28"/>
          <w:szCs w:val="28"/>
        </w:rPr>
        <w:t xml:space="preserve"> </w:t>
      </w:r>
      <w:r w:rsidRPr="009C6692">
        <w:rPr>
          <w:rFonts w:ascii="Times New Roman" w:eastAsia="KaiTi_GB2312" w:hAnsi="Times New Roman" w:cs="Times New Roman"/>
          <w:b/>
          <w:color w:val="0070C0"/>
          <w:sz w:val="28"/>
          <w:szCs w:val="28"/>
        </w:rPr>
        <w:t>项目的研究内容、研究目标</w:t>
      </w:r>
      <w:r w:rsidRPr="009C6692">
        <w:rPr>
          <w:rFonts w:ascii="Times New Roman" w:eastAsia="KaiTi_GB2312" w:hAnsi="Times New Roman" w:cs="Times New Roman"/>
          <w:b/>
          <w:color w:val="0070C0"/>
          <w:sz w:val="28"/>
          <w:szCs w:val="28"/>
        </w:rPr>
        <w:t xml:space="preserve">, </w:t>
      </w:r>
      <w:r w:rsidRPr="009C6692">
        <w:rPr>
          <w:rFonts w:ascii="Times New Roman" w:eastAsia="KaiTi_GB2312" w:hAnsi="Times New Roman" w:cs="Times New Roman"/>
          <w:b/>
          <w:color w:val="0070C0"/>
          <w:sz w:val="28"/>
          <w:szCs w:val="28"/>
        </w:rPr>
        <w:t>以及拟解决的关键科学问题（</w:t>
      </w:r>
      <w:r w:rsidRPr="009C6692">
        <w:rPr>
          <w:rFonts w:ascii="Times New Roman" w:eastAsia="KaiTi_GB2312" w:hAnsi="Times New Roman" w:cs="Times New Roman"/>
          <w:color w:val="0070C0"/>
          <w:sz w:val="28"/>
          <w:szCs w:val="28"/>
        </w:rPr>
        <w:t>此部分为重点阐述内容</w:t>
      </w:r>
      <w:r w:rsidRPr="009C6692">
        <w:rPr>
          <w:rFonts w:ascii="Times New Roman" w:eastAsia="KaiTi_GB2312" w:hAnsi="Times New Roman" w:cs="Times New Roman"/>
          <w:b/>
          <w:color w:val="0070C0"/>
          <w:sz w:val="28"/>
          <w:szCs w:val="28"/>
        </w:rPr>
        <w:t>）；</w:t>
      </w:r>
    </w:p>
    <w:p w14:paraId="47587BB6" w14:textId="77777777" w:rsidR="006C0A1C" w:rsidRPr="00566FE4" w:rsidRDefault="006C0A1C" w:rsidP="00895C2E">
      <w:pPr>
        <w:snapToGrid w:val="0"/>
        <w:spacing w:before="120" w:line="300" w:lineRule="auto"/>
        <w:rPr>
          <w:rFonts w:ascii="Times New Roman" w:hAnsi="Times New Roman" w:cs="Times New Roman"/>
          <w:b/>
          <w:sz w:val="24"/>
          <w:szCs w:val="24"/>
        </w:rPr>
      </w:pPr>
      <w:r w:rsidRPr="00566FE4">
        <w:rPr>
          <w:rFonts w:ascii="Times New Roman" w:hAnsi="Times New Roman" w:cs="Times New Roman"/>
          <w:b/>
          <w:sz w:val="24"/>
          <w:szCs w:val="24"/>
        </w:rPr>
        <w:t xml:space="preserve">2.1 </w:t>
      </w:r>
      <w:r w:rsidRPr="00566FE4">
        <w:rPr>
          <w:rFonts w:ascii="Times New Roman" w:hAnsi="Times New Roman" w:cs="Times New Roman"/>
          <w:b/>
          <w:sz w:val="24"/>
          <w:szCs w:val="24"/>
        </w:rPr>
        <w:t>研究内容</w:t>
      </w:r>
    </w:p>
    <w:p w14:paraId="35308615" w14:textId="19FEEAE5" w:rsidR="00E446A2" w:rsidRPr="00284D97" w:rsidRDefault="00E446A2" w:rsidP="00E446A2">
      <w:pPr>
        <w:spacing w:line="300" w:lineRule="auto"/>
        <w:rPr>
          <w:rFonts w:ascii="Times New Roman" w:hAnsi="Times New Roman" w:cs="Times New Roman"/>
          <w:b/>
          <w:sz w:val="24"/>
          <w:szCs w:val="24"/>
        </w:rPr>
      </w:pPr>
      <w:r w:rsidRPr="00284D97">
        <w:rPr>
          <w:rFonts w:ascii="Times New Roman" w:hAnsi="Times New Roman" w:cs="Times New Roman" w:hint="eastAsia"/>
          <w:b/>
          <w:sz w:val="24"/>
          <w:szCs w:val="24"/>
        </w:rPr>
        <w:t>（</w:t>
      </w:r>
      <w:r w:rsidRPr="00284D97">
        <w:rPr>
          <w:rFonts w:ascii="Times New Roman" w:hAnsi="Times New Roman" w:cs="Times New Roman" w:hint="eastAsia"/>
          <w:b/>
          <w:sz w:val="24"/>
          <w:szCs w:val="24"/>
        </w:rPr>
        <w:t>1</w:t>
      </w:r>
      <w:r w:rsidRPr="00284D97">
        <w:rPr>
          <w:rFonts w:ascii="Times New Roman" w:hAnsi="Times New Roman" w:cs="Times New Roman" w:hint="eastAsia"/>
          <w:b/>
          <w:sz w:val="24"/>
          <w:szCs w:val="24"/>
        </w:rPr>
        <w:t>）</w:t>
      </w:r>
      <w:r w:rsidR="004C6DB2" w:rsidRPr="00284D97">
        <w:rPr>
          <w:rFonts w:ascii="Times New Roman" w:hAnsi="Times New Roman" w:cs="Times New Roman" w:hint="eastAsia"/>
          <w:b/>
          <w:sz w:val="24"/>
          <w:szCs w:val="24"/>
        </w:rPr>
        <w:t>无云天气条件下</w:t>
      </w:r>
      <w:r w:rsidRPr="00284D97">
        <w:rPr>
          <w:rFonts w:ascii="Times New Roman" w:hAnsi="Times New Roman" w:cs="Times New Roman" w:hint="eastAsia"/>
          <w:b/>
          <w:sz w:val="24"/>
          <w:szCs w:val="24"/>
        </w:rPr>
        <w:t>灰霾污染对流边界层夹卷区结构特征观测分析</w:t>
      </w:r>
    </w:p>
    <w:p w14:paraId="2194A0A8" w14:textId="304A2F4F" w:rsidR="00E446A2" w:rsidRPr="00284D97" w:rsidRDefault="00E446A2" w:rsidP="00E446A2">
      <w:pPr>
        <w:pStyle w:val="ListParagraph"/>
        <w:numPr>
          <w:ilvl w:val="0"/>
          <w:numId w:val="3"/>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t>对流边界层内温度、湿度、风和</w:t>
      </w:r>
      <w:r w:rsidRPr="00284D97">
        <w:rPr>
          <w:rFonts w:ascii="Times New Roman" w:hAnsi="Times New Roman" w:cs="Times New Roman" w:hint="eastAsia"/>
          <w:sz w:val="24"/>
          <w:szCs w:val="24"/>
        </w:rPr>
        <w:t>PM</w:t>
      </w:r>
      <w:r w:rsidRPr="00284D97">
        <w:rPr>
          <w:rFonts w:ascii="Times New Roman" w:hAnsi="Times New Roman" w:cs="Times New Roman" w:hint="eastAsia"/>
          <w:sz w:val="24"/>
          <w:szCs w:val="24"/>
          <w:vertAlign w:val="subscript"/>
        </w:rPr>
        <w:t>2.5</w:t>
      </w:r>
      <w:r w:rsidRPr="00284D97">
        <w:rPr>
          <w:rFonts w:ascii="Times New Roman" w:hAnsi="Times New Roman" w:cs="Times New Roman" w:hint="eastAsia"/>
          <w:sz w:val="24"/>
          <w:szCs w:val="24"/>
        </w:rPr>
        <w:t>浓度的垂直</w:t>
      </w:r>
      <w:r w:rsidR="009056E1">
        <w:rPr>
          <w:rFonts w:ascii="Times New Roman" w:hAnsi="Times New Roman" w:cs="Times New Roman" w:hint="eastAsia"/>
          <w:sz w:val="24"/>
          <w:szCs w:val="24"/>
        </w:rPr>
        <w:t>分布</w:t>
      </w:r>
    </w:p>
    <w:p w14:paraId="5DE41C61" w14:textId="77777777" w:rsidR="00E446A2" w:rsidRPr="00284D97" w:rsidRDefault="00E446A2" w:rsidP="00E446A2">
      <w:pPr>
        <w:pStyle w:val="ListParagraph"/>
        <w:numPr>
          <w:ilvl w:val="0"/>
          <w:numId w:val="3"/>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t>气溶胶光学特性参数：大气光学厚度（</w:t>
      </w:r>
      <w:r w:rsidRPr="00284D97">
        <w:rPr>
          <w:rFonts w:ascii="Times New Roman" w:hAnsi="Times New Roman" w:cs="Times New Roman" w:hint="eastAsia"/>
          <w:sz w:val="24"/>
          <w:szCs w:val="24"/>
        </w:rPr>
        <w:t>AOD</w:t>
      </w:r>
      <w:r w:rsidRPr="00284D97">
        <w:rPr>
          <w:rFonts w:ascii="Times New Roman" w:hAnsi="Times New Roman" w:cs="Times New Roman" w:hint="eastAsia"/>
          <w:sz w:val="24"/>
          <w:szCs w:val="24"/>
        </w:rPr>
        <w:t>）、单向散射因子（</w:t>
      </w:r>
      <w:r w:rsidRPr="00284D97">
        <w:rPr>
          <w:rFonts w:ascii="Times New Roman" w:hAnsi="Times New Roman" w:cs="Times New Roman" w:hint="eastAsia"/>
          <w:sz w:val="24"/>
          <w:szCs w:val="24"/>
        </w:rPr>
        <w:t>SSA</w:t>
      </w:r>
      <w:r w:rsidRPr="00284D97">
        <w:rPr>
          <w:rFonts w:ascii="Times New Roman" w:hAnsi="Times New Roman" w:cs="Times New Roman" w:hint="eastAsia"/>
          <w:sz w:val="24"/>
          <w:szCs w:val="24"/>
        </w:rPr>
        <w:t>）</w:t>
      </w:r>
    </w:p>
    <w:p w14:paraId="0B88CC46" w14:textId="79C85469" w:rsidR="00E446A2" w:rsidRPr="00284D97" w:rsidRDefault="00E446A2" w:rsidP="00E446A2">
      <w:pPr>
        <w:pStyle w:val="ListParagraph"/>
        <w:numPr>
          <w:ilvl w:val="0"/>
          <w:numId w:val="3"/>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t>对流边界层夹卷区</w:t>
      </w:r>
      <w:r w:rsidR="00454292">
        <w:rPr>
          <w:rFonts w:ascii="Times New Roman" w:hAnsi="Times New Roman" w:cs="Times New Roman" w:hint="eastAsia"/>
          <w:sz w:val="24"/>
          <w:szCs w:val="24"/>
        </w:rPr>
        <w:t>厚度、夹卷区</w:t>
      </w:r>
      <w:r w:rsidR="009D64C7">
        <w:rPr>
          <w:rFonts w:ascii="Times New Roman" w:hAnsi="Times New Roman" w:cs="Times New Roman" w:hint="eastAsia"/>
          <w:sz w:val="24"/>
          <w:szCs w:val="24"/>
        </w:rPr>
        <w:t>内</w:t>
      </w:r>
      <w:r w:rsidRPr="00284D97">
        <w:rPr>
          <w:rFonts w:ascii="Times New Roman" w:hAnsi="Times New Roman" w:cs="Times New Roman" w:hint="eastAsia"/>
          <w:sz w:val="24"/>
          <w:szCs w:val="24"/>
        </w:rPr>
        <w:t>位温和</w:t>
      </w:r>
      <w:r w:rsidRPr="00284D97">
        <w:rPr>
          <w:rFonts w:ascii="Times New Roman" w:hAnsi="Times New Roman" w:cs="Times New Roman" w:hint="eastAsia"/>
          <w:sz w:val="24"/>
          <w:szCs w:val="24"/>
        </w:rPr>
        <w:t>PM</w:t>
      </w:r>
      <w:r w:rsidRPr="00284D97">
        <w:rPr>
          <w:rFonts w:ascii="Times New Roman" w:hAnsi="Times New Roman" w:cs="Times New Roman" w:hint="eastAsia"/>
          <w:sz w:val="24"/>
          <w:szCs w:val="24"/>
          <w:vertAlign w:val="subscript"/>
        </w:rPr>
        <w:t>2.5</w:t>
      </w:r>
      <w:r w:rsidRPr="00284D97">
        <w:rPr>
          <w:rFonts w:ascii="Times New Roman" w:hAnsi="Times New Roman" w:cs="Times New Roman" w:hint="eastAsia"/>
          <w:sz w:val="24"/>
          <w:szCs w:val="24"/>
        </w:rPr>
        <w:t>跳跃值及其日变化</w:t>
      </w:r>
    </w:p>
    <w:p w14:paraId="0051B0FC" w14:textId="3E63CF18" w:rsidR="00E446A2" w:rsidRDefault="00E446A2" w:rsidP="00895C2E">
      <w:pPr>
        <w:spacing w:line="300" w:lineRule="auto"/>
        <w:rPr>
          <w:ins w:id="22" w:author="Jianping Huang" w:date="2019-02-26T15:15:00Z"/>
          <w:rFonts w:ascii="Times New Roman" w:hAnsi="Times New Roman" w:cs="Times New Roman"/>
          <w:b/>
          <w:sz w:val="24"/>
          <w:szCs w:val="24"/>
        </w:rPr>
      </w:pPr>
    </w:p>
    <w:p w14:paraId="7B1354D4" w14:textId="68633170" w:rsidR="006972BE" w:rsidRPr="00284D97" w:rsidRDefault="006972BE" w:rsidP="006972BE">
      <w:pPr>
        <w:spacing w:line="300" w:lineRule="auto"/>
        <w:rPr>
          <w:ins w:id="23" w:author="Jianping Huang" w:date="2019-02-26T15:15:00Z"/>
          <w:rFonts w:ascii="Times New Roman" w:hAnsi="Times New Roman" w:cs="Times New Roman"/>
          <w:b/>
          <w:sz w:val="24"/>
          <w:szCs w:val="24"/>
        </w:rPr>
      </w:pPr>
      <w:ins w:id="24" w:author="Jianping Huang" w:date="2019-02-26T15:15:00Z">
        <w:r>
          <w:rPr>
            <w:rFonts w:ascii="Times New Roman" w:hAnsi="Times New Roman" w:cs="Times New Roman" w:hint="eastAsia"/>
            <w:b/>
            <w:sz w:val="24"/>
            <w:szCs w:val="24"/>
          </w:rPr>
          <w:t>（</w:t>
        </w:r>
        <w:r>
          <w:rPr>
            <w:rFonts w:ascii="Times New Roman" w:hAnsi="Times New Roman" w:cs="Times New Roman" w:hint="eastAsia"/>
            <w:b/>
            <w:sz w:val="24"/>
            <w:szCs w:val="24"/>
          </w:rPr>
          <w:t>2</w:t>
        </w:r>
        <w:r w:rsidRPr="00284D97">
          <w:rPr>
            <w:rFonts w:ascii="Times New Roman" w:hAnsi="Times New Roman" w:cs="Times New Roman" w:hint="eastAsia"/>
            <w:b/>
            <w:sz w:val="24"/>
            <w:szCs w:val="24"/>
          </w:rPr>
          <w:t>）</w:t>
        </w:r>
        <w:r>
          <w:rPr>
            <w:rFonts w:ascii="Times New Roman" w:hAnsi="Times New Roman" w:cs="Times New Roman" w:hint="eastAsia"/>
            <w:b/>
            <w:sz w:val="24"/>
            <w:szCs w:val="24"/>
          </w:rPr>
          <w:t>建立</w:t>
        </w:r>
        <w:r>
          <w:rPr>
            <w:rFonts w:ascii="Times New Roman" w:hAnsi="Times New Roman" w:cs="Times New Roman" w:hint="eastAsia"/>
            <w:b/>
            <w:sz w:val="24"/>
            <w:szCs w:val="24"/>
          </w:rPr>
          <w:t>LES</w:t>
        </w:r>
      </w:ins>
      <w:ins w:id="25" w:author="Jianping Huang" w:date="2019-02-26T15:20:00Z">
        <w:r w:rsidR="00282AEA">
          <w:rPr>
            <w:rFonts w:ascii="Times New Roman" w:hAnsi="Times New Roman" w:cs="Times New Roman" w:hint="eastAsia"/>
            <w:b/>
            <w:sz w:val="24"/>
            <w:szCs w:val="24"/>
          </w:rPr>
          <w:t>和气溶胶</w:t>
        </w:r>
      </w:ins>
      <w:ins w:id="26" w:author="Jianping Huang" w:date="2019-02-26T15:21:00Z">
        <w:r w:rsidR="00282AEA">
          <w:rPr>
            <w:rFonts w:ascii="Times New Roman" w:hAnsi="Times New Roman" w:cs="Times New Roman" w:hint="eastAsia"/>
            <w:b/>
            <w:sz w:val="24"/>
            <w:szCs w:val="24"/>
          </w:rPr>
          <w:t>辐射传输模型（</w:t>
        </w:r>
      </w:ins>
      <w:ins w:id="27" w:author="Jianping Huang" w:date="2019-02-26T15:15:00Z">
        <w:r>
          <w:rPr>
            <w:rFonts w:ascii="Times New Roman" w:hAnsi="Times New Roman" w:cs="Times New Roman" w:hint="eastAsia"/>
            <w:b/>
            <w:sz w:val="24"/>
            <w:szCs w:val="24"/>
          </w:rPr>
          <w:t>SBDART</w:t>
        </w:r>
      </w:ins>
      <w:ins w:id="28" w:author="Jianping Huang" w:date="2019-02-26T15:21:00Z">
        <w:r w:rsidR="00282AEA">
          <w:rPr>
            <w:rFonts w:ascii="Times New Roman" w:hAnsi="Times New Roman" w:cs="Times New Roman" w:hint="eastAsia"/>
            <w:b/>
            <w:sz w:val="24"/>
            <w:szCs w:val="24"/>
          </w:rPr>
          <w:t>）</w:t>
        </w:r>
      </w:ins>
      <w:ins w:id="29" w:author="Jianping Huang" w:date="2019-02-26T15:15:00Z">
        <w:r>
          <w:rPr>
            <w:rFonts w:ascii="Times New Roman" w:hAnsi="Times New Roman" w:cs="Times New Roman" w:hint="eastAsia"/>
            <w:b/>
            <w:sz w:val="24"/>
            <w:szCs w:val="24"/>
          </w:rPr>
          <w:t>双向耦合模拟系统</w:t>
        </w:r>
      </w:ins>
    </w:p>
    <w:p w14:paraId="2FAA4BC4" w14:textId="4406578D" w:rsidR="006972BE" w:rsidRPr="00284D97" w:rsidRDefault="00282AEA" w:rsidP="006972BE">
      <w:pPr>
        <w:pStyle w:val="ListParagraph"/>
        <w:numPr>
          <w:ilvl w:val="0"/>
          <w:numId w:val="3"/>
        </w:numPr>
        <w:spacing w:line="300" w:lineRule="auto"/>
        <w:ind w:firstLineChars="0"/>
        <w:rPr>
          <w:ins w:id="30" w:author="Jianping Huang" w:date="2019-02-26T15:15:00Z"/>
          <w:rFonts w:ascii="Times New Roman" w:hAnsi="Times New Roman" w:cs="Times New Roman"/>
          <w:sz w:val="24"/>
          <w:szCs w:val="24"/>
        </w:rPr>
      </w:pPr>
      <w:ins w:id="31" w:author="Jianping Huang" w:date="2019-02-26T15:16:00Z">
        <w:r>
          <w:rPr>
            <w:rFonts w:ascii="Times New Roman" w:hAnsi="Times New Roman" w:cs="Times New Roman" w:hint="eastAsia"/>
            <w:sz w:val="24"/>
            <w:szCs w:val="24"/>
          </w:rPr>
          <w:t>在</w:t>
        </w:r>
        <w:r>
          <w:rPr>
            <w:rFonts w:ascii="Times New Roman" w:hAnsi="Times New Roman" w:cs="Times New Roman" w:hint="eastAsia"/>
            <w:sz w:val="24"/>
            <w:szCs w:val="24"/>
          </w:rPr>
          <w:t>LES</w:t>
        </w:r>
        <w:r>
          <w:rPr>
            <w:rFonts w:ascii="Times New Roman" w:hAnsi="Times New Roman" w:cs="Times New Roman" w:hint="eastAsia"/>
            <w:sz w:val="24"/>
            <w:szCs w:val="24"/>
          </w:rPr>
          <w:t>模式中增加一个</w:t>
        </w:r>
      </w:ins>
      <w:ins w:id="32" w:author="Jianping Huang" w:date="2019-02-26T15:17:00Z">
        <w:r>
          <w:rPr>
            <w:rFonts w:ascii="Times New Roman" w:hAnsi="Times New Roman" w:cs="Times New Roman" w:hint="eastAsia"/>
            <w:sz w:val="24"/>
            <w:szCs w:val="24"/>
          </w:rPr>
          <w:t>变量预报方程，</w:t>
        </w:r>
      </w:ins>
      <w:ins w:id="33" w:author="Jianping Huang" w:date="2019-02-26T15:16:00Z">
        <w:r>
          <w:rPr>
            <w:rFonts w:ascii="Times New Roman" w:hAnsi="Times New Roman" w:cs="Times New Roman" w:hint="eastAsia"/>
            <w:sz w:val="24"/>
            <w:szCs w:val="24"/>
          </w:rPr>
          <w:t>模拟</w:t>
        </w:r>
      </w:ins>
      <w:ins w:id="34" w:author="Jianping Huang" w:date="2019-02-26T15:17:00Z">
        <w:r>
          <w:rPr>
            <w:rFonts w:ascii="Times New Roman" w:hAnsi="Times New Roman" w:cs="Times New Roman" w:hint="eastAsia"/>
            <w:sz w:val="24"/>
            <w:szCs w:val="24"/>
          </w:rPr>
          <w:t>气溶胶质量浓度时空分布</w:t>
        </w:r>
      </w:ins>
    </w:p>
    <w:p w14:paraId="332976B2" w14:textId="1B40158D" w:rsidR="006972BE" w:rsidRDefault="000F3711" w:rsidP="006972BE">
      <w:pPr>
        <w:pStyle w:val="ListParagraph"/>
        <w:numPr>
          <w:ilvl w:val="0"/>
          <w:numId w:val="3"/>
        </w:numPr>
        <w:spacing w:line="300" w:lineRule="auto"/>
        <w:ind w:firstLineChars="0"/>
        <w:rPr>
          <w:ins w:id="35" w:author="Jianping Huang" w:date="2019-02-26T15:19:00Z"/>
          <w:rFonts w:ascii="Times New Roman" w:hAnsi="Times New Roman" w:cs="Times New Roman"/>
          <w:sz w:val="24"/>
          <w:szCs w:val="24"/>
        </w:rPr>
      </w:pPr>
      <w:ins w:id="36" w:author="Jianping Huang" w:date="2019-02-27T09:37:00Z">
        <w:r>
          <w:rPr>
            <w:rFonts w:ascii="Times New Roman" w:hAnsi="Times New Roman" w:cs="Times New Roman" w:hint="eastAsia"/>
            <w:sz w:val="24"/>
            <w:szCs w:val="24"/>
          </w:rPr>
          <w:t>确定</w:t>
        </w:r>
      </w:ins>
      <w:ins w:id="37" w:author="Jianping Huang" w:date="2019-02-26T15:18:00Z">
        <w:r w:rsidR="00282AEA">
          <w:rPr>
            <w:rFonts w:ascii="Times New Roman" w:hAnsi="Times New Roman" w:cs="Times New Roman" w:hint="eastAsia"/>
            <w:sz w:val="24"/>
            <w:szCs w:val="24"/>
          </w:rPr>
          <w:t>LES</w:t>
        </w:r>
        <w:r w:rsidR="00282AEA">
          <w:rPr>
            <w:rFonts w:ascii="Times New Roman" w:hAnsi="Times New Roman" w:cs="Times New Roman" w:hint="eastAsia"/>
            <w:sz w:val="24"/>
            <w:szCs w:val="24"/>
          </w:rPr>
          <w:t>模拟气溶胶浓度和大气光学厚度（</w:t>
        </w:r>
        <w:r w:rsidR="00282AEA">
          <w:rPr>
            <w:rFonts w:ascii="Times New Roman" w:hAnsi="Times New Roman" w:cs="Times New Roman" w:hint="eastAsia"/>
            <w:sz w:val="24"/>
            <w:szCs w:val="24"/>
          </w:rPr>
          <w:t>AOD</w:t>
        </w:r>
        <w:r w:rsidR="00282AEA">
          <w:rPr>
            <w:rFonts w:ascii="Times New Roman" w:hAnsi="Times New Roman" w:cs="Times New Roman" w:hint="eastAsia"/>
            <w:sz w:val="24"/>
            <w:szCs w:val="24"/>
          </w:rPr>
          <w:t>）之间</w:t>
        </w:r>
      </w:ins>
      <w:ins w:id="38" w:author="Jianping Huang" w:date="2019-02-26T15:19:00Z">
        <w:r w:rsidR="00282AEA">
          <w:rPr>
            <w:rFonts w:ascii="Times New Roman" w:hAnsi="Times New Roman" w:cs="Times New Roman" w:hint="eastAsia"/>
            <w:sz w:val="24"/>
            <w:szCs w:val="24"/>
          </w:rPr>
          <w:t>对应的函数关系</w:t>
        </w:r>
      </w:ins>
    </w:p>
    <w:p w14:paraId="2D239F08" w14:textId="06062309" w:rsidR="00282AEA" w:rsidRPr="00284D97" w:rsidRDefault="00282AEA" w:rsidP="006972BE">
      <w:pPr>
        <w:pStyle w:val="ListParagraph"/>
        <w:numPr>
          <w:ilvl w:val="0"/>
          <w:numId w:val="3"/>
        </w:numPr>
        <w:spacing w:line="300" w:lineRule="auto"/>
        <w:ind w:firstLineChars="0"/>
        <w:rPr>
          <w:ins w:id="39" w:author="Jianping Huang" w:date="2019-02-26T15:15:00Z"/>
          <w:rFonts w:ascii="Times New Roman" w:hAnsi="Times New Roman" w:cs="Times New Roman"/>
          <w:sz w:val="24"/>
          <w:szCs w:val="24"/>
        </w:rPr>
      </w:pPr>
      <w:ins w:id="40" w:author="Jianping Huang" w:date="2019-02-26T15:19:00Z">
        <w:r>
          <w:rPr>
            <w:rFonts w:ascii="Times New Roman" w:hAnsi="Times New Roman" w:cs="Times New Roman" w:hint="eastAsia"/>
            <w:sz w:val="24"/>
            <w:szCs w:val="24"/>
          </w:rPr>
          <w:t>利用</w:t>
        </w:r>
      </w:ins>
      <w:ins w:id="41" w:author="Jianping Huang" w:date="2019-02-26T15:22:00Z">
        <w:r w:rsidR="00CE5F0E">
          <w:rPr>
            <w:rFonts w:ascii="Times New Roman" w:hAnsi="Times New Roman" w:cs="Times New Roman" w:hint="eastAsia"/>
            <w:sz w:val="24"/>
            <w:szCs w:val="24"/>
          </w:rPr>
          <w:t>建立的</w:t>
        </w:r>
      </w:ins>
      <w:ins w:id="42" w:author="Jianping Huang" w:date="2019-02-26T15:20:00Z">
        <w:r>
          <w:rPr>
            <w:rFonts w:ascii="Times New Roman" w:hAnsi="Times New Roman" w:cs="Times New Roman" w:hint="eastAsia"/>
            <w:sz w:val="24"/>
            <w:szCs w:val="24"/>
          </w:rPr>
          <w:t>LES</w:t>
        </w:r>
        <w:r>
          <w:rPr>
            <w:rFonts w:ascii="Times New Roman" w:hAnsi="Times New Roman" w:cs="Times New Roman" w:hint="eastAsia"/>
            <w:sz w:val="24"/>
            <w:szCs w:val="24"/>
          </w:rPr>
          <w:t>模拟</w:t>
        </w:r>
      </w:ins>
      <w:ins w:id="43" w:author="Jianping Huang" w:date="2019-02-27T09:37:00Z">
        <w:r w:rsidR="000F3711">
          <w:rPr>
            <w:rFonts w:ascii="Times New Roman" w:hAnsi="Times New Roman" w:cs="Times New Roman" w:hint="eastAsia"/>
            <w:sz w:val="24"/>
            <w:szCs w:val="24"/>
          </w:rPr>
          <w:t>的</w:t>
        </w:r>
      </w:ins>
      <w:ins w:id="44" w:author="Jianping Huang" w:date="2019-02-26T15:20:00Z">
        <w:r>
          <w:rPr>
            <w:rFonts w:ascii="Times New Roman" w:hAnsi="Times New Roman" w:cs="Times New Roman" w:hint="eastAsia"/>
            <w:sz w:val="24"/>
            <w:szCs w:val="24"/>
          </w:rPr>
          <w:t>气溶胶浓度和</w:t>
        </w:r>
        <w:r>
          <w:rPr>
            <w:rFonts w:ascii="Times New Roman" w:hAnsi="Times New Roman" w:cs="Times New Roman" w:hint="eastAsia"/>
            <w:sz w:val="24"/>
            <w:szCs w:val="24"/>
          </w:rPr>
          <w:t>AOD</w:t>
        </w:r>
        <w:r>
          <w:rPr>
            <w:rFonts w:ascii="Times New Roman" w:hAnsi="Times New Roman" w:cs="Times New Roman" w:hint="eastAsia"/>
            <w:sz w:val="24"/>
            <w:szCs w:val="24"/>
          </w:rPr>
          <w:t>之间的函数关系，</w:t>
        </w:r>
      </w:ins>
      <w:ins w:id="45" w:author="Jianping Huang" w:date="2019-02-26T15:23:00Z">
        <w:r w:rsidR="00CE5F0E">
          <w:rPr>
            <w:rFonts w:ascii="Times New Roman" w:hAnsi="Times New Roman" w:cs="Times New Roman" w:hint="eastAsia"/>
            <w:sz w:val="24"/>
            <w:szCs w:val="24"/>
          </w:rPr>
          <w:t>构建</w:t>
        </w:r>
      </w:ins>
      <w:ins w:id="46" w:author="Jianping Huang" w:date="2019-02-26T15:20:00Z">
        <w:r>
          <w:rPr>
            <w:rFonts w:ascii="Times New Roman" w:hAnsi="Times New Roman" w:cs="Times New Roman" w:hint="eastAsia"/>
            <w:sz w:val="24"/>
            <w:szCs w:val="24"/>
          </w:rPr>
          <w:t>LES</w:t>
        </w:r>
        <w:r>
          <w:rPr>
            <w:rFonts w:ascii="Times New Roman" w:hAnsi="Times New Roman" w:cs="Times New Roman" w:hint="eastAsia"/>
            <w:sz w:val="24"/>
            <w:szCs w:val="24"/>
          </w:rPr>
          <w:t>和</w:t>
        </w:r>
      </w:ins>
      <w:ins w:id="47" w:author="Jianping Huang" w:date="2019-02-26T15:21:00Z">
        <w:r>
          <w:rPr>
            <w:rFonts w:ascii="Times New Roman" w:hAnsi="Times New Roman" w:cs="Times New Roman" w:hint="eastAsia"/>
            <w:sz w:val="24"/>
            <w:szCs w:val="24"/>
          </w:rPr>
          <w:t>SBDART</w:t>
        </w:r>
        <w:r>
          <w:rPr>
            <w:rFonts w:ascii="Times New Roman" w:hAnsi="Times New Roman" w:cs="Times New Roman" w:hint="eastAsia"/>
            <w:sz w:val="24"/>
            <w:szCs w:val="24"/>
          </w:rPr>
          <w:t>双向</w:t>
        </w:r>
      </w:ins>
      <w:ins w:id="48" w:author="Jianping Huang" w:date="2019-02-26T15:22:00Z">
        <w:r>
          <w:rPr>
            <w:rFonts w:ascii="Times New Roman" w:hAnsi="Times New Roman" w:cs="Times New Roman" w:hint="eastAsia"/>
            <w:sz w:val="24"/>
            <w:szCs w:val="24"/>
          </w:rPr>
          <w:t>动态耦合模拟系统</w:t>
        </w:r>
      </w:ins>
    </w:p>
    <w:p w14:paraId="160C9095" w14:textId="77777777" w:rsidR="006972BE" w:rsidRPr="00284D97" w:rsidRDefault="006972BE" w:rsidP="00895C2E">
      <w:pPr>
        <w:spacing w:line="300" w:lineRule="auto"/>
        <w:rPr>
          <w:rFonts w:ascii="Times New Roman" w:hAnsi="Times New Roman" w:cs="Times New Roman"/>
          <w:b/>
          <w:sz w:val="24"/>
          <w:szCs w:val="24"/>
        </w:rPr>
      </w:pPr>
    </w:p>
    <w:p w14:paraId="288EE0A4" w14:textId="080EE495" w:rsidR="002D4222" w:rsidRPr="00284D97" w:rsidRDefault="009B5FD2" w:rsidP="006972BE">
      <w:pPr>
        <w:spacing w:line="300" w:lineRule="auto"/>
        <w:rPr>
          <w:rFonts w:ascii="Times New Roman" w:hAnsi="Times New Roman" w:cs="Times New Roman"/>
          <w:b/>
          <w:sz w:val="24"/>
          <w:szCs w:val="24"/>
        </w:rPr>
      </w:pPr>
      <w:r w:rsidRPr="00284D97">
        <w:rPr>
          <w:rFonts w:ascii="Times New Roman" w:hAnsi="Times New Roman" w:cs="Times New Roman" w:hint="eastAsia"/>
          <w:b/>
          <w:sz w:val="24"/>
          <w:szCs w:val="24"/>
        </w:rPr>
        <w:t>（</w:t>
      </w:r>
      <w:ins w:id="49" w:author="Jianping Huang" w:date="2019-02-26T15:15:00Z">
        <w:r w:rsidR="006972BE">
          <w:rPr>
            <w:rFonts w:ascii="Times New Roman" w:hAnsi="Times New Roman" w:cs="Times New Roman"/>
            <w:b/>
            <w:sz w:val="24"/>
            <w:szCs w:val="24"/>
          </w:rPr>
          <w:t>3</w:t>
        </w:r>
      </w:ins>
      <w:del w:id="50" w:author="Jianping Huang" w:date="2019-02-26T15:15:00Z">
        <w:r w:rsidR="00E446A2" w:rsidRPr="00284D97" w:rsidDel="006972BE">
          <w:rPr>
            <w:rFonts w:ascii="Times New Roman" w:hAnsi="Times New Roman" w:cs="Times New Roman" w:hint="eastAsia"/>
            <w:b/>
            <w:sz w:val="24"/>
            <w:szCs w:val="24"/>
          </w:rPr>
          <w:delText>2</w:delText>
        </w:r>
      </w:del>
      <w:r w:rsidRPr="00284D97">
        <w:rPr>
          <w:rFonts w:ascii="Times New Roman" w:hAnsi="Times New Roman" w:cs="Times New Roman" w:hint="eastAsia"/>
          <w:b/>
          <w:sz w:val="24"/>
          <w:szCs w:val="24"/>
        </w:rPr>
        <w:t>）</w:t>
      </w:r>
      <w:r w:rsidR="00B545EE" w:rsidRPr="00284D97">
        <w:rPr>
          <w:rFonts w:ascii="Times New Roman" w:hAnsi="Times New Roman" w:cs="Times New Roman" w:hint="eastAsia"/>
          <w:b/>
          <w:sz w:val="24"/>
          <w:szCs w:val="24"/>
        </w:rPr>
        <w:t>基于块模式</w:t>
      </w:r>
      <w:r w:rsidR="00DE524C">
        <w:rPr>
          <w:rFonts w:ascii="Times New Roman" w:hAnsi="Times New Roman" w:cs="Times New Roman" w:hint="eastAsia"/>
          <w:b/>
          <w:sz w:val="24"/>
          <w:szCs w:val="24"/>
        </w:rPr>
        <w:t>建立</w:t>
      </w:r>
      <w:r w:rsidR="00B545EE" w:rsidRPr="00284D97">
        <w:rPr>
          <w:rFonts w:ascii="Times New Roman" w:hAnsi="Times New Roman" w:cs="Times New Roman" w:hint="eastAsia"/>
          <w:b/>
          <w:sz w:val="24"/>
          <w:szCs w:val="24"/>
        </w:rPr>
        <w:t>适用于灰霾边界层的夹卷</w:t>
      </w:r>
      <w:r w:rsidR="003726D5" w:rsidRPr="00284D97">
        <w:rPr>
          <w:rFonts w:ascii="Times New Roman" w:hAnsi="Times New Roman" w:cs="Times New Roman" w:hint="eastAsia"/>
          <w:b/>
          <w:sz w:val="24"/>
          <w:szCs w:val="24"/>
        </w:rPr>
        <w:t>参数化</w:t>
      </w:r>
      <w:r w:rsidR="00B545EE" w:rsidRPr="00284D97">
        <w:rPr>
          <w:rFonts w:ascii="Times New Roman" w:hAnsi="Times New Roman" w:cs="Times New Roman" w:hint="eastAsia"/>
          <w:b/>
          <w:sz w:val="24"/>
          <w:szCs w:val="24"/>
        </w:rPr>
        <w:t>方</w:t>
      </w:r>
      <w:r w:rsidR="00DE524C">
        <w:rPr>
          <w:rFonts w:ascii="Times New Roman" w:hAnsi="Times New Roman" w:cs="Times New Roman" w:hint="eastAsia"/>
          <w:b/>
          <w:sz w:val="24"/>
          <w:szCs w:val="24"/>
        </w:rPr>
        <w:t>案</w:t>
      </w:r>
    </w:p>
    <w:p w14:paraId="7582B8D2" w14:textId="59C17E1E" w:rsidR="00E61C48" w:rsidRPr="00284D97" w:rsidRDefault="00685732" w:rsidP="00E61C48">
      <w:pPr>
        <w:pStyle w:val="ListParagraph"/>
        <w:numPr>
          <w:ilvl w:val="0"/>
          <w:numId w:val="3"/>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推导灰霾污染条件下，</w:t>
      </w:r>
      <w:r w:rsidR="00E61C48" w:rsidRPr="00284D97">
        <w:rPr>
          <w:rFonts w:ascii="Times New Roman" w:hAnsi="Times New Roman" w:cs="Times New Roman" w:hint="eastAsia"/>
          <w:sz w:val="24"/>
          <w:szCs w:val="24"/>
        </w:rPr>
        <w:t>考虑气溶胶短波辐射效应和夹卷区厚度影响的标准化夹卷速度方程即一阶模式</w:t>
      </w:r>
    </w:p>
    <w:p w14:paraId="32F944E1" w14:textId="39BE13A5" w:rsidR="00E61C48" w:rsidRPr="00284D97" w:rsidRDefault="00DE524C" w:rsidP="00E61C48">
      <w:pPr>
        <w:pStyle w:val="ListParagraph"/>
        <w:numPr>
          <w:ilvl w:val="0"/>
          <w:numId w:val="3"/>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建立</w:t>
      </w:r>
      <w:r w:rsidR="00E61C48" w:rsidRPr="00284D97">
        <w:rPr>
          <w:rFonts w:ascii="Times New Roman" w:hAnsi="Times New Roman" w:cs="Times New Roman" w:hint="eastAsia"/>
          <w:sz w:val="24"/>
          <w:szCs w:val="24"/>
        </w:rPr>
        <w:t>气溶胶吸收短波辐射加热时夹卷通量比方程</w:t>
      </w:r>
    </w:p>
    <w:p w14:paraId="4CEF9E3D" w14:textId="77777777" w:rsidR="003C664D" w:rsidRPr="00284D97" w:rsidDel="00916BE3" w:rsidRDefault="003C664D" w:rsidP="001B169B">
      <w:pPr>
        <w:pStyle w:val="ListParagraph"/>
        <w:spacing w:line="300" w:lineRule="auto"/>
        <w:ind w:left="420" w:firstLineChars="0" w:firstLine="0"/>
        <w:rPr>
          <w:del w:id="51" w:author="Jianping Huang" w:date="2019-02-26T15:23:00Z"/>
          <w:rFonts w:ascii="Times New Roman" w:hAnsi="Times New Roman" w:cs="Times New Roman"/>
          <w:sz w:val="24"/>
          <w:szCs w:val="24"/>
        </w:rPr>
      </w:pPr>
    </w:p>
    <w:p w14:paraId="561CED8F" w14:textId="3CE78DDB" w:rsidR="006972BE" w:rsidRDefault="006972BE" w:rsidP="006972BE">
      <w:pPr>
        <w:spacing w:line="300" w:lineRule="auto"/>
        <w:rPr>
          <w:ins w:id="52" w:author="Jianping Huang" w:date="2019-02-26T15:11:00Z"/>
          <w:rFonts w:ascii="Times New Roman" w:hAnsi="Times New Roman" w:cs="Times New Roman"/>
          <w:b/>
          <w:sz w:val="24"/>
          <w:szCs w:val="24"/>
        </w:rPr>
      </w:pPr>
    </w:p>
    <w:p w14:paraId="1F9662CD" w14:textId="2082D472" w:rsidR="00B545EE" w:rsidRPr="00284D97" w:rsidRDefault="00B545EE" w:rsidP="006972BE">
      <w:pPr>
        <w:spacing w:line="300" w:lineRule="auto"/>
        <w:rPr>
          <w:rFonts w:ascii="Times New Roman" w:hAnsi="Times New Roman" w:cs="Times New Roman"/>
          <w:b/>
          <w:sz w:val="24"/>
          <w:szCs w:val="24"/>
        </w:rPr>
      </w:pPr>
      <w:r w:rsidRPr="00284D97">
        <w:rPr>
          <w:rFonts w:ascii="Times New Roman" w:hAnsi="Times New Roman" w:cs="Times New Roman" w:hint="eastAsia"/>
          <w:b/>
          <w:sz w:val="24"/>
          <w:szCs w:val="24"/>
        </w:rPr>
        <w:t>（</w:t>
      </w:r>
      <w:del w:id="53" w:author="Jianping Huang" w:date="2019-02-26T15:10:00Z">
        <w:r w:rsidR="00E446A2" w:rsidRPr="00284D97" w:rsidDel="006972BE">
          <w:rPr>
            <w:rFonts w:ascii="Times New Roman" w:hAnsi="Times New Roman" w:cs="Times New Roman" w:hint="eastAsia"/>
            <w:b/>
            <w:sz w:val="24"/>
            <w:szCs w:val="24"/>
          </w:rPr>
          <w:delText>3</w:delText>
        </w:r>
      </w:del>
      <w:ins w:id="54" w:author="Jianping Huang" w:date="2019-02-26T15:10:00Z">
        <w:r w:rsidR="006972BE">
          <w:rPr>
            <w:rFonts w:ascii="Times New Roman" w:hAnsi="Times New Roman" w:cs="Times New Roman"/>
            <w:b/>
            <w:sz w:val="24"/>
            <w:szCs w:val="24"/>
          </w:rPr>
          <w:t>4</w:t>
        </w:r>
      </w:ins>
      <w:r w:rsidRPr="00284D97">
        <w:rPr>
          <w:rFonts w:ascii="Times New Roman" w:hAnsi="Times New Roman" w:cs="Times New Roman" w:hint="eastAsia"/>
          <w:b/>
          <w:sz w:val="24"/>
          <w:szCs w:val="24"/>
        </w:rPr>
        <w:t>）</w:t>
      </w:r>
      <w:r w:rsidR="00E61C48" w:rsidRPr="00284D97">
        <w:rPr>
          <w:rFonts w:ascii="Times New Roman" w:hAnsi="Times New Roman" w:cs="Times New Roman" w:hint="eastAsia"/>
          <w:b/>
          <w:sz w:val="24"/>
          <w:szCs w:val="24"/>
        </w:rPr>
        <w:t>利用大涡</w:t>
      </w:r>
      <w:r w:rsidR="00681D2A">
        <w:rPr>
          <w:rFonts w:ascii="Times New Roman" w:hAnsi="Times New Roman" w:cs="Times New Roman" w:hint="eastAsia"/>
          <w:b/>
          <w:sz w:val="24"/>
          <w:szCs w:val="24"/>
        </w:rPr>
        <w:t xml:space="preserve"> -</w:t>
      </w:r>
      <w:r w:rsidR="00E61C48" w:rsidRPr="00284D97">
        <w:rPr>
          <w:rFonts w:ascii="Times New Roman" w:hAnsi="Times New Roman" w:cs="Times New Roman" w:hint="eastAsia"/>
          <w:b/>
          <w:sz w:val="24"/>
          <w:szCs w:val="24"/>
        </w:rPr>
        <w:t>气溶胶耦合模式结果对夹卷方程验证及各因子相对贡献分析</w:t>
      </w:r>
    </w:p>
    <w:p w14:paraId="6256729F" w14:textId="23AA4137" w:rsidR="00852B19" w:rsidRPr="00F5200F" w:rsidRDefault="00001612" w:rsidP="00275BA8">
      <w:pPr>
        <w:pStyle w:val="ListParagraph"/>
        <w:numPr>
          <w:ilvl w:val="0"/>
          <w:numId w:val="4"/>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利用</w:t>
      </w:r>
      <w:r w:rsidR="00852B19" w:rsidRPr="00284D97">
        <w:rPr>
          <w:rFonts w:ascii="Times New Roman" w:hAnsi="Times New Roman" w:cs="Times New Roman" w:hint="eastAsia"/>
          <w:sz w:val="24"/>
          <w:szCs w:val="24"/>
        </w:rPr>
        <w:t>LES</w:t>
      </w:r>
      <w:r w:rsidR="00852B19" w:rsidRPr="00284D97">
        <w:rPr>
          <w:rFonts w:ascii="Times New Roman" w:hAnsi="Times New Roman" w:cs="Times New Roman" w:hint="eastAsia"/>
          <w:sz w:val="24"/>
          <w:szCs w:val="24"/>
        </w:rPr>
        <w:t>的结果计算</w:t>
      </w:r>
      <w:r w:rsidR="00A64E44" w:rsidRPr="00284D97">
        <w:rPr>
          <w:rFonts w:ascii="Times New Roman" w:hAnsi="Times New Roman" w:cs="Times New Roman" w:hint="eastAsia"/>
          <w:sz w:val="24"/>
          <w:szCs w:val="24"/>
        </w:rPr>
        <w:t>夹卷区内各个</w:t>
      </w:r>
      <w:r w:rsidR="00852B19" w:rsidRPr="00284D97">
        <w:rPr>
          <w:rFonts w:ascii="Times New Roman" w:hAnsi="Times New Roman" w:cs="Times New Roman" w:hint="eastAsia"/>
          <w:sz w:val="24"/>
          <w:szCs w:val="24"/>
        </w:rPr>
        <w:t>变量如</w:t>
      </w:r>
      <w:bookmarkStart w:id="55" w:name="OLE_LINK3"/>
      <w:r w:rsidR="00AE797F" w:rsidRPr="00F5200F">
        <w:rPr>
          <w:rFonts w:ascii="Times New Roman" w:hAnsi="Times New Roman" w:cs="Times New Roman" w:hint="eastAsia"/>
          <w:sz w:val="24"/>
          <w:szCs w:val="24"/>
        </w:rPr>
        <w:t>位温跃变值</w:t>
      </w:r>
      <w:r w:rsidR="00852B19" w:rsidRPr="00F5200F">
        <w:rPr>
          <w:rFonts w:ascii="Times New Roman" w:hAnsi="Times New Roman" w:cs="Times New Roman"/>
          <w:sz w:val="24"/>
          <w:szCs w:val="24"/>
        </w:rPr>
        <w:t>Δ</w:t>
      </w:r>
      <w:r w:rsidR="00852B19" w:rsidRPr="00F5200F">
        <w:rPr>
          <w:rFonts w:ascii="Times New Roman" w:hAnsi="Times New Roman" w:cs="Times New Roman"/>
          <w:i/>
          <w:sz w:val="24"/>
          <w:szCs w:val="24"/>
        </w:rPr>
        <w:t>θ</w:t>
      </w:r>
      <w:bookmarkEnd w:id="55"/>
      <w:r w:rsidR="00852B19" w:rsidRPr="00F5200F">
        <w:rPr>
          <w:rFonts w:ascii="Times New Roman" w:hAnsi="Times New Roman" w:cs="Times New Roman" w:hint="eastAsia"/>
          <w:sz w:val="24"/>
          <w:szCs w:val="24"/>
        </w:rPr>
        <w:t>、</w:t>
      </w:r>
      <w:r w:rsidR="00AE797F" w:rsidRPr="00F5200F">
        <w:rPr>
          <w:rFonts w:ascii="Times New Roman" w:hAnsi="Times New Roman" w:cs="Times New Roman" w:hint="eastAsia"/>
          <w:sz w:val="24"/>
          <w:szCs w:val="24"/>
        </w:rPr>
        <w:t>边界层高度</w:t>
      </w:r>
      <w:r w:rsidR="00852B19" w:rsidRPr="00F5200F">
        <w:rPr>
          <w:rFonts w:ascii="Times New Roman" w:hAnsi="Times New Roman" w:cs="Times New Roman" w:hint="eastAsia"/>
          <w:i/>
          <w:sz w:val="24"/>
          <w:szCs w:val="24"/>
        </w:rPr>
        <w:t>z</w:t>
      </w:r>
      <w:r w:rsidR="00852B19" w:rsidRPr="00F5200F">
        <w:rPr>
          <w:rFonts w:ascii="Times New Roman" w:hAnsi="Times New Roman" w:cs="Times New Roman" w:hint="eastAsia"/>
          <w:i/>
          <w:sz w:val="24"/>
          <w:szCs w:val="24"/>
          <w:vertAlign w:val="subscript"/>
        </w:rPr>
        <w:t>i</w:t>
      </w:r>
      <w:r w:rsidR="00852B19" w:rsidRPr="00F5200F">
        <w:rPr>
          <w:rFonts w:ascii="Times New Roman" w:hAnsi="Times New Roman" w:cs="Times New Roman" w:hint="eastAsia"/>
          <w:sz w:val="24"/>
          <w:szCs w:val="24"/>
        </w:rPr>
        <w:t>、</w:t>
      </w:r>
      <w:r w:rsidR="00AE797F" w:rsidRPr="00F5200F">
        <w:rPr>
          <w:rFonts w:ascii="Times New Roman" w:hAnsi="Times New Roman" w:cs="Times New Roman" w:hint="eastAsia"/>
          <w:sz w:val="24"/>
          <w:szCs w:val="24"/>
        </w:rPr>
        <w:t>夹卷热通量</w:t>
      </w:r>
      <w:r w:rsidR="00852B19" w:rsidRPr="00F5200F">
        <w:rPr>
          <w:rFonts w:ascii="Times New Roman" w:hAnsi="Times New Roman" w:cs="Times New Roman" w:hint="eastAsia"/>
          <w:i/>
          <w:sz w:val="24"/>
          <w:szCs w:val="24"/>
        </w:rPr>
        <w:t>Q</w:t>
      </w:r>
      <w:r w:rsidR="00852B19" w:rsidRPr="00F5200F">
        <w:rPr>
          <w:rFonts w:ascii="Times New Roman" w:hAnsi="Times New Roman" w:cs="Times New Roman" w:hint="eastAsia"/>
          <w:i/>
          <w:sz w:val="24"/>
          <w:szCs w:val="24"/>
          <w:vertAlign w:val="subscript"/>
        </w:rPr>
        <w:t>i</w:t>
      </w:r>
      <w:r w:rsidR="00852B19" w:rsidRPr="00F5200F">
        <w:rPr>
          <w:rFonts w:ascii="Times New Roman" w:hAnsi="Times New Roman" w:cs="Times New Roman" w:hint="eastAsia"/>
          <w:sz w:val="24"/>
          <w:szCs w:val="24"/>
        </w:rPr>
        <w:t>、</w:t>
      </w:r>
      <w:r w:rsidR="00AE797F" w:rsidRPr="00F5200F">
        <w:rPr>
          <w:rFonts w:ascii="Times New Roman" w:hAnsi="Times New Roman" w:cs="Times New Roman" w:hint="eastAsia"/>
          <w:sz w:val="24"/>
          <w:szCs w:val="24"/>
        </w:rPr>
        <w:t>夹卷区的辐射</w:t>
      </w:r>
      <w:r w:rsidR="00852B19" w:rsidRPr="00F5200F">
        <w:rPr>
          <w:rFonts w:ascii="Times New Roman" w:hAnsi="Times New Roman" w:cs="Times New Roman" w:hint="eastAsia"/>
          <w:i/>
          <w:sz w:val="24"/>
          <w:szCs w:val="24"/>
        </w:rPr>
        <w:t>R</w:t>
      </w:r>
      <w:r w:rsidR="00852B19" w:rsidRPr="00F5200F">
        <w:rPr>
          <w:rFonts w:ascii="Times New Roman" w:hAnsi="Times New Roman" w:cs="Times New Roman" w:hint="eastAsia"/>
          <w:i/>
          <w:sz w:val="24"/>
          <w:szCs w:val="24"/>
          <w:vertAlign w:val="subscript"/>
        </w:rPr>
        <w:t>i</w:t>
      </w:r>
      <w:r w:rsidR="00852B19" w:rsidRPr="00F5200F">
        <w:rPr>
          <w:rFonts w:ascii="Times New Roman" w:hAnsi="Times New Roman" w:cs="Times New Roman" w:hint="eastAsia"/>
          <w:sz w:val="24"/>
          <w:szCs w:val="24"/>
        </w:rPr>
        <w:t>等</w:t>
      </w:r>
    </w:p>
    <w:p w14:paraId="48699F96" w14:textId="0145772B" w:rsidR="00001612" w:rsidRPr="00284D97" w:rsidRDefault="00001612" w:rsidP="00001612">
      <w:pPr>
        <w:pStyle w:val="ListParagraph"/>
        <w:numPr>
          <w:ilvl w:val="0"/>
          <w:numId w:val="4"/>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模拟</w:t>
      </w:r>
      <w:r w:rsidRPr="00284D97">
        <w:rPr>
          <w:rFonts w:ascii="Times New Roman" w:hAnsi="Times New Roman" w:cs="Times New Roman" w:hint="eastAsia"/>
          <w:sz w:val="24"/>
          <w:szCs w:val="24"/>
        </w:rPr>
        <w:t>无云对流边界层夹卷速度和夹卷通量比随</w:t>
      </w:r>
      <w:r w:rsidR="00735341">
        <w:rPr>
          <w:rFonts w:ascii="Times New Roman" w:hAnsi="Times New Roman" w:cs="Times New Roman" w:hint="eastAsia"/>
          <w:sz w:val="24"/>
          <w:szCs w:val="24"/>
        </w:rPr>
        <w:t>气溶胶浓度（或气溶胶光学厚度</w:t>
      </w:r>
      <w:r w:rsidR="00735341" w:rsidRPr="00284D97">
        <w:rPr>
          <w:rFonts w:ascii="Times New Roman" w:hAnsi="Times New Roman" w:cs="Times New Roman" w:hint="eastAsia"/>
          <w:sz w:val="24"/>
          <w:szCs w:val="24"/>
        </w:rPr>
        <w:t>AOD</w:t>
      </w:r>
      <w:r w:rsidR="00735341">
        <w:rPr>
          <w:rFonts w:ascii="Times New Roman" w:hAnsi="Times New Roman" w:cs="Times New Roman" w:hint="eastAsia"/>
          <w:sz w:val="24"/>
          <w:szCs w:val="24"/>
        </w:rPr>
        <w:t>）</w:t>
      </w:r>
      <w:r w:rsidRPr="00284D97">
        <w:rPr>
          <w:rFonts w:ascii="Times New Roman" w:hAnsi="Times New Roman" w:cs="Times New Roman" w:hint="eastAsia"/>
          <w:sz w:val="24"/>
          <w:szCs w:val="24"/>
        </w:rPr>
        <w:t>、自由大气位温梯度和地表热通量的变化</w:t>
      </w:r>
    </w:p>
    <w:p w14:paraId="4B2753BE" w14:textId="5C2C9FA7" w:rsidR="00C36276" w:rsidRPr="00284D97" w:rsidRDefault="00C36276" w:rsidP="00275BA8">
      <w:pPr>
        <w:pStyle w:val="ListParagraph"/>
        <w:numPr>
          <w:ilvl w:val="0"/>
          <w:numId w:val="4"/>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t>将</w:t>
      </w:r>
      <w:r w:rsidRPr="00284D97">
        <w:rPr>
          <w:rFonts w:ascii="Times New Roman" w:hAnsi="Times New Roman" w:cs="Times New Roman" w:hint="eastAsia"/>
          <w:sz w:val="24"/>
          <w:szCs w:val="24"/>
        </w:rPr>
        <w:t>LES</w:t>
      </w:r>
      <w:r w:rsidRPr="00284D97">
        <w:rPr>
          <w:rFonts w:ascii="Times New Roman" w:hAnsi="Times New Roman" w:cs="Times New Roman" w:hint="eastAsia"/>
          <w:sz w:val="24"/>
          <w:szCs w:val="24"/>
        </w:rPr>
        <w:t>结果与</w:t>
      </w:r>
      <w:r w:rsidRPr="00284D97">
        <w:rPr>
          <w:rFonts w:ascii="Times New Roman" w:hAnsi="Times New Roman" w:cs="Times New Roman" w:hint="eastAsia"/>
          <w:sz w:val="24"/>
          <w:szCs w:val="24"/>
        </w:rPr>
        <w:t>FOM</w:t>
      </w:r>
      <w:r w:rsidR="00735341">
        <w:rPr>
          <w:rFonts w:ascii="Times New Roman" w:hAnsi="Times New Roman" w:cs="Times New Roman" w:hint="eastAsia"/>
          <w:sz w:val="24"/>
          <w:szCs w:val="24"/>
        </w:rPr>
        <w:t>计算的夹卷通量比、夹卷速度进行对比，验证</w:t>
      </w:r>
      <w:r w:rsidR="003523CE">
        <w:rPr>
          <w:rFonts w:ascii="Times New Roman" w:hAnsi="Times New Roman" w:cs="Times New Roman" w:hint="eastAsia"/>
          <w:sz w:val="24"/>
          <w:szCs w:val="24"/>
        </w:rPr>
        <w:t>新</w:t>
      </w:r>
      <w:r w:rsidRPr="00284D97">
        <w:rPr>
          <w:rFonts w:ascii="Times New Roman" w:hAnsi="Times New Roman" w:cs="Times New Roman" w:hint="eastAsia"/>
          <w:sz w:val="24"/>
          <w:szCs w:val="24"/>
        </w:rPr>
        <w:t>的夹卷</w:t>
      </w:r>
      <w:r w:rsidR="003523CE">
        <w:rPr>
          <w:rFonts w:ascii="Times New Roman" w:hAnsi="Times New Roman" w:cs="Times New Roman" w:hint="eastAsia"/>
          <w:sz w:val="24"/>
          <w:szCs w:val="24"/>
        </w:rPr>
        <w:t>参数化方案</w:t>
      </w:r>
    </w:p>
    <w:p w14:paraId="3A2613CC" w14:textId="77777777" w:rsidR="00C36276" w:rsidRPr="00284D97" w:rsidRDefault="00C36276" w:rsidP="00275BA8">
      <w:pPr>
        <w:pStyle w:val="ListParagraph"/>
        <w:numPr>
          <w:ilvl w:val="0"/>
          <w:numId w:val="4"/>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t>评估地表感热通量、夹卷区厚度和气溶胶辐射效应对夹卷通量比和夹卷速度的相对贡献</w:t>
      </w:r>
    </w:p>
    <w:p w14:paraId="024A7CCC" w14:textId="77777777" w:rsidR="00B545EE" w:rsidRPr="00284D97" w:rsidRDefault="00B545EE" w:rsidP="00275BA8">
      <w:pPr>
        <w:spacing w:line="300" w:lineRule="auto"/>
        <w:rPr>
          <w:rFonts w:ascii="Times New Roman" w:hAnsi="Times New Roman" w:cs="Times New Roman"/>
          <w:sz w:val="24"/>
          <w:szCs w:val="24"/>
        </w:rPr>
      </w:pPr>
    </w:p>
    <w:p w14:paraId="7EA25A80" w14:textId="4A9D4F15" w:rsidR="00B545EE" w:rsidRPr="00284D97" w:rsidRDefault="00B545EE" w:rsidP="000A5488">
      <w:pPr>
        <w:spacing w:line="300" w:lineRule="auto"/>
        <w:rPr>
          <w:rFonts w:ascii="Times New Roman" w:hAnsi="Times New Roman" w:cs="Times New Roman"/>
          <w:b/>
          <w:sz w:val="24"/>
          <w:szCs w:val="24"/>
        </w:rPr>
      </w:pPr>
      <w:r w:rsidRPr="00284D97">
        <w:rPr>
          <w:rFonts w:ascii="Times New Roman" w:hAnsi="Times New Roman" w:cs="Times New Roman" w:hint="eastAsia"/>
          <w:b/>
          <w:sz w:val="24"/>
          <w:szCs w:val="24"/>
        </w:rPr>
        <w:t>（</w:t>
      </w:r>
      <w:del w:id="56" w:author="Jianping Huang" w:date="2019-02-26T15:10:00Z">
        <w:r w:rsidR="00E446A2" w:rsidRPr="00284D97" w:rsidDel="006972BE">
          <w:rPr>
            <w:rFonts w:ascii="Times New Roman" w:hAnsi="Times New Roman" w:cs="Times New Roman" w:hint="eastAsia"/>
            <w:b/>
            <w:sz w:val="24"/>
            <w:szCs w:val="24"/>
          </w:rPr>
          <w:delText>4</w:delText>
        </w:r>
      </w:del>
      <w:ins w:id="57" w:author="Jianping Huang" w:date="2019-02-26T15:10:00Z">
        <w:r w:rsidR="006972BE">
          <w:rPr>
            <w:rFonts w:ascii="Times New Roman" w:hAnsi="Times New Roman" w:cs="Times New Roman"/>
            <w:b/>
            <w:sz w:val="24"/>
            <w:szCs w:val="24"/>
          </w:rPr>
          <w:t>5</w:t>
        </w:r>
      </w:ins>
      <w:r w:rsidRPr="00284D97">
        <w:rPr>
          <w:rFonts w:ascii="Times New Roman" w:hAnsi="Times New Roman" w:cs="Times New Roman" w:hint="eastAsia"/>
          <w:b/>
          <w:sz w:val="24"/>
          <w:szCs w:val="24"/>
        </w:rPr>
        <w:t>）</w:t>
      </w:r>
      <w:r w:rsidR="000A5488" w:rsidRPr="00284D97">
        <w:rPr>
          <w:rFonts w:ascii="Times New Roman" w:hAnsi="Times New Roman" w:cs="Times New Roman" w:hint="eastAsia"/>
          <w:b/>
          <w:sz w:val="24"/>
          <w:szCs w:val="24"/>
        </w:rPr>
        <w:t>改进中尺度模式边界层参数化方案</w:t>
      </w:r>
    </w:p>
    <w:p w14:paraId="0666BB8A" w14:textId="6A20E0E1" w:rsidR="000A5488" w:rsidRPr="00284D97" w:rsidRDefault="000A5488" w:rsidP="000A5488">
      <w:pPr>
        <w:pStyle w:val="ListParagraph"/>
        <w:numPr>
          <w:ilvl w:val="0"/>
          <w:numId w:val="6"/>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lastRenderedPageBreak/>
        <w:t>对</w:t>
      </w:r>
      <w:r w:rsidR="00433FB4">
        <w:rPr>
          <w:rFonts w:ascii="Times New Roman" w:hAnsi="Times New Roman" w:cs="Times New Roman" w:hint="eastAsia"/>
          <w:sz w:val="24"/>
          <w:szCs w:val="24"/>
        </w:rPr>
        <w:t>中尺度模式</w:t>
      </w:r>
      <w:r w:rsidR="00433FB4">
        <w:rPr>
          <w:rFonts w:ascii="Times New Roman" w:hAnsi="Times New Roman" w:cs="Times New Roman" w:hint="eastAsia"/>
          <w:sz w:val="24"/>
          <w:szCs w:val="24"/>
        </w:rPr>
        <w:t>WRF</w:t>
      </w:r>
      <w:r w:rsidR="00433FB4">
        <w:rPr>
          <w:rFonts w:ascii="Times New Roman" w:hAnsi="Times New Roman" w:cs="Times New Roman" w:hint="eastAsia"/>
          <w:sz w:val="24"/>
          <w:szCs w:val="24"/>
        </w:rPr>
        <w:t>中</w:t>
      </w:r>
      <w:r w:rsidRPr="00284D97">
        <w:rPr>
          <w:rFonts w:ascii="Times New Roman" w:hAnsi="Times New Roman" w:cs="Times New Roman" w:hint="eastAsia"/>
          <w:sz w:val="24"/>
          <w:szCs w:val="24"/>
        </w:rPr>
        <w:t>常用的边界层参数化方案如</w:t>
      </w:r>
      <w:r w:rsidRPr="00284D97">
        <w:rPr>
          <w:rFonts w:ascii="Times New Roman" w:hAnsi="Times New Roman" w:cs="Times New Roman" w:hint="eastAsia"/>
          <w:sz w:val="24"/>
          <w:szCs w:val="24"/>
        </w:rPr>
        <w:t>YSU</w:t>
      </w:r>
      <w:r w:rsidRPr="00284D97">
        <w:rPr>
          <w:rFonts w:ascii="Times New Roman" w:hAnsi="Times New Roman" w:cs="Times New Roman" w:hint="eastAsia"/>
          <w:sz w:val="24"/>
          <w:szCs w:val="24"/>
        </w:rPr>
        <w:t>方案进行优化和改进</w:t>
      </w:r>
    </w:p>
    <w:p w14:paraId="13466223" w14:textId="25DF21D0" w:rsidR="000A5488" w:rsidRPr="00284D97" w:rsidRDefault="000A5488" w:rsidP="000A5488">
      <w:pPr>
        <w:pStyle w:val="ListParagraph"/>
        <w:numPr>
          <w:ilvl w:val="0"/>
          <w:numId w:val="6"/>
        </w:numPr>
        <w:spacing w:line="300" w:lineRule="auto"/>
        <w:ind w:firstLineChars="0"/>
        <w:rPr>
          <w:rFonts w:ascii="Times New Roman" w:hAnsi="Times New Roman" w:cs="Times New Roman"/>
          <w:sz w:val="24"/>
          <w:szCs w:val="24"/>
        </w:rPr>
      </w:pPr>
      <w:r w:rsidRPr="00284D97">
        <w:rPr>
          <w:rFonts w:ascii="Times New Roman" w:hAnsi="Times New Roman" w:cs="Times New Roman" w:hint="eastAsia"/>
          <w:sz w:val="24"/>
          <w:szCs w:val="24"/>
        </w:rPr>
        <w:t>将改进后的边界层参数化方案运用到中尺度气象或化学模式，并对典型的灰霾污染事件进行</w:t>
      </w:r>
      <w:r w:rsidR="00F5200F">
        <w:rPr>
          <w:rFonts w:ascii="Times New Roman" w:hAnsi="Times New Roman" w:cs="Times New Roman" w:hint="eastAsia"/>
          <w:sz w:val="24"/>
          <w:szCs w:val="24"/>
        </w:rPr>
        <w:t>模拟</w:t>
      </w:r>
      <w:r w:rsidRPr="00284D97">
        <w:rPr>
          <w:rFonts w:ascii="Times New Roman" w:hAnsi="Times New Roman" w:cs="Times New Roman" w:hint="eastAsia"/>
          <w:sz w:val="24"/>
          <w:szCs w:val="24"/>
        </w:rPr>
        <w:t>分析</w:t>
      </w:r>
    </w:p>
    <w:p w14:paraId="71A3C3F4" w14:textId="77777777" w:rsidR="002D4222" w:rsidRPr="00284D97" w:rsidRDefault="002D4222" w:rsidP="00895C2E">
      <w:pPr>
        <w:spacing w:line="300" w:lineRule="auto"/>
        <w:rPr>
          <w:rFonts w:ascii="Times New Roman" w:hAnsi="Times New Roman" w:cs="Times New Roman"/>
          <w:sz w:val="24"/>
          <w:szCs w:val="24"/>
        </w:rPr>
      </w:pPr>
    </w:p>
    <w:p w14:paraId="32A15D81" w14:textId="77777777" w:rsidR="006C0A1C" w:rsidRPr="00284D97" w:rsidRDefault="006C0A1C" w:rsidP="00895C2E">
      <w:pPr>
        <w:snapToGrid w:val="0"/>
        <w:spacing w:before="120" w:line="300" w:lineRule="auto"/>
        <w:rPr>
          <w:rFonts w:ascii="Times New Roman" w:hAnsi="Times New Roman" w:cs="Times New Roman"/>
          <w:b/>
          <w:sz w:val="24"/>
          <w:szCs w:val="24"/>
        </w:rPr>
      </w:pPr>
      <w:r w:rsidRPr="00284D97">
        <w:rPr>
          <w:rFonts w:ascii="Times New Roman" w:hAnsi="Times New Roman" w:cs="Times New Roman"/>
          <w:b/>
          <w:sz w:val="24"/>
          <w:szCs w:val="24"/>
        </w:rPr>
        <w:t xml:space="preserve">2.2 </w:t>
      </w:r>
      <w:r w:rsidRPr="00284D97">
        <w:rPr>
          <w:rFonts w:ascii="Times New Roman" w:hAnsi="Times New Roman" w:cs="Times New Roman"/>
          <w:b/>
          <w:sz w:val="24"/>
          <w:szCs w:val="24"/>
        </w:rPr>
        <w:t>研究目标</w:t>
      </w:r>
    </w:p>
    <w:p w14:paraId="156B828B" w14:textId="3B23751A" w:rsidR="00E100ED" w:rsidRDefault="00E100ED" w:rsidP="00E100ED">
      <w:pPr>
        <w:spacing w:line="300" w:lineRule="auto"/>
        <w:rPr>
          <w:rFonts w:ascii="Times New Roman" w:hAnsi="Times New Roman" w:cs="Times New Roman"/>
          <w:sz w:val="24"/>
          <w:szCs w:val="24"/>
        </w:rPr>
      </w:pPr>
      <w:r w:rsidRPr="00E100ED">
        <w:rPr>
          <w:rFonts w:ascii="Times New Roman" w:hAnsi="Times New Roman" w:cs="Times New Roman" w:hint="eastAsia"/>
          <w:sz w:val="24"/>
          <w:szCs w:val="24"/>
        </w:rPr>
        <w:t>（</w:t>
      </w:r>
      <w:r w:rsidR="008D3495">
        <w:rPr>
          <w:rFonts w:ascii="Times New Roman" w:hAnsi="Times New Roman" w:cs="Times New Roman"/>
          <w:sz w:val="24"/>
          <w:szCs w:val="24"/>
        </w:rPr>
        <w:t>1</w:t>
      </w:r>
      <w:r w:rsidRPr="00E100ED">
        <w:rPr>
          <w:rFonts w:ascii="Times New Roman" w:hAnsi="Times New Roman" w:cs="Times New Roman" w:hint="eastAsia"/>
          <w:sz w:val="24"/>
          <w:szCs w:val="24"/>
        </w:rPr>
        <w:t>）推导一组考虑气溶胶辐射效应和夹卷区厚度影响的夹卷参数化方程（一阶模式）</w:t>
      </w:r>
    </w:p>
    <w:p w14:paraId="7006B21E" w14:textId="354900DE" w:rsidR="008D3495" w:rsidRPr="00E100ED" w:rsidRDefault="008D3495" w:rsidP="00E100ED">
      <w:pPr>
        <w:spacing w:line="300" w:lineRule="auto"/>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）系统评估灰霾污染条件下气溶胶辐射</w:t>
      </w:r>
      <w:ins w:id="58" w:author="Jianping Huang" w:date="2019-02-27T09:38:00Z">
        <w:r w:rsidR="00185252">
          <w:rPr>
            <w:rFonts w:ascii="Times New Roman" w:hAnsi="Times New Roman" w:cs="Times New Roman" w:hint="eastAsia"/>
            <w:sz w:val="24"/>
            <w:szCs w:val="24"/>
          </w:rPr>
          <w:t>吸收</w:t>
        </w:r>
      </w:ins>
      <w:r>
        <w:rPr>
          <w:rFonts w:ascii="Times New Roman" w:hAnsi="Times New Roman" w:cs="Times New Roman" w:hint="eastAsia"/>
          <w:sz w:val="24"/>
          <w:szCs w:val="24"/>
        </w:rPr>
        <w:t>特性</w:t>
      </w:r>
      <w:r w:rsidR="00F15F1B">
        <w:rPr>
          <w:rFonts w:ascii="Times New Roman" w:hAnsi="Times New Roman" w:cs="Times New Roman" w:hint="eastAsia"/>
          <w:sz w:val="24"/>
          <w:szCs w:val="24"/>
        </w:rPr>
        <w:t>（如单向散射因子）</w:t>
      </w:r>
      <w:r>
        <w:rPr>
          <w:rFonts w:ascii="Times New Roman" w:hAnsi="Times New Roman" w:cs="Times New Roman" w:hint="eastAsia"/>
          <w:sz w:val="24"/>
          <w:szCs w:val="24"/>
        </w:rPr>
        <w:t>对</w:t>
      </w:r>
      <w:r w:rsidR="009D64C7">
        <w:rPr>
          <w:rFonts w:ascii="Times New Roman" w:hAnsi="Times New Roman" w:cs="Times New Roman" w:hint="eastAsia"/>
          <w:sz w:val="24"/>
          <w:szCs w:val="24"/>
        </w:rPr>
        <w:t>晴空大气</w:t>
      </w:r>
      <w:r>
        <w:rPr>
          <w:rFonts w:ascii="Times New Roman" w:hAnsi="Times New Roman" w:cs="Times New Roman" w:hint="eastAsia"/>
          <w:sz w:val="24"/>
          <w:szCs w:val="24"/>
        </w:rPr>
        <w:t>对流边界层结构和夹卷特征</w:t>
      </w:r>
      <w:del w:id="59" w:author="Jianping Huang" w:date="2019-02-27T09:38:00Z">
        <w:r w:rsidDel="00185252">
          <w:rPr>
            <w:rFonts w:ascii="Times New Roman" w:hAnsi="Times New Roman" w:cs="Times New Roman" w:hint="eastAsia"/>
            <w:sz w:val="24"/>
            <w:szCs w:val="24"/>
          </w:rPr>
          <w:delText>参数</w:delText>
        </w:r>
      </w:del>
      <w:r>
        <w:rPr>
          <w:rFonts w:ascii="Times New Roman" w:hAnsi="Times New Roman" w:cs="Times New Roman" w:hint="eastAsia"/>
          <w:sz w:val="24"/>
          <w:szCs w:val="24"/>
        </w:rPr>
        <w:t>的影响</w:t>
      </w:r>
    </w:p>
    <w:p w14:paraId="4AA030BA" w14:textId="31C14BBE" w:rsidR="006C0A1C" w:rsidRDefault="00E100ED" w:rsidP="00E100ED">
      <w:pPr>
        <w:spacing w:line="300" w:lineRule="auto"/>
        <w:rPr>
          <w:rFonts w:ascii="Times New Roman" w:hAnsi="Times New Roman" w:cs="Times New Roman"/>
          <w:sz w:val="24"/>
          <w:szCs w:val="24"/>
        </w:rPr>
      </w:pPr>
      <w:r w:rsidRPr="00E100ED">
        <w:rPr>
          <w:rFonts w:ascii="Times New Roman" w:hAnsi="Times New Roman" w:cs="Times New Roman" w:hint="eastAsia"/>
          <w:sz w:val="24"/>
          <w:szCs w:val="24"/>
        </w:rPr>
        <w:t>（</w:t>
      </w:r>
      <w:r w:rsidRPr="00E100ED">
        <w:rPr>
          <w:rFonts w:ascii="Times New Roman" w:hAnsi="Times New Roman" w:cs="Times New Roman" w:hint="eastAsia"/>
          <w:sz w:val="24"/>
          <w:szCs w:val="24"/>
        </w:rPr>
        <w:t>3</w:t>
      </w:r>
      <w:r w:rsidRPr="00E100ED">
        <w:rPr>
          <w:rFonts w:ascii="Times New Roman" w:hAnsi="Times New Roman" w:cs="Times New Roman" w:hint="eastAsia"/>
          <w:sz w:val="24"/>
          <w:szCs w:val="24"/>
        </w:rPr>
        <w:t>）利用</w:t>
      </w:r>
      <w:r w:rsidRPr="00E100ED">
        <w:rPr>
          <w:rFonts w:ascii="Times New Roman" w:hAnsi="Times New Roman" w:cs="Times New Roman" w:hint="eastAsia"/>
          <w:sz w:val="24"/>
          <w:szCs w:val="24"/>
        </w:rPr>
        <w:t>LES</w:t>
      </w:r>
      <w:r w:rsidRPr="00E100ED">
        <w:rPr>
          <w:rFonts w:ascii="Times New Roman" w:hAnsi="Times New Roman" w:cs="Times New Roman" w:hint="eastAsia"/>
          <w:sz w:val="24"/>
          <w:szCs w:val="24"/>
        </w:rPr>
        <w:t>结果评估</w:t>
      </w:r>
      <w:del w:id="60" w:author="Jianping Huang" w:date="2019-02-27T09:39:00Z">
        <w:r w:rsidRPr="00E100ED" w:rsidDel="002C349A">
          <w:rPr>
            <w:rFonts w:ascii="Times New Roman" w:hAnsi="Times New Roman" w:cs="Times New Roman" w:hint="eastAsia"/>
            <w:sz w:val="24"/>
            <w:szCs w:val="24"/>
          </w:rPr>
          <w:delText>以上</w:delText>
        </w:r>
      </w:del>
      <w:r w:rsidRPr="00E100ED">
        <w:rPr>
          <w:rFonts w:ascii="Times New Roman" w:hAnsi="Times New Roman" w:cs="Times New Roman" w:hint="eastAsia"/>
          <w:sz w:val="24"/>
          <w:szCs w:val="24"/>
        </w:rPr>
        <w:t>推导的夹卷参数化方程，并对现有</w:t>
      </w:r>
      <w:del w:id="61" w:author="Jianping Huang" w:date="2019-02-27T09:39:00Z">
        <w:r w:rsidRPr="00E100ED" w:rsidDel="002C349A">
          <w:rPr>
            <w:rFonts w:ascii="Times New Roman" w:hAnsi="Times New Roman" w:cs="Times New Roman" w:hint="eastAsia"/>
            <w:sz w:val="24"/>
            <w:szCs w:val="24"/>
          </w:rPr>
          <w:delText>的</w:delText>
        </w:r>
      </w:del>
      <w:r w:rsidRPr="00E100ED">
        <w:rPr>
          <w:rFonts w:ascii="Times New Roman" w:hAnsi="Times New Roman" w:cs="Times New Roman" w:hint="eastAsia"/>
          <w:sz w:val="24"/>
          <w:szCs w:val="24"/>
        </w:rPr>
        <w:t>中尺度模式</w:t>
      </w:r>
      <w:ins w:id="62" w:author="Jianping Huang" w:date="2019-02-27T09:39:00Z">
        <w:r w:rsidR="002C349A">
          <w:rPr>
            <w:rFonts w:ascii="Times New Roman" w:hAnsi="Times New Roman" w:cs="Times New Roman" w:hint="eastAsia"/>
            <w:sz w:val="24"/>
            <w:szCs w:val="24"/>
          </w:rPr>
          <w:t>（如</w:t>
        </w:r>
        <w:r w:rsidR="002C349A">
          <w:rPr>
            <w:rFonts w:ascii="Times New Roman" w:hAnsi="Times New Roman" w:cs="Times New Roman" w:hint="eastAsia"/>
            <w:sz w:val="24"/>
            <w:szCs w:val="24"/>
          </w:rPr>
          <w:t>WRF</w:t>
        </w:r>
        <w:r w:rsidR="002C349A">
          <w:rPr>
            <w:rFonts w:ascii="Times New Roman" w:hAnsi="Times New Roman" w:cs="Times New Roman" w:hint="eastAsia"/>
            <w:sz w:val="24"/>
            <w:szCs w:val="24"/>
          </w:rPr>
          <w:t>）</w:t>
        </w:r>
      </w:ins>
      <w:r w:rsidRPr="00E100ED">
        <w:rPr>
          <w:rFonts w:ascii="Times New Roman" w:hAnsi="Times New Roman" w:cs="Times New Roman" w:hint="eastAsia"/>
          <w:sz w:val="24"/>
          <w:szCs w:val="24"/>
        </w:rPr>
        <w:t>中的边界层参数化方案进行</w:t>
      </w:r>
      <w:ins w:id="63" w:author="Jianping Huang" w:date="2019-02-27T09:39:00Z">
        <w:r w:rsidR="002C349A">
          <w:rPr>
            <w:rFonts w:ascii="Times New Roman" w:hAnsi="Times New Roman" w:cs="Times New Roman" w:hint="eastAsia"/>
            <w:sz w:val="24"/>
            <w:szCs w:val="24"/>
          </w:rPr>
          <w:t>评估和</w:t>
        </w:r>
      </w:ins>
      <w:r w:rsidRPr="00E100ED">
        <w:rPr>
          <w:rFonts w:ascii="Times New Roman" w:hAnsi="Times New Roman" w:cs="Times New Roman" w:hint="eastAsia"/>
          <w:sz w:val="24"/>
          <w:szCs w:val="24"/>
        </w:rPr>
        <w:t>改进，提高空气质量模式对重污染条件污染物浓度的预报水平</w:t>
      </w:r>
    </w:p>
    <w:p w14:paraId="21E0DBB2" w14:textId="77777777" w:rsidR="00E100ED" w:rsidRPr="00284D97" w:rsidRDefault="00E100ED" w:rsidP="00E100ED">
      <w:pPr>
        <w:spacing w:line="300" w:lineRule="auto"/>
        <w:rPr>
          <w:rFonts w:ascii="Times New Roman" w:hAnsi="Times New Roman" w:cs="Times New Roman"/>
          <w:sz w:val="24"/>
          <w:szCs w:val="24"/>
        </w:rPr>
      </w:pPr>
    </w:p>
    <w:p w14:paraId="7E7A3552" w14:textId="77777777" w:rsidR="006C0A1C" w:rsidRPr="00284D97" w:rsidRDefault="006C0A1C" w:rsidP="00895C2E">
      <w:pPr>
        <w:snapToGrid w:val="0"/>
        <w:spacing w:before="120" w:line="300" w:lineRule="auto"/>
        <w:rPr>
          <w:rFonts w:ascii="Times New Roman" w:hAnsi="Times New Roman" w:cs="Times New Roman"/>
          <w:b/>
          <w:sz w:val="24"/>
          <w:szCs w:val="24"/>
        </w:rPr>
      </w:pPr>
      <w:r w:rsidRPr="00284D97">
        <w:rPr>
          <w:rFonts w:ascii="Times New Roman" w:hAnsi="Times New Roman" w:cs="Times New Roman"/>
          <w:b/>
          <w:sz w:val="24"/>
          <w:szCs w:val="24"/>
        </w:rPr>
        <w:t xml:space="preserve">2.3 </w:t>
      </w:r>
      <w:r w:rsidRPr="00284D97">
        <w:rPr>
          <w:rFonts w:ascii="Times New Roman" w:hAnsi="Times New Roman" w:cs="Times New Roman"/>
          <w:b/>
          <w:sz w:val="24"/>
          <w:szCs w:val="24"/>
        </w:rPr>
        <w:t>拟解决的关键科学问题</w:t>
      </w:r>
    </w:p>
    <w:p w14:paraId="33C5C2FF" w14:textId="77777777" w:rsidR="007C21E9" w:rsidRPr="007C21E9" w:rsidRDefault="007C21E9" w:rsidP="007C21E9">
      <w:pPr>
        <w:spacing w:line="300" w:lineRule="auto"/>
        <w:rPr>
          <w:rFonts w:ascii="Times New Roman" w:hAnsi="Times New Roman" w:cs="Times New Roman"/>
          <w:sz w:val="24"/>
          <w:szCs w:val="24"/>
        </w:rPr>
      </w:pPr>
      <w:r w:rsidRPr="007C21E9">
        <w:rPr>
          <w:rFonts w:ascii="Times New Roman" w:hAnsi="Times New Roman" w:cs="Times New Roman" w:hint="eastAsia"/>
          <w:sz w:val="24"/>
          <w:szCs w:val="24"/>
        </w:rPr>
        <w:t>（</w:t>
      </w:r>
      <w:r w:rsidRPr="007C21E9">
        <w:rPr>
          <w:rFonts w:ascii="Times New Roman" w:hAnsi="Times New Roman" w:cs="Times New Roman" w:hint="eastAsia"/>
          <w:sz w:val="24"/>
          <w:szCs w:val="24"/>
        </w:rPr>
        <w:t>1</w:t>
      </w:r>
      <w:r w:rsidRPr="007C21E9">
        <w:rPr>
          <w:rFonts w:ascii="Times New Roman" w:hAnsi="Times New Roman" w:cs="Times New Roman" w:hint="eastAsia"/>
          <w:sz w:val="24"/>
          <w:szCs w:val="24"/>
        </w:rPr>
        <w:t>）受气溶胶辐射效应的影响，标准化夹卷速度随理查森数变化是否仍满足</w:t>
      </w:r>
      <w:r w:rsidRPr="007C21E9">
        <w:rPr>
          <w:rFonts w:ascii="Times New Roman" w:hAnsi="Times New Roman" w:cs="Times New Roman" w:hint="eastAsia"/>
          <w:sz w:val="24"/>
          <w:szCs w:val="24"/>
        </w:rPr>
        <w:t>-1</w:t>
      </w:r>
      <w:r w:rsidRPr="007C21E9">
        <w:rPr>
          <w:rFonts w:ascii="Times New Roman" w:hAnsi="Times New Roman" w:cs="Times New Roman" w:hint="eastAsia"/>
          <w:sz w:val="24"/>
          <w:szCs w:val="24"/>
        </w:rPr>
        <w:t>次方函数关系？如果不满足，新的函数关系是什么？</w:t>
      </w:r>
    </w:p>
    <w:p w14:paraId="44D69005" w14:textId="77777777" w:rsidR="007C21E9" w:rsidRPr="007C21E9" w:rsidRDefault="007C21E9" w:rsidP="007C21E9">
      <w:pPr>
        <w:spacing w:line="300" w:lineRule="auto"/>
        <w:rPr>
          <w:rFonts w:ascii="Times New Roman" w:hAnsi="Times New Roman" w:cs="Times New Roman"/>
          <w:sz w:val="24"/>
          <w:szCs w:val="24"/>
        </w:rPr>
      </w:pPr>
      <w:r w:rsidRPr="007C21E9">
        <w:rPr>
          <w:rFonts w:ascii="Times New Roman" w:hAnsi="Times New Roman" w:cs="Times New Roman" w:hint="eastAsia"/>
          <w:sz w:val="24"/>
          <w:szCs w:val="24"/>
        </w:rPr>
        <w:t>（</w:t>
      </w:r>
      <w:r w:rsidRPr="007C21E9">
        <w:rPr>
          <w:rFonts w:ascii="Times New Roman" w:hAnsi="Times New Roman" w:cs="Times New Roman" w:hint="eastAsia"/>
          <w:sz w:val="24"/>
          <w:szCs w:val="24"/>
        </w:rPr>
        <w:t>2</w:t>
      </w:r>
      <w:r w:rsidRPr="007C21E9">
        <w:rPr>
          <w:rFonts w:ascii="Times New Roman" w:hAnsi="Times New Roman" w:cs="Times New Roman" w:hint="eastAsia"/>
          <w:sz w:val="24"/>
          <w:szCs w:val="24"/>
        </w:rPr>
        <w:t>）灰霾条件下，夹卷通量比随地表感热通量、自由大气稳定度的变化关系如何？</w:t>
      </w:r>
    </w:p>
    <w:p w14:paraId="3567E2E5" w14:textId="765FF26B" w:rsidR="006C0A1C" w:rsidRPr="00284D97" w:rsidRDefault="007C21E9" w:rsidP="007C21E9">
      <w:pPr>
        <w:spacing w:line="300" w:lineRule="auto"/>
        <w:rPr>
          <w:rFonts w:ascii="Times New Roman" w:hAnsi="Times New Roman" w:cs="Times New Roman"/>
          <w:sz w:val="24"/>
          <w:szCs w:val="24"/>
        </w:rPr>
      </w:pPr>
      <w:r w:rsidRPr="007C21E9">
        <w:rPr>
          <w:rFonts w:ascii="Times New Roman" w:hAnsi="Times New Roman" w:cs="Times New Roman" w:hint="eastAsia"/>
          <w:sz w:val="24"/>
          <w:szCs w:val="24"/>
        </w:rPr>
        <w:t>（</w:t>
      </w:r>
      <w:r w:rsidRPr="007C21E9">
        <w:rPr>
          <w:rFonts w:ascii="Times New Roman" w:hAnsi="Times New Roman" w:cs="Times New Roman" w:hint="eastAsia"/>
          <w:sz w:val="24"/>
          <w:szCs w:val="24"/>
        </w:rPr>
        <w:t>3</w:t>
      </w:r>
      <w:r w:rsidRPr="007C21E9">
        <w:rPr>
          <w:rFonts w:ascii="Times New Roman" w:hAnsi="Times New Roman" w:cs="Times New Roman" w:hint="eastAsia"/>
          <w:sz w:val="24"/>
          <w:szCs w:val="24"/>
        </w:rPr>
        <w:t>）灰霾对流边界发展过程中，地表感热通量、气溶胶辐射效应及夹卷区厚度对夹卷速度和夹卷通量比的相对贡献如何？</w:t>
      </w:r>
    </w:p>
    <w:p w14:paraId="6D784D32" w14:textId="77777777" w:rsidR="006C0A1C" w:rsidRPr="00284D97" w:rsidRDefault="006C0A1C" w:rsidP="00895C2E">
      <w:pPr>
        <w:spacing w:line="300" w:lineRule="auto"/>
        <w:rPr>
          <w:rFonts w:ascii="Times New Roman" w:hAnsi="Times New Roman" w:cs="Times New Roman"/>
          <w:sz w:val="24"/>
          <w:szCs w:val="24"/>
        </w:rPr>
      </w:pPr>
    </w:p>
    <w:p w14:paraId="3B36677B" w14:textId="6BF5FE68" w:rsidR="006C0A1C" w:rsidRPr="00446631" w:rsidRDefault="008D6939" w:rsidP="008D6939">
      <w:pPr>
        <w:snapToGrid w:val="0"/>
        <w:spacing w:before="120" w:line="300" w:lineRule="auto"/>
        <w:rPr>
          <w:rFonts w:ascii="Times New Roman" w:eastAsia="KaiTi_GB2312" w:hAnsi="Times New Roman" w:cs="Times New Roman"/>
          <w:color w:val="0070C0"/>
          <w:sz w:val="24"/>
          <w:szCs w:val="24"/>
        </w:rPr>
      </w:pPr>
      <w:r w:rsidRPr="00446631">
        <w:rPr>
          <w:rFonts w:ascii="Times New Roman" w:eastAsia="KaiTi_GB2312" w:hAnsi="Times New Roman" w:cs="Times New Roman" w:hint="eastAsia"/>
          <w:b/>
          <w:color w:val="0070C0"/>
          <w:sz w:val="28"/>
          <w:szCs w:val="28"/>
        </w:rPr>
        <w:t xml:space="preserve">3. </w:t>
      </w:r>
      <w:r w:rsidR="006C0A1C" w:rsidRPr="00446631">
        <w:rPr>
          <w:rFonts w:ascii="Times New Roman" w:eastAsia="KaiTi_GB2312" w:hAnsi="Times New Roman" w:cs="Times New Roman"/>
          <w:b/>
          <w:color w:val="0070C0"/>
          <w:sz w:val="28"/>
          <w:szCs w:val="28"/>
        </w:rPr>
        <w:t>拟采取的研究方案及可行性分析</w:t>
      </w:r>
      <w:r w:rsidR="006C0A1C" w:rsidRPr="00446631">
        <w:rPr>
          <w:rFonts w:ascii="Times New Roman" w:eastAsia="KaiTi_GB2312" w:hAnsi="Times New Roman" w:cs="Times New Roman"/>
          <w:color w:val="0070C0"/>
          <w:sz w:val="28"/>
          <w:szCs w:val="28"/>
        </w:rPr>
        <w:t>（包括研究方法、技术路线、实验手段、关键技术等说明）；</w:t>
      </w:r>
    </w:p>
    <w:p w14:paraId="7B4914BA" w14:textId="77777777" w:rsidR="00631B06" w:rsidRDefault="00631B06" w:rsidP="00895C2E">
      <w:pPr>
        <w:widowControl/>
        <w:snapToGrid w:val="0"/>
        <w:spacing w:before="120" w:after="200" w:line="300" w:lineRule="auto"/>
        <w:contextualSpacing/>
        <w:jc w:val="left"/>
        <w:rPr>
          <w:rFonts w:ascii="Times New Roman" w:hAnsi="Times New Roman" w:cs="Times New Roman"/>
          <w:b/>
          <w:bCs/>
          <w:sz w:val="24"/>
          <w:szCs w:val="24"/>
        </w:rPr>
      </w:pPr>
    </w:p>
    <w:p w14:paraId="312CBE50" w14:textId="77777777" w:rsidR="006C0A1C" w:rsidRPr="00566FE4" w:rsidRDefault="006C0A1C" w:rsidP="00895C2E">
      <w:pPr>
        <w:widowControl/>
        <w:snapToGrid w:val="0"/>
        <w:spacing w:before="120" w:after="200" w:line="300" w:lineRule="auto"/>
        <w:contextualSpacing/>
        <w:jc w:val="left"/>
        <w:rPr>
          <w:rFonts w:ascii="Times New Roman" w:hAnsi="Times New Roman" w:cs="Times New Roman"/>
          <w:b/>
          <w:bCs/>
          <w:sz w:val="24"/>
          <w:szCs w:val="24"/>
        </w:rPr>
      </w:pPr>
      <w:r w:rsidRPr="00566FE4">
        <w:rPr>
          <w:rFonts w:ascii="Times New Roman" w:hAnsi="Times New Roman" w:cs="Times New Roman"/>
          <w:b/>
          <w:bCs/>
          <w:sz w:val="24"/>
          <w:szCs w:val="24"/>
        </w:rPr>
        <w:t xml:space="preserve">3.1 </w:t>
      </w:r>
      <w:r w:rsidRPr="00566FE4">
        <w:rPr>
          <w:rFonts w:ascii="Times New Roman" w:hAnsi="Times New Roman" w:cs="Times New Roman"/>
          <w:b/>
          <w:bCs/>
          <w:sz w:val="24"/>
          <w:szCs w:val="24"/>
        </w:rPr>
        <w:t>研究方案及技术路线</w:t>
      </w:r>
    </w:p>
    <w:p w14:paraId="2EDF16FA" w14:textId="40856182" w:rsidR="0072465D" w:rsidRDefault="00B35CD5" w:rsidP="0072465D">
      <w:pPr>
        <w:spacing w:line="300" w:lineRule="auto"/>
        <w:ind w:firstLine="480"/>
        <w:rPr>
          <w:rFonts w:ascii="Times New Roman" w:hAnsi="Times New Roman" w:cs="Times New Roman"/>
          <w:sz w:val="24"/>
          <w:szCs w:val="24"/>
        </w:rPr>
      </w:pPr>
      <w:r w:rsidRPr="00B35CD5">
        <w:rPr>
          <w:rFonts w:ascii="Times New Roman" w:hAnsi="Times New Roman" w:cs="Times New Roman" w:hint="eastAsia"/>
          <w:sz w:val="24"/>
          <w:szCs w:val="24"/>
        </w:rPr>
        <w:t>本项目的技术方案如图</w:t>
      </w:r>
      <w:r w:rsidR="00F914C7">
        <w:rPr>
          <w:rFonts w:ascii="Times New Roman" w:hAnsi="Times New Roman" w:cs="Times New Roman" w:hint="eastAsia"/>
          <w:sz w:val="24"/>
          <w:szCs w:val="24"/>
        </w:rPr>
        <w:t>2</w:t>
      </w:r>
      <w:r w:rsidRPr="00B35CD5">
        <w:rPr>
          <w:rFonts w:ascii="Times New Roman" w:hAnsi="Times New Roman" w:cs="Times New Roman" w:hint="eastAsia"/>
          <w:sz w:val="24"/>
          <w:szCs w:val="24"/>
        </w:rPr>
        <w:t>所示。首先</w:t>
      </w:r>
      <w:r w:rsidR="004B3A7F">
        <w:rPr>
          <w:rFonts w:ascii="Times New Roman" w:hAnsi="Times New Roman" w:cs="Times New Roman" w:hint="eastAsia"/>
          <w:sz w:val="24"/>
          <w:szCs w:val="24"/>
        </w:rPr>
        <w:t>，</w:t>
      </w:r>
      <w:r w:rsidR="000749A7">
        <w:rPr>
          <w:rFonts w:ascii="Times New Roman" w:hAnsi="Times New Roman" w:cs="Times New Roman" w:hint="eastAsia"/>
          <w:sz w:val="24"/>
          <w:szCs w:val="24"/>
        </w:rPr>
        <w:t>进行外场观测试验获取灰霾天边界层的温湿压廓线及气溶胶光学参数</w:t>
      </w:r>
      <w:ins w:id="64" w:author="Jianping Huang" w:date="2019-02-25T09:28:00Z">
        <w:r w:rsidR="00CE3306">
          <w:rPr>
            <w:rFonts w:ascii="Times New Roman" w:hAnsi="Times New Roman" w:cs="Times New Roman" w:hint="eastAsia"/>
            <w:sz w:val="24"/>
            <w:szCs w:val="24"/>
          </w:rPr>
          <w:t>、夹卷区厚度</w:t>
        </w:r>
      </w:ins>
      <w:ins w:id="65" w:author="Jianping Huang" w:date="2019-02-25T09:29:00Z">
        <w:r w:rsidR="00CE3306">
          <w:rPr>
            <w:rFonts w:ascii="Times New Roman" w:hAnsi="Times New Roman" w:cs="Times New Roman" w:hint="eastAsia"/>
            <w:sz w:val="24"/>
            <w:szCs w:val="24"/>
          </w:rPr>
          <w:t>和夹卷区内温度及其它要素的垂直分布</w:t>
        </w:r>
      </w:ins>
      <w:ins w:id="66" w:author="Jianping Huang" w:date="2019-02-25T09:30:00Z">
        <w:r w:rsidR="00CE3306">
          <w:rPr>
            <w:rFonts w:ascii="Times New Roman" w:hAnsi="Times New Roman" w:cs="Times New Roman" w:hint="eastAsia"/>
            <w:sz w:val="24"/>
            <w:szCs w:val="24"/>
          </w:rPr>
          <w:t>和</w:t>
        </w:r>
      </w:ins>
      <w:del w:id="67" w:author="Jianping Huang" w:date="2019-02-25T09:29:00Z">
        <w:r w:rsidR="000749A7" w:rsidDel="00CE3306">
          <w:rPr>
            <w:rFonts w:ascii="Times New Roman" w:hAnsi="Times New Roman" w:cs="Times New Roman" w:hint="eastAsia"/>
            <w:sz w:val="24"/>
            <w:szCs w:val="24"/>
          </w:rPr>
          <w:delText>和</w:delText>
        </w:r>
      </w:del>
      <w:r w:rsidR="000749A7">
        <w:rPr>
          <w:rFonts w:ascii="Times New Roman" w:hAnsi="Times New Roman" w:cs="Times New Roman" w:hint="eastAsia"/>
          <w:sz w:val="24"/>
          <w:szCs w:val="24"/>
        </w:rPr>
        <w:t>其他常规气象和</w:t>
      </w:r>
      <w:del w:id="68" w:author="Jianping Huang" w:date="2019-02-27T09:42:00Z">
        <w:r w:rsidR="000749A7" w:rsidDel="004A6A62">
          <w:rPr>
            <w:rFonts w:ascii="Times New Roman" w:hAnsi="Times New Roman" w:cs="Times New Roman" w:hint="eastAsia"/>
            <w:sz w:val="24"/>
            <w:szCs w:val="24"/>
          </w:rPr>
          <w:delText>污染物资料，为模式的运行提供初始场。</w:delText>
        </w:r>
        <w:r w:rsidR="0072465D" w:rsidDel="004A6A62">
          <w:rPr>
            <w:rFonts w:ascii="Times New Roman" w:hAnsi="Times New Roman" w:cs="Times New Roman" w:hint="eastAsia"/>
            <w:sz w:val="24"/>
            <w:szCs w:val="24"/>
          </w:rPr>
          <w:delText>其次，</w:delText>
        </w:r>
        <w:r w:rsidRPr="00B35CD5" w:rsidDel="004A6A62">
          <w:rPr>
            <w:rFonts w:ascii="Times New Roman" w:hAnsi="Times New Roman" w:cs="Times New Roman" w:hint="eastAsia"/>
            <w:sz w:val="24"/>
            <w:szCs w:val="24"/>
          </w:rPr>
          <w:delText>基于混合层</w:delText>
        </w:r>
        <w:r w:rsidDel="004A6A62">
          <w:rPr>
            <w:rFonts w:ascii="Times New Roman" w:hAnsi="Times New Roman" w:cs="Times New Roman" w:hint="eastAsia"/>
            <w:sz w:val="24"/>
            <w:szCs w:val="24"/>
          </w:rPr>
          <w:delText>（或块）</w:delText>
        </w:r>
        <w:r w:rsidRPr="00B35CD5" w:rsidDel="004A6A62">
          <w:rPr>
            <w:rFonts w:ascii="Times New Roman" w:hAnsi="Times New Roman" w:cs="Times New Roman" w:hint="eastAsia"/>
            <w:sz w:val="24"/>
            <w:szCs w:val="24"/>
          </w:rPr>
          <w:delText>模型，从混合层平均位温方程出发，推导考虑气溶胶吸收短波辐射</w:delText>
        </w:r>
        <w:r w:rsidR="00336D42" w:rsidDel="004A6A62">
          <w:rPr>
            <w:rFonts w:ascii="Times New Roman" w:hAnsi="Times New Roman" w:cs="Times New Roman" w:hint="eastAsia"/>
            <w:sz w:val="24"/>
            <w:szCs w:val="24"/>
          </w:rPr>
          <w:delText>效应</w:delText>
        </w:r>
        <w:r w:rsidRPr="00B35CD5" w:rsidDel="004A6A62">
          <w:rPr>
            <w:rFonts w:ascii="Times New Roman" w:hAnsi="Times New Roman" w:cs="Times New Roman" w:hint="eastAsia"/>
            <w:sz w:val="24"/>
            <w:szCs w:val="24"/>
          </w:rPr>
          <w:delText>的夹卷速度的</w:delText>
        </w:r>
      </w:del>
      <w:del w:id="69" w:author="Jianping Huang" w:date="2019-02-25T09:28:00Z">
        <w:r w:rsidRPr="00B35CD5" w:rsidDel="00E223DE">
          <w:rPr>
            <w:rFonts w:ascii="Times New Roman" w:hAnsi="Times New Roman" w:cs="Times New Roman" w:hint="eastAsia"/>
            <w:sz w:val="24"/>
            <w:szCs w:val="24"/>
          </w:rPr>
          <w:delText>零阶和</w:delText>
        </w:r>
      </w:del>
      <w:del w:id="70" w:author="Jianping Huang" w:date="2019-02-27T09:42:00Z">
        <w:r w:rsidRPr="00B35CD5" w:rsidDel="004A6A62">
          <w:rPr>
            <w:rFonts w:ascii="Times New Roman" w:hAnsi="Times New Roman" w:cs="Times New Roman" w:hint="eastAsia"/>
            <w:sz w:val="24"/>
            <w:szCs w:val="24"/>
          </w:rPr>
          <w:delText>一阶混合模式方程。</w:delText>
        </w:r>
      </w:del>
      <w:del w:id="71" w:author="Jianping Huang" w:date="2019-02-27T09:40:00Z">
        <w:r w:rsidR="00760CBC" w:rsidDel="00CC5119">
          <w:rPr>
            <w:rFonts w:ascii="Times New Roman" w:hAnsi="Times New Roman" w:cs="Times New Roman" w:hint="eastAsia"/>
            <w:sz w:val="24"/>
            <w:szCs w:val="24"/>
          </w:rPr>
          <w:delText>接着</w:delText>
        </w:r>
        <w:r w:rsidR="004B3A7F" w:rsidDel="00CC5119">
          <w:rPr>
            <w:rFonts w:ascii="Times New Roman" w:hAnsi="Times New Roman" w:cs="Times New Roman" w:hint="eastAsia"/>
            <w:sz w:val="24"/>
            <w:szCs w:val="24"/>
          </w:rPr>
          <w:delText>，</w:delText>
        </w:r>
      </w:del>
      <w:del w:id="72" w:author="Jianping Huang" w:date="2019-02-27T09:42:00Z">
        <w:r w:rsidR="004B3A7F" w:rsidRPr="004B3A7F" w:rsidDel="004A6A62">
          <w:rPr>
            <w:rFonts w:ascii="Times New Roman" w:hAnsi="Times New Roman" w:cs="Times New Roman" w:hint="eastAsia"/>
            <w:sz w:val="24"/>
            <w:szCs w:val="24"/>
          </w:rPr>
          <w:delText>设计不同污染状况（</w:delText>
        </w:r>
        <w:r w:rsidR="00336D42" w:rsidDel="004A6A62">
          <w:rPr>
            <w:rFonts w:ascii="Times New Roman" w:hAnsi="Times New Roman" w:cs="Times New Roman" w:hint="eastAsia"/>
            <w:sz w:val="24"/>
            <w:szCs w:val="24"/>
          </w:rPr>
          <w:delText>如不同</w:delText>
        </w:r>
        <w:r w:rsidR="004B3A7F" w:rsidRPr="004B3A7F" w:rsidDel="004A6A62">
          <w:rPr>
            <w:rFonts w:ascii="Times New Roman" w:hAnsi="Times New Roman" w:cs="Times New Roman" w:hint="eastAsia"/>
            <w:sz w:val="24"/>
            <w:szCs w:val="24"/>
          </w:rPr>
          <w:delText>AOD</w:delText>
        </w:r>
        <w:r w:rsidR="004B3A7F" w:rsidRPr="004B3A7F" w:rsidDel="004A6A62">
          <w:rPr>
            <w:rFonts w:ascii="Times New Roman" w:hAnsi="Times New Roman" w:cs="Times New Roman" w:hint="eastAsia"/>
            <w:sz w:val="24"/>
            <w:szCs w:val="24"/>
          </w:rPr>
          <w:delText>）、不同大气条件（自由大气位温梯度、地表热通量）下的</w:delText>
        </w:r>
        <w:r w:rsidR="004B3A7F" w:rsidRPr="004B3A7F" w:rsidDel="004A6A62">
          <w:rPr>
            <w:rFonts w:ascii="Times New Roman" w:hAnsi="Times New Roman" w:cs="Times New Roman" w:hint="eastAsia"/>
            <w:sz w:val="24"/>
            <w:szCs w:val="24"/>
          </w:rPr>
          <w:delText>LES</w:delText>
        </w:r>
        <w:r w:rsidR="004B3A7F" w:rsidRPr="004B3A7F" w:rsidDel="004A6A62">
          <w:rPr>
            <w:rFonts w:ascii="Times New Roman" w:hAnsi="Times New Roman" w:cs="Times New Roman" w:hint="eastAsia"/>
            <w:sz w:val="24"/>
            <w:szCs w:val="24"/>
          </w:rPr>
          <w:delText>个例，利用大涡</w:delText>
        </w:r>
        <w:r w:rsidR="004B3A7F" w:rsidRPr="004B3A7F" w:rsidDel="004A6A62">
          <w:rPr>
            <w:rFonts w:ascii="Times New Roman" w:hAnsi="Times New Roman" w:cs="Times New Roman" w:hint="eastAsia"/>
            <w:sz w:val="24"/>
            <w:szCs w:val="24"/>
          </w:rPr>
          <w:delText>-</w:delText>
        </w:r>
        <w:r w:rsidR="004B3A7F" w:rsidRPr="004B3A7F" w:rsidDel="004A6A62">
          <w:rPr>
            <w:rFonts w:ascii="Times New Roman" w:hAnsi="Times New Roman" w:cs="Times New Roman" w:hint="eastAsia"/>
            <w:sz w:val="24"/>
            <w:szCs w:val="24"/>
          </w:rPr>
          <w:delText>气溶胶耦合模式的结果计算</w:delText>
        </w:r>
        <w:r w:rsidR="004B3A7F" w:rsidRPr="004B3A7F" w:rsidDel="004A6A62">
          <w:rPr>
            <w:rFonts w:ascii="Times New Roman" w:hAnsi="Times New Roman" w:cs="Times New Roman" w:hint="eastAsia"/>
            <w:sz w:val="24"/>
            <w:szCs w:val="24"/>
          </w:rPr>
          <w:delText>FOM</w:delText>
        </w:r>
        <w:r w:rsidR="004B3A7F" w:rsidRPr="004B3A7F" w:rsidDel="004A6A62">
          <w:rPr>
            <w:rFonts w:ascii="Times New Roman" w:hAnsi="Times New Roman" w:cs="Times New Roman" w:hint="eastAsia"/>
            <w:sz w:val="24"/>
            <w:szCs w:val="24"/>
          </w:rPr>
          <w:delText>所需要的变量，利用</w:delText>
        </w:r>
        <w:r w:rsidR="004B3A7F" w:rsidRPr="004B3A7F" w:rsidDel="004A6A62">
          <w:rPr>
            <w:rFonts w:ascii="Times New Roman" w:hAnsi="Times New Roman" w:cs="Times New Roman" w:hint="eastAsia"/>
            <w:sz w:val="24"/>
            <w:szCs w:val="24"/>
          </w:rPr>
          <w:delText>LES</w:delText>
        </w:r>
        <w:r w:rsidR="004B3A7F" w:rsidRPr="004B3A7F" w:rsidDel="004A6A62">
          <w:rPr>
            <w:rFonts w:ascii="Times New Roman" w:hAnsi="Times New Roman" w:cs="Times New Roman" w:hint="eastAsia"/>
            <w:sz w:val="24"/>
            <w:szCs w:val="24"/>
          </w:rPr>
          <w:delText>结果验证基于</w:delText>
        </w:r>
        <w:r w:rsidR="004B3A7F" w:rsidRPr="004B3A7F" w:rsidDel="004A6A62">
          <w:rPr>
            <w:rFonts w:ascii="Times New Roman" w:hAnsi="Times New Roman" w:cs="Times New Roman" w:hint="eastAsia"/>
            <w:sz w:val="24"/>
            <w:szCs w:val="24"/>
          </w:rPr>
          <w:delText>FOM</w:delText>
        </w:r>
        <w:r w:rsidR="004B3A7F" w:rsidRPr="004B3A7F" w:rsidDel="004A6A62">
          <w:rPr>
            <w:rFonts w:ascii="Times New Roman" w:hAnsi="Times New Roman" w:cs="Times New Roman" w:hint="eastAsia"/>
            <w:sz w:val="24"/>
            <w:szCs w:val="24"/>
          </w:rPr>
          <w:delText>推导出的夹卷方程。最后，将改进</w:delText>
        </w:r>
        <w:r w:rsidR="0072465D" w:rsidDel="004A6A62">
          <w:rPr>
            <w:rFonts w:ascii="Times New Roman" w:hAnsi="Times New Roman" w:cs="Times New Roman" w:hint="eastAsia"/>
            <w:sz w:val="24"/>
            <w:szCs w:val="24"/>
          </w:rPr>
          <w:delText>后</w:delText>
        </w:r>
        <w:r w:rsidR="004B3A7F" w:rsidRPr="004B3A7F" w:rsidDel="004A6A62">
          <w:rPr>
            <w:rFonts w:ascii="Times New Roman" w:hAnsi="Times New Roman" w:cs="Times New Roman" w:hint="eastAsia"/>
            <w:sz w:val="24"/>
            <w:szCs w:val="24"/>
          </w:rPr>
          <w:delText>的夹卷参数化方案应用</w:delText>
        </w:r>
        <w:r w:rsidR="0072465D" w:rsidDel="004A6A62">
          <w:rPr>
            <w:rFonts w:ascii="Times New Roman" w:hAnsi="Times New Roman" w:cs="Times New Roman" w:hint="eastAsia"/>
            <w:sz w:val="24"/>
            <w:szCs w:val="24"/>
          </w:rPr>
          <w:delText>于</w:delText>
        </w:r>
        <w:r w:rsidR="004B3A7F" w:rsidRPr="004B3A7F" w:rsidDel="004A6A62">
          <w:rPr>
            <w:rFonts w:ascii="Times New Roman" w:hAnsi="Times New Roman" w:cs="Times New Roman" w:hint="eastAsia"/>
            <w:sz w:val="24"/>
            <w:szCs w:val="24"/>
          </w:rPr>
          <w:delText>边界层</w:delText>
        </w:r>
        <w:r w:rsidR="0072465D" w:rsidDel="004A6A62">
          <w:rPr>
            <w:rFonts w:ascii="Times New Roman" w:hAnsi="Times New Roman" w:cs="Times New Roman" w:hint="eastAsia"/>
            <w:sz w:val="24"/>
            <w:szCs w:val="24"/>
          </w:rPr>
          <w:delText>参数化</w:delText>
        </w:r>
        <w:r w:rsidR="004B3A7F" w:rsidRPr="004B3A7F" w:rsidDel="004A6A62">
          <w:rPr>
            <w:rFonts w:ascii="Times New Roman" w:hAnsi="Times New Roman" w:cs="Times New Roman" w:hint="eastAsia"/>
            <w:sz w:val="24"/>
            <w:szCs w:val="24"/>
          </w:rPr>
          <w:delText>方案（如</w:delText>
        </w:r>
        <w:r w:rsidR="004B3A7F" w:rsidRPr="004B3A7F" w:rsidDel="004A6A62">
          <w:rPr>
            <w:rFonts w:ascii="Times New Roman" w:hAnsi="Times New Roman" w:cs="Times New Roman" w:hint="eastAsia"/>
            <w:sz w:val="24"/>
            <w:szCs w:val="24"/>
          </w:rPr>
          <w:delText>YSU</w:delText>
        </w:r>
        <w:r w:rsidR="0072465D" w:rsidDel="004A6A62">
          <w:rPr>
            <w:rFonts w:ascii="Times New Roman" w:hAnsi="Times New Roman" w:cs="Times New Roman" w:hint="eastAsia"/>
            <w:sz w:val="24"/>
            <w:szCs w:val="24"/>
          </w:rPr>
          <w:delText>）</w:delText>
        </w:r>
        <w:r w:rsidR="004B3A7F" w:rsidRPr="004B3A7F" w:rsidDel="004A6A62">
          <w:rPr>
            <w:rFonts w:ascii="Times New Roman" w:hAnsi="Times New Roman" w:cs="Times New Roman" w:hint="eastAsia"/>
            <w:sz w:val="24"/>
            <w:szCs w:val="24"/>
          </w:rPr>
          <w:delText>，</w:delText>
        </w:r>
        <w:r w:rsidR="0072465D" w:rsidRPr="0072465D" w:rsidDel="004A6A62">
          <w:rPr>
            <w:rFonts w:ascii="Times New Roman" w:hAnsi="Times New Roman" w:cs="Times New Roman" w:hint="eastAsia"/>
            <w:sz w:val="24"/>
            <w:szCs w:val="24"/>
          </w:rPr>
          <w:delText>利用各种观测资料对中尺度数值模式模拟的边界层结构及</w:delText>
        </w:r>
        <w:r w:rsidR="0072465D" w:rsidDel="004A6A62">
          <w:rPr>
            <w:rFonts w:ascii="Times New Roman" w:hAnsi="Times New Roman" w:cs="Times New Roman" w:hint="eastAsia"/>
            <w:sz w:val="24"/>
            <w:szCs w:val="24"/>
          </w:rPr>
          <w:delText>污染</w:delText>
        </w:r>
        <w:r w:rsidR="0072465D" w:rsidRPr="0072465D" w:rsidDel="004A6A62">
          <w:rPr>
            <w:rFonts w:ascii="Times New Roman" w:hAnsi="Times New Roman" w:cs="Times New Roman" w:hint="eastAsia"/>
            <w:sz w:val="24"/>
            <w:szCs w:val="24"/>
          </w:rPr>
          <w:delText>物浓度进行评估。</w:delText>
        </w:r>
      </w:del>
    </w:p>
    <w:p w14:paraId="52AC8A6A" w14:textId="52B2C302" w:rsidR="00531E24" w:rsidRDefault="00044297" w:rsidP="00BD348B">
      <w:pPr>
        <w:spacing w:line="300" w:lineRule="auto"/>
        <w:ind w:firstLine="480"/>
        <w:jc w:val="center"/>
        <w:rPr>
          <w:rFonts w:ascii="Times New Roman" w:hAnsi="Times New Roman" w:cs="Times New Roman"/>
        </w:rPr>
      </w:pPr>
      <w:r>
        <w:rPr>
          <w:rFonts w:ascii="Times New Roman" w:hAnsi="Times New Roman" w:cs="Times New Roman"/>
          <w:noProof/>
        </w:rPr>
        <w:lastRenderedPageBreak/>
        <w:drawing>
          <wp:inline distT="0" distB="0" distL="0" distR="0" wp14:anchorId="2EF00AC1" wp14:editId="75BCE73B">
            <wp:extent cx="4473677" cy="3188845"/>
            <wp:effectExtent l="0" t="0" r="317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技术路线图_中文_new.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4478678" cy="3192410"/>
                    </a:xfrm>
                    <a:prstGeom prst="rect">
                      <a:avLst/>
                    </a:prstGeom>
                  </pic:spPr>
                </pic:pic>
              </a:graphicData>
            </a:graphic>
          </wp:inline>
        </w:drawing>
      </w:r>
    </w:p>
    <w:p w14:paraId="4046EE3B" w14:textId="4D851EFB" w:rsidR="00531E24" w:rsidRDefault="00531E24" w:rsidP="00531E24">
      <w:pPr>
        <w:spacing w:line="300" w:lineRule="auto"/>
        <w:jc w:val="center"/>
        <w:rPr>
          <w:rFonts w:ascii="Times New Roman" w:hAnsi="Times New Roman" w:cs="Times New Roman"/>
        </w:rPr>
      </w:pPr>
      <w:r>
        <w:rPr>
          <w:rFonts w:ascii="Times New Roman" w:hAnsi="Times New Roman" w:cs="Times New Roman" w:hint="eastAsia"/>
        </w:rPr>
        <w:t>图</w:t>
      </w:r>
      <w:r w:rsidR="004B3A7F">
        <w:rPr>
          <w:rFonts w:ascii="Times New Roman" w:hAnsi="Times New Roman" w:cs="Times New Roman" w:hint="eastAsia"/>
        </w:rPr>
        <w:t>2</w:t>
      </w:r>
      <w:r w:rsidR="00A0255C">
        <w:rPr>
          <w:rFonts w:ascii="Times New Roman" w:hAnsi="Times New Roman" w:cs="Times New Roman" w:hint="eastAsia"/>
        </w:rPr>
        <w:t xml:space="preserve">. </w:t>
      </w:r>
      <w:r>
        <w:rPr>
          <w:rFonts w:ascii="Times New Roman" w:hAnsi="Times New Roman" w:cs="Times New Roman" w:hint="eastAsia"/>
        </w:rPr>
        <w:t>本项目技术路线图</w:t>
      </w:r>
    </w:p>
    <w:p w14:paraId="7C2E3295" w14:textId="43777FB3" w:rsidR="00531E24" w:rsidRDefault="004A6A62" w:rsidP="00895C2E">
      <w:pPr>
        <w:spacing w:line="300" w:lineRule="auto"/>
        <w:rPr>
          <w:ins w:id="73" w:author="Jianping Huang" w:date="2019-02-27T09:42:00Z"/>
          <w:rFonts w:ascii="Times New Roman" w:hAnsi="Times New Roman" w:cs="Times New Roman"/>
          <w:sz w:val="24"/>
          <w:szCs w:val="24"/>
        </w:rPr>
      </w:pPr>
      <w:ins w:id="74" w:author="Jianping Huang" w:date="2019-02-27T09:42:00Z">
        <w:r>
          <w:rPr>
            <w:rFonts w:ascii="Times New Roman" w:hAnsi="Times New Roman" w:cs="Times New Roman" w:hint="eastAsia"/>
            <w:sz w:val="24"/>
            <w:szCs w:val="24"/>
          </w:rPr>
          <w:t>污染物资料，为模式的运行提供可靠初始场。其次，</w:t>
        </w:r>
        <w:r w:rsidRPr="00B35CD5">
          <w:rPr>
            <w:rFonts w:ascii="Times New Roman" w:hAnsi="Times New Roman" w:cs="Times New Roman" w:hint="eastAsia"/>
            <w:sz w:val="24"/>
            <w:szCs w:val="24"/>
          </w:rPr>
          <w:t>基于混合层</w:t>
        </w:r>
        <w:r>
          <w:rPr>
            <w:rFonts w:ascii="Times New Roman" w:hAnsi="Times New Roman" w:cs="Times New Roman" w:hint="eastAsia"/>
            <w:sz w:val="24"/>
            <w:szCs w:val="24"/>
          </w:rPr>
          <w:t>（或块）</w:t>
        </w:r>
        <w:r w:rsidRPr="00B35CD5">
          <w:rPr>
            <w:rFonts w:ascii="Times New Roman" w:hAnsi="Times New Roman" w:cs="Times New Roman" w:hint="eastAsia"/>
            <w:sz w:val="24"/>
            <w:szCs w:val="24"/>
          </w:rPr>
          <w:t>模型，从混合层平均位温方程出发，推导考虑气溶胶吸收短波辐射</w:t>
        </w:r>
        <w:r>
          <w:rPr>
            <w:rFonts w:ascii="Times New Roman" w:hAnsi="Times New Roman" w:cs="Times New Roman" w:hint="eastAsia"/>
            <w:sz w:val="24"/>
            <w:szCs w:val="24"/>
          </w:rPr>
          <w:t>效应</w:t>
        </w:r>
        <w:r w:rsidRPr="00B35CD5">
          <w:rPr>
            <w:rFonts w:ascii="Times New Roman" w:hAnsi="Times New Roman" w:cs="Times New Roman" w:hint="eastAsia"/>
            <w:sz w:val="24"/>
            <w:szCs w:val="24"/>
          </w:rPr>
          <w:t>的夹卷速度的一阶混合模式方程。</w:t>
        </w:r>
        <w:r>
          <w:rPr>
            <w:rFonts w:ascii="Times New Roman" w:hAnsi="Times New Roman" w:cs="Times New Roman" w:hint="eastAsia"/>
            <w:sz w:val="24"/>
            <w:szCs w:val="24"/>
          </w:rPr>
          <w:t>接着，实现</w:t>
        </w:r>
        <w:r>
          <w:rPr>
            <w:rFonts w:ascii="Times New Roman" w:hAnsi="Times New Roman" w:cs="Times New Roman" w:hint="eastAsia"/>
            <w:sz w:val="24"/>
            <w:szCs w:val="24"/>
          </w:rPr>
          <w:t>LES</w:t>
        </w:r>
        <w:r>
          <w:rPr>
            <w:rFonts w:ascii="Times New Roman" w:hAnsi="Times New Roman" w:cs="Times New Roman" w:hint="eastAsia"/>
            <w:sz w:val="24"/>
            <w:szCs w:val="24"/>
          </w:rPr>
          <w:t>和辐射传输模型</w:t>
        </w:r>
        <w:r>
          <w:rPr>
            <w:rFonts w:ascii="Times New Roman" w:hAnsi="Times New Roman" w:cs="Times New Roman" w:hint="eastAsia"/>
            <w:sz w:val="24"/>
            <w:szCs w:val="24"/>
          </w:rPr>
          <w:t>SBDART</w:t>
        </w:r>
        <w:r>
          <w:rPr>
            <w:rFonts w:ascii="Times New Roman" w:hAnsi="Times New Roman" w:cs="Times New Roman" w:hint="eastAsia"/>
            <w:sz w:val="24"/>
            <w:szCs w:val="24"/>
          </w:rPr>
          <w:t>之间的双向耦合。然后，</w:t>
        </w:r>
        <w:r w:rsidRPr="004B3A7F">
          <w:rPr>
            <w:rFonts w:ascii="Times New Roman" w:hAnsi="Times New Roman" w:cs="Times New Roman" w:hint="eastAsia"/>
            <w:sz w:val="24"/>
            <w:szCs w:val="24"/>
          </w:rPr>
          <w:t>设计不同污染状况（</w:t>
        </w:r>
        <w:r>
          <w:rPr>
            <w:rFonts w:ascii="Times New Roman" w:hAnsi="Times New Roman" w:cs="Times New Roman" w:hint="eastAsia"/>
            <w:sz w:val="24"/>
            <w:szCs w:val="24"/>
          </w:rPr>
          <w:t>如不同</w:t>
        </w:r>
        <w:r w:rsidRPr="004B3A7F">
          <w:rPr>
            <w:rFonts w:ascii="Times New Roman" w:hAnsi="Times New Roman" w:cs="Times New Roman" w:hint="eastAsia"/>
            <w:sz w:val="24"/>
            <w:szCs w:val="24"/>
          </w:rPr>
          <w:t>AOD</w:t>
        </w:r>
        <w:r w:rsidRPr="004B3A7F">
          <w:rPr>
            <w:rFonts w:ascii="Times New Roman" w:hAnsi="Times New Roman" w:cs="Times New Roman" w:hint="eastAsia"/>
            <w:sz w:val="24"/>
            <w:szCs w:val="24"/>
          </w:rPr>
          <w:t>）、不同大气条件（自由大气位温梯度、地表热通量）下的</w:t>
        </w:r>
        <w:r w:rsidRPr="004B3A7F">
          <w:rPr>
            <w:rFonts w:ascii="Times New Roman" w:hAnsi="Times New Roman" w:cs="Times New Roman" w:hint="eastAsia"/>
            <w:sz w:val="24"/>
            <w:szCs w:val="24"/>
          </w:rPr>
          <w:t>LES</w:t>
        </w:r>
        <w:r w:rsidRPr="004B3A7F">
          <w:rPr>
            <w:rFonts w:ascii="Times New Roman" w:hAnsi="Times New Roman" w:cs="Times New Roman" w:hint="eastAsia"/>
            <w:sz w:val="24"/>
            <w:szCs w:val="24"/>
          </w:rPr>
          <w:t>个例，利用大涡</w:t>
        </w:r>
        <w:r w:rsidRPr="004B3A7F">
          <w:rPr>
            <w:rFonts w:ascii="Times New Roman" w:hAnsi="Times New Roman" w:cs="Times New Roman" w:hint="eastAsia"/>
            <w:sz w:val="24"/>
            <w:szCs w:val="24"/>
          </w:rPr>
          <w:t>-</w:t>
        </w:r>
        <w:r w:rsidRPr="004B3A7F">
          <w:rPr>
            <w:rFonts w:ascii="Times New Roman" w:hAnsi="Times New Roman" w:cs="Times New Roman" w:hint="eastAsia"/>
            <w:sz w:val="24"/>
            <w:szCs w:val="24"/>
          </w:rPr>
          <w:t>气溶胶耦合模式的结果计算</w:t>
        </w:r>
        <w:r w:rsidRPr="004B3A7F">
          <w:rPr>
            <w:rFonts w:ascii="Times New Roman" w:hAnsi="Times New Roman" w:cs="Times New Roman" w:hint="eastAsia"/>
            <w:sz w:val="24"/>
            <w:szCs w:val="24"/>
          </w:rPr>
          <w:t>FOM</w:t>
        </w:r>
        <w:r w:rsidRPr="004B3A7F">
          <w:rPr>
            <w:rFonts w:ascii="Times New Roman" w:hAnsi="Times New Roman" w:cs="Times New Roman" w:hint="eastAsia"/>
            <w:sz w:val="24"/>
            <w:szCs w:val="24"/>
          </w:rPr>
          <w:t>所需要的变量，利用</w:t>
        </w:r>
        <w:r w:rsidRPr="004B3A7F">
          <w:rPr>
            <w:rFonts w:ascii="Times New Roman" w:hAnsi="Times New Roman" w:cs="Times New Roman" w:hint="eastAsia"/>
            <w:sz w:val="24"/>
            <w:szCs w:val="24"/>
          </w:rPr>
          <w:t>LES</w:t>
        </w:r>
        <w:r w:rsidRPr="004B3A7F">
          <w:rPr>
            <w:rFonts w:ascii="Times New Roman" w:hAnsi="Times New Roman" w:cs="Times New Roman" w:hint="eastAsia"/>
            <w:sz w:val="24"/>
            <w:szCs w:val="24"/>
          </w:rPr>
          <w:t>结果验证基于</w:t>
        </w:r>
        <w:r w:rsidRPr="004B3A7F">
          <w:rPr>
            <w:rFonts w:ascii="Times New Roman" w:hAnsi="Times New Roman" w:cs="Times New Roman" w:hint="eastAsia"/>
            <w:sz w:val="24"/>
            <w:szCs w:val="24"/>
          </w:rPr>
          <w:t>FOM</w:t>
        </w:r>
        <w:r w:rsidRPr="004B3A7F">
          <w:rPr>
            <w:rFonts w:ascii="Times New Roman" w:hAnsi="Times New Roman" w:cs="Times New Roman" w:hint="eastAsia"/>
            <w:sz w:val="24"/>
            <w:szCs w:val="24"/>
          </w:rPr>
          <w:t>推导出的夹卷方程。最后，将改进</w:t>
        </w:r>
        <w:r>
          <w:rPr>
            <w:rFonts w:ascii="Times New Roman" w:hAnsi="Times New Roman" w:cs="Times New Roman" w:hint="eastAsia"/>
            <w:sz w:val="24"/>
            <w:szCs w:val="24"/>
          </w:rPr>
          <w:t>后</w:t>
        </w:r>
        <w:r w:rsidRPr="004B3A7F">
          <w:rPr>
            <w:rFonts w:ascii="Times New Roman" w:hAnsi="Times New Roman" w:cs="Times New Roman" w:hint="eastAsia"/>
            <w:sz w:val="24"/>
            <w:szCs w:val="24"/>
          </w:rPr>
          <w:t>的夹卷参数化方案应用</w:t>
        </w:r>
        <w:r>
          <w:rPr>
            <w:rFonts w:ascii="Times New Roman" w:hAnsi="Times New Roman" w:cs="Times New Roman" w:hint="eastAsia"/>
            <w:sz w:val="24"/>
            <w:szCs w:val="24"/>
          </w:rPr>
          <w:t>于</w:t>
        </w:r>
        <w:r w:rsidRPr="004B3A7F">
          <w:rPr>
            <w:rFonts w:ascii="Times New Roman" w:hAnsi="Times New Roman" w:cs="Times New Roman" w:hint="eastAsia"/>
            <w:sz w:val="24"/>
            <w:szCs w:val="24"/>
          </w:rPr>
          <w:t>边界层</w:t>
        </w:r>
        <w:r>
          <w:rPr>
            <w:rFonts w:ascii="Times New Roman" w:hAnsi="Times New Roman" w:cs="Times New Roman" w:hint="eastAsia"/>
            <w:sz w:val="24"/>
            <w:szCs w:val="24"/>
          </w:rPr>
          <w:t>参数化</w:t>
        </w:r>
        <w:r w:rsidRPr="004B3A7F">
          <w:rPr>
            <w:rFonts w:ascii="Times New Roman" w:hAnsi="Times New Roman" w:cs="Times New Roman" w:hint="eastAsia"/>
            <w:sz w:val="24"/>
            <w:szCs w:val="24"/>
          </w:rPr>
          <w:t>方案（如</w:t>
        </w:r>
        <w:r w:rsidRPr="004B3A7F">
          <w:rPr>
            <w:rFonts w:ascii="Times New Roman" w:hAnsi="Times New Roman" w:cs="Times New Roman" w:hint="eastAsia"/>
            <w:sz w:val="24"/>
            <w:szCs w:val="24"/>
          </w:rPr>
          <w:t>YSU</w:t>
        </w:r>
        <w:r>
          <w:rPr>
            <w:rFonts w:ascii="Times New Roman" w:hAnsi="Times New Roman" w:cs="Times New Roman" w:hint="eastAsia"/>
            <w:sz w:val="24"/>
            <w:szCs w:val="24"/>
          </w:rPr>
          <w:t>）</w:t>
        </w:r>
        <w:r w:rsidRPr="004B3A7F">
          <w:rPr>
            <w:rFonts w:ascii="Times New Roman" w:hAnsi="Times New Roman" w:cs="Times New Roman" w:hint="eastAsia"/>
            <w:sz w:val="24"/>
            <w:szCs w:val="24"/>
          </w:rPr>
          <w:t>，</w:t>
        </w:r>
        <w:r w:rsidRPr="0072465D">
          <w:rPr>
            <w:rFonts w:ascii="Times New Roman" w:hAnsi="Times New Roman" w:cs="Times New Roman" w:hint="eastAsia"/>
            <w:sz w:val="24"/>
            <w:szCs w:val="24"/>
          </w:rPr>
          <w:t>利用各种观测资料对中尺度数值模式模拟的边界层结构及</w:t>
        </w:r>
        <w:r>
          <w:rPr>
            <w:rFonts w:ascii="Times New Roman" w:hAnsi="Times New Roman" w:cs="Times New Roman" w:hint="eastAsia"/>
            <w:sz w:val="24"/>
            <w:szCs w:val="24"/>
          </w:rPr>
          <w:t>污染</w:t>
        </w:r>
        <w:r w:rsidRPr="0072465D">
          <w:rPr>
            <w:rFonts w:ascii="Times New Roman" w:hAnsi="Times New Roman" w:cs="Times New Roman" w:hint="eastAsia"/>
            <w:sz w:val="24"/>
            <w:szCs w:val="24"/>
          </w:rPr>
          <w:t>物浓度进行评估。</w:t>
        </w:r>
      </w:ins>
    </w:p>
    <w:p w14:paraId="5A6AD855" w14:textId="77777777" w:rsidR="004A6A62" w:rsidRPr="00221E44" w:rsidRDefault="004A6A62" w:rsidP="00895C2E">
      <w:pPr>
        <w:spacing w:line="300" w:lineRule="auto"/>
        <w:rPr>
          <w:rFonts w:ascii="Times New Roman" w:hAnsi="Times New Roman" w:cs="Times New Roman"/>
          <w:sz w:val="24"/>
          <w:szCs w:val="24"/>
        </w:rPr>
      </w:pPr>
    </w:p>
    <w:p w14:paraId="783CE65F" w14:textId="761525EA" w:rsidR="00E50187" w:rsidRDefault="000020E8" w:rsidP="00E50187">
      <w:pPr>
        <w:pStyle w:val="ListParagraph"/>
        <w:spacing w:line="300" w:lineRule="auto"/>
        <w:ind w:firstLineChars="0" w:firstLine="0"/>
        <w:rPr>
          <w:rFonts w:ascii="Times New Roman" w:hAnsi="Times New Roman" w:cs="Times New Roman"/>
          <w:b/>
          <w:sz w:val="24"/>
          <w:szCs w:val="24"/>
        </w:rPr>
      </w:pPr>
      <w:r w:rsidRPr="00221E44">
        <w:rPr>
          <w:rFonts w:ascii="Times New Roman" w:hAnsi="Times New Roman" w:cs="Times New Roman" w:hint="eastAsia"/>
          <w:b/>
          <w:sz w:val="24"/>
          <w:szCs w:val="24"/>
        </w:rPr>
        <w:t>（</w:t>
      </w:r>
      <w:r w:rsidRPr="00221E44">
        <w:rPr>
          <w:rFonts w:ascii="Times New Roman" w:hAnsi="Times New Roman" w:cs="Times New Roman" w:hint="eastAsia"/>
          <w:b/>
          <w:sz w:val="24"/>
          <w:szCs w:val="24"/>
        </w:rPr>
        <w:t>1</w:t>
      </w:r>
      <w:r w:rsidRPr="00221E44">
        <w:rPr>
          <w:rFonts w:ascii="Times New Roman" w:hAnsi="Times New Roman" w:cs="Times New Roman" w:hint="eastAsia"/>
          <w:b/>
          <w:sz w:val="24"/>
          <w:szCs w:val="24"/>
        </w:rPr>
        <w:t>）</w:t>
      </w:r>
      <w:r w:rsidR="003C0028" w:rsidRPr="00221E44">
        <w:rPr>
          <w:rFonts w:ascii="Times New Roman" w:hAnsi="Times New Roman" w:cs="Times New Roman" w:hint="eastAsia"/>
          <w:b/>
          <w:sz w:val="24"/>
          <w:szCs w:val="24"/>
        </w:rPr>
        <w:t>重</w:t>
      </w:r>
      <w:r w:rsidR="00E50187" w:rsidRPr="00E50187">
        <w:rPr>
          <w:rFonts w:ascii="Times New Roman" w:hAnsi="Times New Roman" w:cs="Times New Roman" w:hint="eastAsia"/>
          <w:b/>
          <w:sz w:val="24"/>
          <w:szCs w:val="24"/>
        </w:rPr>
        <w:t>灰霾污染对流边界层的垂直廓线、</w:t>
      </w:r>
      <w:r w:rsidR="00E50187">
        <w:rPr>
          <w:rFonts w:ascii="Times New Roman" w:hAnsi="Times New Roman" w:cs="Times New Roman" w:hint="eastAsia"/>
          <w:b/>
          <w:sz w:val="24"/>
          <w:szCs w:val="24"/>
        </w:rPr>
        <w:t>气</w:t>
      </w:r>
      <w:r w:rsidR="00E50187" w:rsidRPr="00E50187">
        <w:rPr>
          <w:rFonts w:ascii="Times New Roman" w:hAnsi="Times New Roman" w:cs="Times New Roman" w:hint="eastAsia"/>
          <w:b/>
          <w:sz w:val="24"/>
          <w:szCs w:val="24"/>
        </w:rPr>
        <w:t>溶胶光学特征参数的外场观测</w:t>
      </w:r>
    </w:p>
    <w:p w14:paraId="42562F98" w14:textId="202EB556" w:rsidR="00D44AD0" w:rsidRPr="004F7619" w:rsidRDefault="00D44AD0" w:rsidP="00871004">
      <w:pPr>
        <w:pStyle w:val="ListParagraph"/>
        <w:spacing w:line="300" w:lineRule="auto"/>
        <w:ind w:firstLine="480"/>
        <w:rPr>
          <w:rFonts w:ascii="Times New Roman" w:hAnsi="Times New Roman" w:cs="Times New Roman"/>
          <w:color w:val="FF0000"/>
          <w:sz w:val="24"/>
          <w:szCs w:val="24"/>
        </w:rPr>
      </w:pPr>
      <w:r>
        <w:rPr>
          <w:rFonts w:ascii="Times New Roman" w:hAnsi="Times New Roman" w:cs="Times New Roman" w:hint="eastAsia"/>
          <w:sz w:val="24"/>
          <w:szCs w:val="24"/>
        </w:rPr>
        <w:t>利用</w:t>
      </w:r>
      <w:r w:rsidRPr="00221E44">
        <w:rPr>
          <w:rFonts w:ascii="Times New Roman" w:hAnsi="Times New Roman" w:cs="Times New Roman" w:hint="eastAsia"/>
          <w:sz w:val="24"/>
          <w:szCs w:val="24"/>
        </w:rPr>
        <w:t>探空气球</w:t>
      </w:r>
      <w:r>
        <w:rPr>
          <w:rFonts w:ascii="Times New Roman" w:hAnsi="Times New Roman" w:cs="Times New Roman" w:hint="eastAsia"/>
          <w:sz w:val="24"/>
          <w:szCs w:val="24"/>
        </w:rPr>
        <w:t>和</w:t>
      </w:r>
      <w:r w:rsidRPr="00221E44">
        <w:rPr>
          <w:rFonts w:ascii="Times New Roman" w:hAnsi="Times New Roman" w:cs="Times New Roman" w:hint="eastAsia"/>
          <w:sz w:val="24"/>
          <w:szCs w:val="24"/>
        </w:rPr>
        <w:t>无人机等</w:t>
      </w:r>
      <w:r>
        <w:rPr>
          <w:rFonts w:ascii="Times New Roman" w:hAnsi="Times New Roman" w:cs="Times New Roman" w:hint="eastAsia"/>
          <w:sz w:val="24"/>
          <w:szCs w:val="24"/>
        </w:rPr>
        <w:t>搭载传感器</w:t>
      </w:r>
      <w:r w:rsidR="004F7619">
        <w:rPr>
          <w:rFonts w:ascii="Times New Roman" w:hAnsi="Times New Roman" w:cs="Times New Roman" w:hint="eastAsia"/>
          <w:sz w:val="24"/>
          <w:szCs w:val="24"/>
        </w:rPr>
        <w:t>在南京地区</w:t>
      </w:r>
      <w:r>
        <w:rPr>
          <w:rFonts w:ascii="Times New Roman" w:hAnsi="Times New Roman" w:cs="Times New Roman" w:hint="eastAsia"/>
          <w:sz w:val="24"/>
          <w:szCs w:val="24"/>
        </w:rPr>
        <w:t>对</w:t>
      </w:r>
      <w:r w:rsidRPr="00221E44">
        <w:rPr>
          <w:rFonts w:ascii="Times New Roman" w:hAnsi="Times New Roman" w:cs="Times New Roman" w:hint="eastAsia"/>
          <w:sz w:val="24"/>
          <w:szCs w:val="24"/>
        </w:rPr>
        <w:t>重</w:t>
      </w:r>
      <w:r>
        <w:rPr>
          <w:rFonts w:ascii="Times New Roman" w:hAnsi="Times New Roman" w:cs="Times New Roman" w:hint="eastAsia"/>
          <w:sz w:val="24"/>
          <w:szCs w:val="24"/>
        </w:rPr>
        <w:t>雾霾污染事件不同发展过程的</w:t>
      </w:r>
      <w:r w:rsidRPr="00221E44">
        <w:rPr>
          <w:rFonts w:ascii="Times New Roman" w:hAnsi="Times New Roman" w:cs="Times New Roman" w:hint="eastAsia"/>
          <w:sz w:val="24"/>
          <w:szCs w:val="24"/>
        </w:rPr>
        <w:t>边界层</w:t>
      </w:r>
      <w:r>
        <w:rPr>
          <w:rFonts w:ascii="Times New Roman" w:hAnsi="Times New Roman" w:cs="Times New Roman" w:hint="eastAsia"/>
          <w:sz w:val="24"/>
          <w:szCs w:val="24"/>
        </w:rPr>
        <w:t>混合层、夹卷层及自由大气底层的温湿风和大气污染物浓度的垂直分布进行观测，获取</w:t>
      </w:r>
      <w:r>
        <w:rPr>
          <w:rFonts w:ascii="Times New Roman" w:hAnsi="Times New Roman" w:cs="Times New Roman" w:hint="eastAsia"/>
          <w:sz w:val="24"/>
          <w:szCs w:val="24"/>
        </w:rPr>
        <w:t>LES</w:t>
      </w:r>
      <w:r>
        <w:rPr>
          <w:rFonts w:ascii="Times New Roman" w:hAnsi="Times New Roman" w:cs="Times New Roman" w:hint="eastAsia"/>
          <w:sz w:val="24"/>
          <w:szCs w:val="24"/>
        </w:rPr>
        <w:t>所需要的初值廓线及模式验证所需要的观测数据</w:t>
      </w:r>
      <w:r w:rsidRPr="00962E86">
        <w:rPr>
          <w:rFonts w:ascii="Times New Roman" w:hAnsi="Times New Roman" w:cs="Times New Roman" w:hint="eastAsia"/>
          <w:sz w:val="24"/>
          <w:szCs w:val="24"/>
        </w:rPr>
        <w:t>。</w:t>
      </w:r>
      <w:r w:rsidR="004F7619" w:rsidRPr="00962E86">
        <w:rPr>
          <w:rFonts w:ascii="Times New Roman" w:hAnsi="Times New Roman" w:cs="Times New Roman" w:hint="eastAsia"/>
          <w:sz w:val="24"/>
          <w:szCs w:val="24"/>
        </w:rPr>
        <w:t>前期，申请人</w:t>
      </w:r>
      <w:r w:rsidR="00A51C5F" w:rsidRPr="00962E86">
        <w:rPr>
          <w:rFonts w:ascii="Times New Roman" w:hAnsi="Times New Roman" w:cs="Times New Roman" w:hint="eastAsia"/>
          <w:sz w:val="24"/>
          <w:szCs w:val="24"/>
        </w:rPr>
        <w:t>在南京地区</w:t>
      </w:r>
      <w:r w:rsidR="004F7619" w:rsidRPr="00962E86">
        <w:rPr>
          <w:rFonts w:ascii="Times New Roman" w:hAnsi="Times New Roman" w:cs="Times New Roman" w:hint="eastAsia"/>
          <w:sz w:val="24"/>
          <w:szCs w:val="24"/>
        </w:rPr>
        <w:t>已经做了试探性试验，获得了一些宝贵的数据（见图</w:t>
      </w:r>
      <w:r w:rsidR="004F7619" w:rsidRPr="00962E86">
        <w:rPr>
          <w:rFonts w:ascii="Times New Roman" w:hAnsi="Times New Roman" w:cs="Times New Roman" w:hint="eastAsia"/>
          <w:sz w:val="24"/>
          <w:szCs w:val="24"/>
        </w:rPr>
        <w:t>1</w:t>
      </w:r>
      <w:r w:rsidR="004F7619" w:rsidRPr="00962E86">
        <w:rPr>
          <w:rFonts w:ascii="Times New Roman" w:hAnsi="Times New Roman" w:cs="Times New Roman" w:hint="eastAsia"/>
          <w:sz w:val="24"/>
          <w:szCs w:val="24"/>
        </w:rPr>
        <w:t>）</w:t>
      </w:r>
      <w:r w:rsidR="00962E86" w:rsidRPr="00962E86">
        <w:rPr>
          <w:rFonts w:ascii="Times New Roman" w:hAnsi="Times New Roman" w:cs="Times New Roman" w:hint="eastAsia"/>
          <w:sz w:val="24"/>
          <w:szCs w:val="24"/>
        </w:rPr>
        <w:t>，为我们下一次观测积累了经验。</w:t>
      </w:r>
    </w:p>
    <w:p w14:paraId="7F6CB8DA" w14:textId="77777777" w:rsidR="00D44AD0" w:rsidRPr="00221E44" w:rsidRDefault="00D44AD0" w:rsidP="00D44AD0">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利用太阳光度计及相关仪器进行观测，反演计算获取气溶胶辐射传输模型所需要的气溶胶光学参数如气溶胶光学厚度，单次散射反射比等</w:t>
      </w:r>
      <w:r w:rsidRPr="00221E44">
        <w:rPr>
          <w:rFonts w:ascii="Times New Roman" w:hAnsi="Times New Roman" w:cs="Times New Roman" w:hint="eastAsia"/>
          <w:sz w:val="24"/>
          <w:szCs w:val="24"/>
        </w:rPr>
        <w:t>。</w:t>
      </w:r>
    </w:p>
    <w:p w14:paraId="08FC6CD9" w14:textId="16B96692" w:rsidR="00D44AD0" w:rsidRPr="00221E44" w:rsidRDefault="00D44AD0" w:rsidP="00D44AD0">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获取</w:t>
      </w:r>
      <w:r w:rsidRPr="00221E44">
        <w:rPr>
          <w:rFonts w:ascii="Times New Roman" w:hAnsi="Times New Roman" w:cs="Times New Roman" w:hint="eastAsia"/>
          <w:sz w:val="24"/>
          <w:szCs w:val="24"/>
        </w:rPr>
        <w:t>污染</w:t>
      </w:r>
      <w:r>
        <w:rPr>
          <w:rFonts w:ascii="Times New Roman" w:hAnsi="Times New Roman" w:cs="Times New Roman" w:hint="eastAsia"/>
          <w:sz w:val="24"/>
          <w:szCs w:val="24"/>
        </w:rPr>
        <w:t>过程中地面各</w:t>
      </w:r>
      <w:r w:rsidRPr="00776F9F">
        <w:rPr>
          <w:rFonts w:ascii="Times New Roman" w:hAnsi="Times New Roman" w:cs="Times New Roman" w:hint="eastAsia"/>
          <w:sz w:val="24"/>
          <w:szCs w:val="24"/>
        </w:rPr>
        <w:t>辐射</w:t>
      </w:r>
      <w:r>
        <w:rPr>
          <w:rFonts w:ascii="Times New Roman" w:hAnsi="Times New Roman" w:cs="Times New Roman" w:hint="eastAsia"/>
          <w:sz w:val="24"/>
          <w:szCs w:val="24"/>
        </w:rPr>
        <w:t>通量</w:t>
      </w:r>
      <w:r w:rsidRPr="00776F9F">
        <w:rPr>
          <w:rFonts w:ascii="Times New Roman" w:hAnsi="Times New Roman" w:cs="Times New Roman" w:hint="eastAsia"/>
          <w:sz w:val="24"/>
          <w:szCs w:val="24"/>
        </w:rPr>
        <w:t>常规气象观测</w:t>
      </w:r>
      <w:r>
        <w:rPr>
          <w:rFonts w:ascii="Times New Roman" w:hAnsi="Times New Roman" w:cs="Times New Roman" w:hint="eastAsia"/>
          <w:sz w:val="24"/>
          <w:szCs w:val="24"/>
        </w:rPr>
        <w:t>（如辐射、风速、温度、湿度等）、空气污染观测（如</w:t>
      </w:r>
      <w:r>
        <w:rPr>
          <w:rFonts w:ascii="Times New Roman" w:hAnsi="Times New Roman" w:cs="Times New Roman" w:hint="eastAsia"/>
          <w:sz w:val="24"/>
          <w:szCs w:val="24"/>
        </w:rPr>
        <w:t>PM</w:t>
      </w:r>
      <w:r w:rsidRPr="009D56F8">
        <w:rPr>
          <w:rFonts w:ascii="Times New Roman" w:hAnsi="Times New Roman" w:cs="Times New Roman" w:hint="eastAsia"/>
          <w:sz w:val="24"/>
          <w:szCs w:val="24"/>
          <w:vertAlign w:val="subscript"/>
        </w:rPr>
        <w:t>2.5</w:t>
      </w:r>
      <w:r>
        <w:rPr>
          <w:rFonts w:ascii="Times New Roman" w:hAnsi="Times New Roman" w:cs="Times New Roman" w:hint="eastAsia"/>
          <w:sz w:val="24"/>
          <w:szCs w:val="24"/>
        </w:rPr>
        <w:t>、</w:t>
      </w:r>
      <w:r>
        <w:rPr>
          <w:rFonts w:ascii="Times New Roman" w:hAnsi="Times New Roman" w:cs="Times New Roman" w:hint="eastAsia"/>
          <w:sz w:val="24"/>
          <w:szCs w:val="24"/>
        </w:rPr>
        <w:t>O</w:t>
      </w:r>
      <w:r w:rsidRPr="009D56F8">
        <w:rPr>
          <w:rFonts w:ascii="Times New Roman" w:hAnsi="Times New Roman" w:cs="Times New Roman" w:hint="eastAsia"/>
          <w:sz w:val="24"/>
          <w:szCs w:val="24"/>
          <w:vertAlign w:val="subscript"/>
        </w:rPr>
        <w:t>3</w:t>
      </w:r>
      <w:r>
        <w:rPr>
          <w:rFonts w:ascii="Times New Roman" w:hAnsi="Times New Roman" w:cs="Times New Roman" w:hint="eastAsia"/>
          <w:sz w:val="24"/>
          <w:szCs w:val="24"/>
        </w:rPr>
        <w:t>等）</w:t>
      </w:r>
      <w:r w:rsidRPr="00DF5E00">
        <w:rPr>
          <w:rFonts w:hint="eastAsia"/>
          <w:sz w:val="24"/>
          <w:szCs w:val="24"/>
        </w:rPr>
        <w:t>及</w:t>
      </w:r>
      <w:r>
        <w:rPr>
          <w:rFonts w:hint="eastAsia"/>
          <w:sz w:val="24"/>
          <w:szCs w:val="24"/>
        </w:rPr>
        <w:t>相关</w:t>
      </w:r>
      <w:r w:rsidRPr="00DF5E00">
        <w:rPr>
          <w:rFonts w:hint="eastAsia"/>
          <w:sz w:val="24"/>
          <w:szCs w:val="24"/>
        </w:rPr>
        <w:t>遥感数据</w:t>
      </w:r>
      <w:ins w:id="75" w:author="Jianping Huang" w:date="2019-02-26T20:02:00Z">
        <w:r w:rsidR="00CC046D">
          <w:rPr>
            <w:rFonts w:ascii="Times New Roman" w:hAnsi="Times New Roman" w:cs="Times New Roman" w:hint="eastAsia"/>
            <w:sz w:val="24"/>
            <w:szCs w:val="24"/>
          </w:rPr>
          <w:t>y</w:t>
        </w:r>
      </w:ins>
      <w:del w:id="76" w:author="Jianping Huang" w:date="2019-02-26T20:02:00Z">
        <w:r w:rsidRPr="00DF5E00" w:rsidDel="00CC046D">
          <w:rPr>
            <w:rFonts w:ascii="Times New Roman" w:hAnsi="Times New Roman" w:cs="Times New Roman" w:hint="eastAsia"/>
            <w:sz w:val="24"/>
            <w:szCs w:val="24"/>
          </w:rPr>
          <w:delText>。</w:delText>
        </w:r>
      </w:del>
    </w:p>
    <w:p w14:paraId="4D2B0426" w14:textId="77777777" w:rsidR="001E0157" w:rsidRPr="001E0157" w:rsidRDefault="001E0157" w:rsidP="00FD6814">
      <w:pPr>
        <w:spacing w:line="300" w:lineRule="auto"/>
        <w:ind w:left="720"/>
        <w:rPr>
          <w:rFonts w:ascii="Times New Roman" w:hAnsi="Times New Roman" w:cs="Times New Roman"/>
          <w:sz w:val="24"/>
          <w:szCs w:val="24"/>
        </w:rPr>
      </w:pPr>
    </w:p>
    <w:p w14:paraId="2D973486" w14:textId="6FB9C0DE" w:rsidR="001E0157" w:rsidRPr="00F56001" w:rsidRDefault="001E0157" w:rsidP="001E0157">
      <w:pPr>
        <w:spacing w:line="300" w:lineRule="auto"/>
        <w:rPr>
          <w:rFonts w:ascii="Times New Roman" w:hAnsi="Times New Roman" w:cs="Times New Roman"/>
          <w:color w:val="FF0000"/>
          <w:sz w:val="24"/>
          <w:szCs w:val="24"/>
        </w:rPr>
      </w:pPr>
      <w:r w:rsidRPr="007F7E5E">
        <w:rPr>
          <w:rFonts w:ascii="Times New Roman" w:hAnsi="Times New Roman" w:cs="Times New Roman" w:hint="eastAsia"/>
          <w:b/>
          <w:sz w:val="24"/>
          <w:szCs w:val="24"/>
        </w:rPr>
        <w:t>（</w:t>
      </w:r>
      <w:r w:rsidRPr="00F56001">
        <w:rPr>
          <w:rFonts w:ascii="Times New Roman" w:hAnsi="Times New Roman" w:cs="Times New Roman" w:hint="eastAsia"/>
          <w:b/>
          <w:color w:val="FF0000"/>
          <w:sz w:val="24"/>
          <w:szCs w:val="24"/>
        </w:rPr>
        <w:t>2</w:t>
      </w:r>
      <w:r w:rsidRPr="00F56001">
        <w:rPr>
          <w:rFonts w:ascii="Times New Roman" w:hAnsi="Times New Roman" w:cs="Times New Roman" w:hint="eastAsia"/>
          <w:b/>
          <w:color w:val="FF0000"/>
          <w:sz w:val="24"/>
          <w:szCs w:val="24"/>
        </w:rPr>
        <w:t>）</w:t>
      </w:r>
      <w:ins w:id="77" w:author="Jianping Huang" w:date="2019-02-26T15:34:00Z">
        <w:r w:rsidR="00F772C5">
          <w:rPr>
            <w:rFonts w:ascii="Times New Roman" w:hAnsi="Times New Roman" w:cs="Times New Roman" w:hint="eastAsia"/>
            <w:b/>
            <w:color w:val="FF0000"/>
            <w:sz w:val="24"/>
            <w:szCs w:val="24"/>
          </w:rPr>
          <w:t>建立</w:t>
        </w:r>
      </w:ins>
      <w:del w:id="78" w:author="Jianping Huang" w:date="2019-02-26T15:34:00Z">
        <w:r w:rsidRPr="00F56001" w:rsidDel="00F772C5">
          <w:rPr>
            <w:rFonts w:ascii="Times New Roman" w:hAnsi="Times New Roman" w:cs="Times New Roman" w:hint="eastAsia"/>
            <w:b/>
            <w:color w:val="FF0000"/>
            <w:sz w:val="24"/>
            <w:szCs w:val="24"/>
          </w:rPr>
          <w:delText>辐射传输模式</w:delText>
        </w:r>
      </w:del>
      <w:r w:rsidRPr="00F56001">
        <w:rPr>
          <w:rFonts w:ascii="Times New Roman" w:hAnsi="Times New Roman" w:cs="Times New Roman" w:hint="eastAsia"/>
          <w:b/>
          <w:color w:val="FF0000"/>
          <w:sz w:val="24"/>
          <w:szCs w:val="24"/>
        </w:rPr>
        <w:t>与大涡模式</w:t>
      </w:r>
      <w:ins w:id="79" w:author="Jianping Huang" w:date="2019-02-26T15:35:00Z">
        <w:r w:rsidR="00F772C5">
          <w:rPr>
            <w:rFonts w:ascii="Times New Roman" w:hAnsi="Times New Roman" w:cs="Times New Roman" w:hint="eastAsia"/>
            <w:b/>
            <w:color w:val="FF0000"/>
            <w:sz w:val="24"/>
            <w:szCs w:val="24"/>
          </w:rPr>
          <w:t>（</w:t>
        </w:r>
        <w:r w:rsidR="00F772C5">
          <w:rPr>
            <w:rFonts w:ascii="Times New Roman" w:hAnsi="Times New Roman" w:cs="Times New Roman" w:hint="eastAsia"/>
            <w:b/>
            <w:color w:val="FF0000"/>
            <w:sz w:val="24"/>
            <w:szCs w:val="24"/>
          </w:rPr>
          <w:t>LES</w:t>
        </w:r>
        <w:r w:rsidR="00F772C5">
          <w:rPr>
            <w:rFonts w:ascii="Times New Roman" w:hAnsi="Times New Roman" w:cs="Times New Roman" w:hint="eastAsia"/>
            <w:b/>
            <w:color w:val="FF0000"/>
            <w:sz w:val="24"/>
            <w:szCs w:val="24"/>
          </w:rPr>
          <w:t>）和辐射传输模型（</w:t>
        </w:r>
        <w:r w:rsidR="00F772C5">
          <w:rPr>
            <w:rFonts w:ascii="Times New Roman" w:hAnsi="Times New Roman" w:cs="Times New Roman" w:hint="eastAsia"/>
            <w:b/>
            <w:color w:val="FF0000"/>
            <w:sz w:val="24"/>
            <w:szCs w:val="24"/>
          </w:rPr>
          <w:t>SBDART</w:t>
        </w:r>
        <w:r w:rsidR="00F772C5">
          <w:rPr>
            <w:rFonts w:ascii="Times New Roman" w:hAnsi="Times New Roman" w:cs="Times New Roman" w:hint="eastAsia"/>
            <w:b/>
            <w:color w:val="FF0000"/>
            <w:sz w:val="24"/>
            <w:szCs w:val="24"/>
          </w:rPr>
          <w:t>）的双向耦合模型</w:t>
        </w:r>
      </w:ins>
      <w:del w:id="80" w:author="Jianping Huang" w:date="2019-02-26T15:35:00Z">
        <w:r w:rsidRPr="00F56001" w:rsidDel="00F772C5">
          <w:rPr>
            <w:rFonts w:ascii="Times New Roman" w:hAnsi="Times New Roman" w:cs="Times New Roman" w:hint="eastAsia"/>
            <w:b/>
            <w:color w:val="FF0000"/>
            <w:sz w:val="24"/>
            <w:szCs w:val="24"/>
          </w:rPr>
          <w:delText>的进一步优化</w:delText>
        </w:r>
      </w:del>
    </w:p>
    <w:p w14:paraId="5091EED9" w14:textId="2F8C300F" w:rsidR="00CC046D" w:rsidRDefault="00CC046D" w:rsidP="004D06E5">
      <w:pPr>
        <w:spacing w:line="300" w:lineRule="auto"/>
        <w:ind w:firstLineChars="200" w:firstLine="480"/>
        <w:rPr>
          <w:ins w:id="81" w:author="Jianping Huang" w:date="2019-02-26T20:07:00Z"/>
          <w:rFonts w:ascii="Times New Roman" w:hAnsi="Times New Roman" w:cs="Times New Roman"/>
          <w:color w:val="FF0000"/>
          <w:sz w:val="24"/>
          <w:szCs w:val="24"/>
        </w:rPr>
      </w:pPr>
      <w:ins w:id="82" w:author="Jianping Huang" w:date="2019-02-26T19:59:00Z">
        <w:r>
          <w:rPr>
            <w:rFonts w:ascii="Times New Roman" w:hAnsi="Times New Roman" w:cs="Times New Roman" w:hint="eastAsia"/>
            <w:color w:val="FF0000"/>
            <w:sz w:val="24"/>
            <w:szCs w:val="24"/>
          </w:rPr>
          <w:t>申请者在</w:t>
        </w:r>
      </w:ins>
      <w:del w:id="83" w:author="Jianping Huang" w:date="2019-02-26T19:59:00Z">
        <w:r w:rsidR="00DE77CE" w:rsidRPr="00DE77CE" w:rsidDel="00CC046D">
          <w:rPr>
            <w:rFonts w:ascii="Times New Roman" w:hAnsi="Times New Roman" w:cs="Times New Roman" w:hint="eastAsia"/>
            <w:color w:val="FF0000"/>
            <w:sz w:val="24"/>
            <w:szCs w:val="24"/>
          </w:rPr>
          <w:delText>本项目将</w:delText>
        </w:r>
      </w:del>
      <w:del w:id="84" w:author="Jianping Huang" w:date="2019-02-26T15:41:00Z">
        <w:r w:rsidR="00DE77CE" w:rsidRPr="00DE77CE" w:rsidDel="00687BF5">
          <w:rPr>
            <w:rFonts w:ascii="Times New Roman" w:hAnsi="Times New Roman" w:cs="Times New Roman" w:hint="eastAsia"/>
            <w:color w:val="FF0000"/>
            <w:sz w:val="24"/>
            <w:szCs w:val="24"/>
          </w:rPr>
          <w:delText>依托</w:delText>
        </w:r>
      </w:del>
      <w:del w:id="85" w:author="Jianping Huang" w:date="2019-02-26T15:38:00Z">
        <w:r w:rsidR="00587D3B" w:rsidDel="00687BF5">
          <w:rPr>
            <w:rFonts w:ascii="Times New Roman" w:hAnsi="Times New Roman" w:cs="Times New Roman" w:hint="eastAsia"/>
            <w:color w:val="FF0000"/>
            <w:sz w:val="24"/>
            <w:szCs w:val="24"/>
          </w:rPr>
          <w:delText>由</w:delText>
        </w:r>
      </w:del>
      <w:del w:id="86" w:author="Jianping Huang" w:date="2019-02-26T19:58:00Z">
        <w:r w:rsidR="00587D3B" w:rsidDel="00CC046D">
          <w:rPr>
            <w:rFonts w:ascii="Times New Roman" w:hAnsi="Times New Roman" w:cs="Times New Roman" w:hint="eastAsia"/>
            <w:color w:val="FF0000"/>
            <w:sz w:val="24"/>
            <w:szCs w:val="24"/>
          </w:rPr>
          <w:delText>上一个</w:delText>
        </w:r>
      </w:del>
      <w:r w:rsidR="00587D3B">
        <w:rPr>
          <w:rFonts w:ascii="Times New Roman" w:hAnsi="Times New Roman" w:cs="Times New Roman" w:hint="eastAsia"/>
          <w:color w:val="FF0000"/>
          <w:sz w:val="24"/>
          <w:szCs w:val="24"/>
        </w:rPr>
        <w:t>国家自然科学基金（</w:t>
      </w:r>
      <w:r w:rsidR="00587D3B">
        <w:rPr>
          <w:rFonts w:ascii="Times New Roman" w:hAnsi="Times New Roman" w:cs="Times New Roman" w:hint="eastAsia"/>
          <w:color w:val="FF0000"/>
          <w:sz w:val="24"/>
          <w:szCs w:val="24"/>
        </w:rPr>
        <w:t>2019</w:t>
      </w:r>
      <w:r w:rsidR="00587D3B">
        <w:rPr>
          <w:rFonts w:ascii="Times New Roman" w:hAnsi="Times New Roman" w:cs="Times New Roman" w:hint="eastAsia"/>
          <w:color w:val="FF0000"/>
          <w:sz w:val="24"/>
          <w:szCs w:val="24"/>
        </w:rPr>
        <w:t>年底结题）资助</w:t>
      </w:r>
      <w:ins w:id="87" w:author="Jianping Huang" w:date="2019-02-26T19:59:00Z">
        <w:r>
          <w:rPr>
            <w:rFonts w:ascii="Times New Roman" w:hAnsi="Times New Roman" w:cs="Times New Roman" w:hint="eastAsia"/>
            <w:color w:val="FF0000"/>
            <w:sz w:val="24"/>
            <w:szCs w:val="24"/>
          </w:rPr>
          <w:t>下，</w:t>
        </w:r>
      </w:ins>
      <w:ins w:id="88" w:author="Jianping Huang" w:date="2019-02-26T21:09:00Z">
        <w:r w:rsidR="005F63CE">
          <w:rPr>
            <w:rFonts w:ascii="Times New Roman" w:hAnsi="Times New Roman" w:cs="Times New Roman" w:hint="eastAsia"/>
            <w:color w:val="FF0000"/>
            <w:sz w:val="24"/>
            <w:szCs w:val="24"/>
          </w:rPr>
          <w:t>已</w:t>
        </w:r>
      </w:ins>
      <w:ins w:id="89" w:author="Jianping Huang" w:date="2019-02-26T20:01:00Z">
        <w:r>
          <w:rPr>
            <w:rFonts w:ascii="Times New Roman" w:hAnsi="Times New Roman" w:cs="Times New Roman" w:hint="eastAsia"/>
            <w:color w:val="FF0000"/>
            <w:sz w:val="24"/>
            <w:szCs w:val="24"/>
          </w:rPr>
          <w:t>在</w:t>
        </w:r>
      </w:ins>
      <w:ins w:id="90" w:author="Jianping Huang" w:date="2019-02-26T20:00:00Z">
        <w:r>
          <w:rPr>
            <w:rFonts w:ascii="Times New Roman" w:hAnsi="Times New Roman" w:cs="Times New Roman" w:hint="eastAsia"/>
            <w:color w:val="FF0000"/>
            <w:sz w:val="24"/>
            <w:szCs w:val="24"/>
          </w:rPr>
          <w:t>位温方程</w:t>
        </w:r>
      </w:ins>
      <w:ins w:id="91" w:author="Jianping Huang" w:date="2019-02-26T21:09:00Z">
        <w:r w:rsidR="005F63CE">
          <w:rPr>
            <w:rFonts w:ascii="Times New Roman" w:hAnsi="Times New Roman" w:cs="Times New Roman" w:hint="eastAsia"/>
            <w:color w:val="FF0000"/>
            <w:sz w:val="24"/>
            <w:szCs w:val="24"/>
          </w:rPr>
          <w:t>中成功</w:t>
        </w:r>
      </w:ins>
      <w:ins w:id="92" w:author="Jianping Huang" w:date="2019-02-26T20:02:00Z">
        <w:r>
          <w:rPr>
            <w:rFonts w:ascii="Times New Roman" w:hAnsi="Times New Roman" w:cs="Times New Roman" w:hint="eastAsia"/>
            <w:color w:val="FF0000"/>
            <w:sz w:val="24"/>
            <w:szCs w:val="24"/>
          </w:rPr>
          <w:t>添加了短波辐射加热</w:t>
        </w:r>
      </w:ins>
      <w:ins w:id="93" w:author="Jianping Huang" w:date="2019-02-26T21:39:00Z">
        <w:r w:rsidR="001C7A8E">
          <w:rPr>
            <w:rFonts w:ascii="Times New Roman" w:hAnsi="Times New Roman" w:cs="Times New Roman" w:hint="eastAsia"/>
            <w:color w:val="FF0000"/>
            <w:sz w:val="24"/>
            <w:szCs w:val="24"/>
          </w:rPr>
          <w:t>项</w:t>
        </w:r>
      </w:ins>
      <w:ins w:id="94" w:author="Jianping Huang" w:date="2019-02-26T20:02:00Z">
        <w:r>
          <w:rPr>
            <w:rFonts w:ascii="Times New Roman" w:hAnsi="Times New Roman" w:cs="Times New Roman" w:hint="eastAsia"/>
            <w:color w:val="FF0000"/>
            <w:sz w:val="24"/>
            <w:szCs w:val="24"/>
          </w:rPr>
          <w:t>，</w:t>
        </w:r>
      </w:ins>
      <w:ins w:id="95" w:author="Jianping Huang" w:date="2019-02-26T20:05:00Z">
        <w:r>
          <w:rPr>
            <w:rFonts w:ascii="Times New Roman" w:hAnsi="Times New Roman" w:cs="Times New Roman" w:hint="eastAsia"/>
            <w:color w:val="FF0000"/>
            <w:sz w:val="24"/>
            <w:szCs w:val="24"/>
          </w:rPr>
          <w:t>实现了与</w:t>
        </w:r>
      </w:ins>
      <w:ins w:id="96" w:author="Jianping Huang" w:date="2019-02-26T20:03:00Z">
        <w:r>
          <w:rPr>
            <w:rFonts w:ascii="Times New Roman" w:hAnsi="Times New Roman" w:cs="Times New Roman" w:hint="eastAsia"/>
            <w:color w:val="FF0000"/>
            <w:sz w:val="24"/>
            <w:szCs w:val="24"/>
          </w:rPr>
          <w:t>SBDART</w:t>
        </w:r>
        <w:r>
          <w:rPr>
            <w:rFonts w:ascii="Times New Roman" w:hAnsi="Times New Roman" w:cs="Times New Roman" w:hint="eastAsia"/>
            <w:color w:val="FF0000"/>
            <w:sz w:val="24"/>
            <w:szCs w:val="24"/>
          </w:rPr>
          <w:t>辐射传输模型</w:t>
        </w:r>
      </w:ins>
      <w:ins w:id="97" w:author="Jianping Huang" w:date="2019-02-26T20:06:00Z">
        <w:r>
          <w:rPr>
            <w:rFonts w:ascii="Times New Roman" w:hAnsi="Times New Roman" w:cs="Times New Roman" w:hint="eastAsia"/>
            <w:color w:val="FF0000"/>
            <w:sz w:val="24"/>
            <w:szCs w:val="24"/>
          </w:rPr>
          <w:t>的</w:t>
        </w:r>
      </w:ins>
      <w:ins w:id="98" w:author="Jianping Huang" w:date="2019-02-26T20:03:00Z">
        <w:r>
          <w:rPr>
            <w:rFonts w:ascii="Times New Roman" w:hAnsi="Times New Roman" w:cs="Times New Roman" w:hint="eastAsia"/>
            <w:color w:val="FF0000"/>
            <w:sz w:val="24"/>
            <w:szCs w:val="24"/>
          </w:rPr>
          <w:t>单向耦合，即</w:t>
        </w:r>
        <w:r>
          <w:rPr>
            <w:rFonts w:ascii="Times New Roman" w:hAnsi="Times New Roman" w:cs="Times New Roman" w:hint="eastAsia"/>
            <w:color w:val="FF0000"/>
            <w:sz w:val="24"/>
            <w:szCs w:val="24"/>
          </w:rPr>
          <w:t>SBDART</w:t>
        </w:r>
        <w:r>
          <w:rPr>
            <w:rFonts w:ascii="Times New Roman" w:hAnsi="Times New Roman" w:cs="Times New Roman" w:hint="eastAsia"/>
            <w:color w:val="FF0000"/>
            <w:sz w:val="24"/>
            <w:szCs w:val="24"/>
          </w:rPr>
          <w:lastRenderedPageBreak/>
          <w:t>模型</w:t>
        </w:r>
      </w:ins>
      <w:ins w:id="99" w:author="Jianping Huang" w:date="2019-02-26T20:04:00Z">
        <w:r>
          <w:rPr>
            <w:rFonts w:ascii="Times New Roman" w:hAnsi="Times New Roman" w:cs="Times New Roman" w:hint="eastAsia"/>
            <w:color w:val="FF0000"/>
            <w:sz w:val="24"/>
            <w:szCs w:val="24"/>
          </w:rPr>
          <w:t>计算辐射</w:t>
        </w:r>
      </w:ins>
      <w:ins w:id="100" w:author="Jianping Huang" w:date="2019-02-26T20:05:00Z">
        <w:r>
          <w:rPr>
            <w:rFonts w:ascii="Times New Roman" w:hAnsi="Times New Roman" w:cs="Times New Roman" w:hint="eastAsia"/>
            <w:color w:val="FF0000"/>
            <w:sz w:val="24"/>
            <w:szCs w:val="24"/>
          </w:rPr>
          <w:t>加热率</w:t>
        </w:r>
      </w:ins>
      <w:ins w:id="101" w:author="Jianping Huang" w:date="2019-02-26T20:36:00Z">
        <w:r w:rsidR="004D06E5">
          <w:rPr>
            <w:rFonts w:ascii="Times New Roman" w:hAnsi="Times New Roman" w:cs="Times New Roman" w:hint="eastAsia"/>
            <w:color w:val="FF0000"/>
            <w:sz w:val="24"/>
            <w:szCs w:val="24"/>
          </w:rPr>
          <w:t>廓线</w:t>
        </w:r>
      </w:ins>
      <w:ins w:id="102" w:author="Jianping Huang" w:date="2019-02-26T20:06:00Z">
        <w:r>
          <w:rPr>
            <w:rFonts w:ascii="Times New Roman" w:hAnsi="Times New Roman" w:cs="Times New Roman" w:hint="eastAsia"/>
            <w:color w:val="FF0000"/>
            <w:sz w:val="24"/>
            <w:szCs w:val="24"/>
          </w:rPr>
          <w:t>传递给</w:t>
        </w:r>
        <w:r>
          <w:rPr>
            <w:rFonts w:ascii="Times New Roman" w:hAnsi="Times New Roman" w:cs="Times New Roman" w:hint="eastAsia"/>
            <w:color w:val="FF0000"/>
            <w:sz w:val="24"/>
            <w:szCs w:val="24"/>
          </w:rPr>
          <w:t>LES</w:t>
        </w:r>
        <w:r>
          <w:rPr>
            <w:rFonts w:ascii="Times New Roman" w:hAnsi="Times New Roman" w:cs="Times New Roman" w:hint="eastAsia"/>
            <w:color w:val="FF0000"/>
            <w:sz w:val="24"/>
            <w:szCs w:val="24"/>
          </w:rPr>
          <w:t>模型，</w:t>
        </w:r>
      </w:ins>
      <w:ins w:id="103" w:author="Jianping Huang" w:date="2019-02-26T21:09:00Z">
        <w:r w:rsidR="005F63CE">
          <w:rPr>
            <w:rFonts w:ascii="Times New Roman" w:hAnsi="Times New Roman" w:cs="Times New Roman" w:hint="eastAsia"/>
            <w:color w:val="FF0000"/>
            <w:sz w:val="24"/>
            <w:szCs w:val="24"/>
          </w:rPr>
          <w:t>并</w:t>
        </w:r>
      </w:ins>
      <w:ins w:id="104" w:author="Jianping Huang" w:date="2019-02-26T20:06:00Z">
        <w:r>
          <w:rPr>
            <w:rFonts w:ascii="Times New Roman" w:hAnsi="Times New Roman" w:cs="Times New Roman" w:hint="eastAsia"/>
            <w:color w:val="FF0000"/>
            <w:sz w:val="24"/>
            <w:szCs w:val="24"/>
          </w:rPr>
          <w:t>用于评估</w:t>
        </w:r>
      </w:ins>
      <w:ins w:id="105" w:author="Jianping Huang" w:date="2019-02-26T20:07:00Z">
        <w:r>
          <w:rPr>
            <w:rFonts w:ascii="Times New Roman" w:hAnsi="Times New Roman" w:cs="Times New Roman" w:hint="eastAsia"/>
            <w:color w:val="FF0000"/>
            <w:sz w:val="24"/>
            <w:szCs w:val="24"/>
          </w:rPr>
          <w:t>气溶胶辐射效应对对流边界层</w:t>
        </w:r>
      </w:ins>
      <w:ins w:id="106" w:author="Jianping Huang" w:date="2019-02-26T20:08:00Z">
        <w:r>
          <w:rPr>
            <w:rFonts w:ascii="Times New Roman" w:hAnsi="Times New Roman" w:cs="Times New Roman" w:hint="eastAsia"/>
            <w:color w:val="FF0000"/>
            <w:sz w:val="24"/>
            <w:szCs w:val="24"/>
          </w:rPr>
          <w:t>动力和热力结构的影响。</w:t>
        </w:r>
      </w:ins>
    </w:p>
    <w:p w14:paraId="700C96B5" w14:textId="5370F21B" w:rsidR="00687BF5" w:rsidRDefault="00CC046D" w:rsidP="004D06E5">
      <w:pPr>
        <w:spacing w:line="300" w:lineRule="auto"/>
        <w:ind w:firstLineChars="200" w:firstLine="480"/>
        <w:rPr>
          <w:ins w:id="107" w:author="Jianping Huang" w:date="2019-02-26T20:37:00Z"/>
          <w:rFonts w:ascii="Times New Roman" w:hAnsi="Times New Roman" w:cs="Times New Roman"/>
          <w:color w:val="FF0000"/>
          <w:sz w:val="24"/>
          <w:szCs w:val="24"/>
        </w:rPr>
      </w:pPr>
      <w:ins w:id="108" w:author="Jianping Huang" w:date="2019-02-26T20:08:00Z">
        <w:r>
          <w:rPr>
            <w:rFonts w:ascii="Times New Roman" w:hAnsi="Times New Roman" w:cs="Times New Roman" w:hint="eastAsia"/>
            <w:color w:val="FF0000"/>
            <w:sz w:val="24"/>
            <w:szCs w:val="24"/>
          </w:rPr>
          <w:t>本项目将</w:t>
        </w:r>
      </w:ins>
      <w:ins w:id="109" w:author="Jianping Huang" w:date="2019-02-26T20:36:00Z">
        <w:r w:rsidR="004D06E5">
          <w:rPr>
            <w:rFonts w:ascii="Times New Roman" w:hAnsi="Times New Roman" w:cs="Times New Roman" w:hint="eastAsia"/>
            <w:color w:val="FF0000"/>
            <w:sz w:val="24"/>
            <w:szCs w:val="24"/>
          </w:rPr>
          <w:t>以</w:t>
        </w:r>
      </w:ins>
      <w:ins w:id="110" w:author="Jianping Huang" w:date="2019-02-26T20:37:00Z">
        <w:r w:rsidR="004D06E5">
          <w:rPr>
            <w:rFonts w:ascii="Times New Roman" w:hAnsi="Times New Roman" w:cs="Times New Roman" w:hint="eastAsia"/>
            <w:color w:val="FF0000"/>
            <w:sz w:val="24"/>
            <w:szCs w:val="24"/>
          </w:rPr>
          <w:t>待完成</w:t>
        </w:r>
      </w:ins>
      <w:ins w:id="111" w:author="Jianping Huang" w:date="2019-02-26T20:08:00Z">
        <w:r w:rsidR="00B77A28">
          <w:rPr>
            <w:rFonts w:ascii="Times New Roman" w:hAnsi="Times New Roman" w:cs="Times New Roman" w:hint="eastAsia"/>
            <w:color w:val="FF0000"/>
            <w:sz w:val="24"/>
            <w:szCs w:val="24"/>
          </w:rPr>
          <w:t>项目</w:t>
        </w:r>
      </w:ins>
      <w:ins w:id="112" w:author="Jianping Huang" w:date="2019-02-25T09:32:00Z">
        <w:r w:rsidR="009062C3">
          <w:rPr>
            <w:rFonts w:ascii="Times New Roman" w:hAnsi="Times New Roman" w:cs="Times New Roman" w:hint="eastAsia"/>
            <w:color w:val="FF0000"/>
            <w:sz w:val="24"/>
            <w:szCs w:val="24"/>
          </w:rPr>
          <w:t>建立的</w:t>
        </w:r>
      </w:ins>
      <w:del w:id="113" w:author="Jianping Huang" w:date="2019-02-25T09:32:00Z">
        <w:r w:rsidR="00587D3B" w:rsidDel="009062C3">
          <w:rPr>
            <w:rFonts w:ascii="Times New Roman" w:hAnsi="Times New Roman" w:cs="Times New Roman" w:hint="eastAsia"/>
            <w:color w:val="FF0000"/>
            <w:sz w:val="24"/>
            <w:szCs w:val="24"/>
          </w:rPr>
          <w:delText>下</w:delText>
        </w:r>
      </w:del>
      <w:ins w:id="114" w:author="Jianping Huang" w:date="2019-02-25T09:32:00Z">
        <w:r w:rsidR="009062C3">
          <w:rPr>
            <w:rFonts w:ascii="Times New Roman" w:hAnsi="Times New Roman" w:cs="Times New Roman" w:hint="eastAsia"/>
            <w:color w:val="FF0000"/>
            <w:sz w:val="24"/>
            <w:szCs w:val="24"/>
          </w:rPr>
          <w:t>离线</w:t>
        </w:r>
      </w:ins>
      <w:ins w:id="115" w:author="Jianping Huang" w:date="2019-02-26T15:36:00Z">
        <w:r w:rsidR="00687BF5">
          <w:rPr>
            <w:rFonts w:ascii="Times New Roman" w:hAnsi="Times New Roman" w:cs="Times New Roman" w:hint="eastAsia"/>
            <w:color w:val="FF0000"/>
            <w:sz w:val="24"/>
            <w:szCs w:val="24"/>
          </w:rPr>
          <w:t>（或单向）</w:t>
        </w:r>
      </w:ins>
      <w:del w:id="116" w:author="Jianping Huang" w:date="2019-02-25T09:32:00Z">
        <w:r w:rsidR="00587D3B" w:rsidDel="009062C3">
          <w:rPr>
            <w:rFonts w:ascii="Times New Roman" w:hAnsi="Times New Roman" w:cs="Times New Roman" w:hint="eastAsia"/>
            <w:color w:val="FF0000"/>
            <w:sz w:val="24"/>
            <w:szCs w:val="24"/>
          </w:rPr>
          <w:delText>初步</w:delText>
        </w:r>
      </w:del>
      <w:r w:rsidR="00587D3B">
        <w:rPr>
          <w:rFonts w:ascii="Times New Roman" w:hAnsi="Times New Roman" w:cs="Times New Roman" w:hint="eastAsia"/>
          <w:color w:val="FF0000"/>
          <w:sz w:val="24"/>
          <w:szCs w:val="24"/>
        </w:rPr>
        <w:t>耦合</w:t>
      </w:r>
      <w:del w:id="117" w:author="Jianping Huang" w:date="2019-02-25T09:32:00Z">
        <w:r w:rsidR="00587D3B" w:rsidDel="009062C3">
          <w:rPr>
            <w:rFonts w:ascii="Times New Roman" w:hAnsi="Times New Roman" w:cs="Times New Roman" w:hint="eastAsia"/>
            <w:color w:val="FF0000"/>
            <w:sz w:val="24"/>
            <w:szCs w:val="24"/>
          </w:rPr>
          <w:delText>的</w:delText>
        </w:r>
      </w:del>
      <w:r w:rsidR="00587D3B">
        <w:rPr>
          <w:rFonts w:ascii="Times New Roman" w:hAnsi="Times New Roman" w:cs="Times New Roman" w:hint="eastAsia"/>
          <w:color w:val="FF0000"/>
          <w:sz w:val="24"/>
          <w:szCs w:val="24"/>
        </w:rPr>
        <w:t>模</w:t>
      </w:r>
      <w:ins w:id="118" w:author="Jianping Huang" w:date="2019-02-25T09:32:00Z">
        <w:r w:rsidR="009062C3">
          <w:rPr>
            <w:rFonts w:ascii="Times New Roman" w:hAnsi="Times New Roman" w:cs="Times New Roman" w:hint="eastAsia"/>
            <w:color w:val="FF0000"/>
            <w:sz w:val="24"/>
            <w:szCs w:val="24"/>
          </w:rPr>
          <w:t>型</w:t>
        </w:r>
      </w:ins>
      <w:ins w:id="119" w:author="Jianping Huang" w:date="2019-02-26T15:41:00Z">
        <w:r w:rsidR="00687BF5">
          <w:rPr>
            <w:rFonts w:ascii="Times New Roman" w:hAnsi="Times New Roman" w:cs="Times New Roman" w:hint="eastAsia"/>
            <w:color w:val="FF0000"/>
            <w:sz w:val="24"/>
            <w:szCs w:val="24"/>
          </w:rPr>
          <w:t>为出发点</w:t>
        </w:r>
      </w:ins>
      <w:ins w:id="120" w:author="Jianping Huang" w:date="2019-02-26T15:36:00Z">
        <w:r w:rsidR="00F02ACA">
          <w:rPr>
            <w:rFonts w:ascii="Times New Roman" w:hAnsi="Times New Roman" w:cs="Times New Roman" w:hint="eastAsia"/>
            <w:color w:val="FF0000"/>
            <w:sz w:val="24"/>
            <w:szCs w:val="24"/>
          </w:rPr>
          <w:t>，</w:t>
        </w:r>
      </w:ins>
      <w:del w:id="121" w:author="Jianping Huang" w:date="2019-02-25T09:32:00Z">
        <w:r w:rsidR="00587D3B" w:rsidDel="009062C3">
          <w:rPr>
            <w:rFonts w:ascii="Times New Roman" w:hAnsi="Times New Roman" w:cs="Times New Roman" w:hint="eastAsia"/>
            <w:color w:val="FF0000"/>
            <w:sz w:val="24"/>
            <w:szCs w:val="24"/>
          </w:rPr>
          <w:delText>式</w:delText>
        </w:r>
      </w:del>
      <w:ins w:id="122" w:author="Jianping Huang" w:date="2019-02-26T15:37:00Z">
        <w:r w:rsidR="00687BF5">
          <w:rPr>
            <w:rFonts w:ascii="Times New Roman" w:hAnsi="Times New Roman" w:cs="Times New Roman" w:hint="eastAsia"/>
            <w:color w:val="FF0000"/>
            <w:sz w:val="24"/>
            <w:szCs w:val="24"/>
          </w:rPr>
          <w:t>改进现有</w:t>
        </w:r>
        <w:r w:rsidR="00687BF5">
          <w:rPr>
            <w:rFonts w:ascii="Times New Roman" w:hAnsi="Times New Roman" w:cs="Times New Roman" w:hint="eastAsia"/>
            <w:color w:val="FF0000"/>
            <w:sz w:val="24"/>
            <w:szCs w:val="24"/>
          </w:rPr>
          <w:t>LES</w:t>
        </w:r>
        <w:r w:rsidR="00687BF5">
          <w:rPr>
            <w:rFonts w:ascii="Times New Roman" w:hAnsi="Times New Roman" w:cs="Times New Roman" w:hint="eastAsia"/>
            <w:color w:val="FF0000"/>
            <w:sz w:val="24"/>
            <w:szCs w:val="24"/>
          </w:rPr>
          <w:t>模型，增加一个</w:t>
        </w:r>
      </w:ins>
      <w:ins w:id="123" w:author="Jianping Huang" w:date="2019-02-26T15:38:00Z">
        <w:r w:rsidR="00687BF5">
          <w:rPr>
            <w:rFonts w:ascii="Times New Roman" w:hAnsi="Times New Roman" w:cs="Times New Roman" w:hint="eastAsia"/>
            <w:color w:val="FF0000"/>
            <w:sz w:val="24"/>
            <w:szCs w:val="24"/>
          </w:rPr>
          <w:t>模拟</w:t>
        </w:r>
      </w:ins>
      <w:ins w:id="124" w:author="Jianping Huang" w:date="2019-02-26T20:37:00Z">
        <w:r w:rsidR="004D06E5">
          <w:rPr>
            <w:rFonts w:ascii="Times New Roman" w:hAnsi="Times New Roman" w:cs="Times New Roman" w:hint="eastAsia"/>
            <w:color w:val="FF0000"/>
            <w:sz w:val="24"/>
            <w:szCs w:val="24"/>
          </w:rPr>
          <w:t>变量</w:t>
        </w:r>
      </w:ins>
      <w:ins w:id="125" w:author="Jianping Huang" w:date="2019-02-26T15:38:00Z">
        <w:r w:rsidR="00687BF5">
          <w:rPr>
            <w:rFonts w:ascii="Times New Roman" w:hAnsi="Times New Roman" w:cs="Times New Roman" w:hint="eastAsia"/>
            <w:color w:val="FF0000"/>
            <w:sz w:val="24"/>
            <w:szCs w:val="24"/>
          </w:rPr>
          <w:t>预报方程，</w:t>
        </w:r>
      </w:ins>
      <w:ins w:id="126" w:author="Jianping Huang" w:date="2019-02-26T20:09:00Z">
        <w:r w:rsidR="00B77A28">
          <w:rPr>
            <w:rFonts w:ascii="Times New Roman" w:hAnsi="Times New Roman" w:cs="Times New Roman" w:hint="eastAsia"/>
            <w:color w:val="FF0000"/>
            <w:sz w:val="24"/>
            <w:szCs w:val="24"/>
          </w:rPr>
          <w:t>用于</w:t>
        </w:r>
      </w:ins>
      <w:ins w:id="127" w:author="Jianping Huang" w:date="2019-02-26T15:38:00Z">
        <w:r w:rsidR="00687BF5">
          <w:rPr>
            <w:rFonts w:ascii="Times New Roman" w:hAnsi="Times New Roman" w:cs="Times New Roman" w:hint="eastAsia"/>
            <w:color w:val="FF0000"/>
            <w:sz w:val="24"/>
            <w:szCs w:val="24"/>
          </w:rPr>
          <w:t>模拟气溶胶浓度时空</w:t>
        </w:r>
      </w:ins>
      <w:ins w:id="128" w:author="Jianping Huang" w:date="2019-02-26T15:39:00Z">
        <w:r w:rsidR="00687BF5">
          <w:rPr>
            <w:rFonts w:ascii="Times New Roman" w:hAnsi="Times New Roman" w:cs="Times New Roman" w:hint="eastAsia"/>
            <w:color w:val="FF0000"/>
            <w:sz w:val="24"/>
            <w:szCs w:val="24"/>
          </w:rPr>
          <w:t>变化；</w:t>
        </w:r>
      </w:ins>
      <w:ins w:id="129" w:author="Jianping Huang" w:date="2019-02-26T15:41:00Z">
        <w:r w:rsidR="00687BF5">
          <w:rPr>
            <w:rFonts w:ascii="Times New Roman" w:hAnsi="Times New Roman" w:cs="Times New Roman" w:hint="eastAsia"/>
            <w:color w:val="FF0000"/>
            <w:sz w:val="24"/>
            <w:szCs w:val="24"/>
          </w:rPr>
          <w:t>通过</w:t>
        </w:r>
      </w:ins>
      <w:ins w:id="130" w:author="Jianping Huang" w:date="2019-02-26T15:39:00Z">
        <w:r w:rsidR="00687BF5">
          <w:rPr>
            <w:rFonts w:ascii="Times New Roman" w:hAnsi="Times New Roman" w:cs="Times New Roman" w:hint="eastAsia"/>
            <w:color w:val="FF0000"/>
            <w:sz w:val="24"/>
            <w:szCs w:val="24"/>
          </w:rPr>
          <w:t>建立</w:t>
        </w:r>
        <w:r w:rsidR="00687BF5">
          <w:rPr>
            <w:rFonts w:ascii="Times New Roman" w:hAnsi="Times New Roman" w:cs="Times New Roman" w:hint="eastAsia"/>
            <w:color w:val="FF0000"/>
            <w:sz w:val="24"/>
            <w:szCs w:val="24"/>
          </w:rPr>
          <w:t>LES</w:t>
        </w:r>
        <w:r w:rsidR="00687BF5">
          <w:rPr>
            <w:rFonts w:ascii="Times New Roman" w:hAnsi="Times New Roman" w:cs="Times New Roman" w:hint="eastAsia"/>
            <w:color w:val="FF0000"/>
            <w:sz w:val="24"/>
            <w:szCs w:val="24"/>
          </w:rPr>
          <w:t>模拟的气溶胶浓度与</w:t>
        </w:r>
      </w:ins>
      <w:ins w:id="131" w:author="Jianping Huang" w:date="2019-02-26T15:40:00Z">
        <w:r w:rsidR="00687BF5">
          <w:rPr>
            <w:rFonts w:ascii="Times New Roman" w:hAnsi="Times New Roman" w:cs="Times New Roman" w:hint="eastAsia"/>
            <w:color w:val="FF0000"/>
            <w:sz w:val="24"/>
            <w:szCs w:val="24"/>
          </w:rPr>
          <w:t>SBDART</w:t>
        </w:r>
        <w:r w:rsidR="00687BF5">
          <w:rPr>
            <w:rFonts w:ascii="Times New Roman" w:hAnsi="Times New Roman" w:cs="Times New Roman" w:hint="eastAsia"/>
            <w:color w:val="FF0000"/>
            <w:sz w:val="24"/>
            <w:szCs w:val="24"/>
          </w:rPr>
          <w:t>输入量</w:t>
        </w:r>
        <w:r w:rsidR="00687BF5">
          <w:rPr>
            <w:rFonts w:ascii="Times New Roman" w:hAnsi="Times New Roman" w:cs="Times New Roman" w:hint="eastAsia"/>
            <w:color w:val="FF0000"/>
            <w:sz w:val="24"/>
            <w:szCs w:val="24"/>
          </w:rPr>
          <w:t>AOD</w:t>
        </w:r>
        <w:r w:rsidR="00687BF5">
          <w:rPr>
            <w:rFonts w:ascii="Times New Roman" w:hAnsi="Times New Roman" w:cs="Times New Roman" w:hint="eastAsia"/>
            <w:color w:val="FF0000"/>
            <w:sz w:val="24"/>
            <w:szCs w:val="24"/>
          </w:rPr>
          <w:t>之间的对应函数关系</w:t>
        </w:r>
      </w:ins>
      <w:ins w:id="132" w:author="Jianping Huang" w:date="2019-02-26T15:41:00Z">
        <w:r w:rsidR="00687BF5">
          <w:rPr>
            <w:rFonts w:ascii="Times New Roman" w:hAnsi="Times New Roman" w:cs="Times New Roman" w:hint="eastAsia"/>
            <w:color w:val="FF0000"/>
            <w:sz w:val="24"/>
            <w:szCs w:val="24"/>
          </w:rPr>
          <w:t>，实现</w:t>
        </w:r>
        <w:r w:rsidR="00687BF5">
          <w:rPr>
            <w:rFonts w:ascii="Times New Roman" w:hAnsi="Times New Roman" w:cs="Times New Roman" w:hint="eastAsia"/>
            <w:color w:val="FF0000"/>
            <w:sz w:val="24"/>
            <w:szCs w:val="24"/>
          </w:rPr>
          <w:t>LES</w:t>
        </w:r>
        <w:r w:rsidR="00687BF5">
          <w:rPr>
            <w:rFonts w:ascii="Times New Roman" w:hAnsi="Times New Roman" w:cs="Times New Roman" w:hint="eastAsia"/>
            <w:color w:val="FF0000"/>
            <w:sz w:val="24"/>
            <w:szCs w:val="24"/>
          </w:rPr>
          <w:t>和</w:t>
        </w:r>
        <w:r w:rsidR="00687BF5">
          <w:rPr>
            <w:rFonts w:ascii="Times New Roman" w:hAnsi="Times New Roman" w:cs="Times New Roman" w:hint="eastAsia"/>
            <w:color w:val="FF0000"/>
            <w:sz w:val="24"/>
            <w:szCs w:val="24"/>
          </w:rPr>
          <w:t>SBDART</w:t>
        </w:r>
        <w:r w:rsidR="00687BF5">
          <w:rPr>
            <w:rFonts w:ascii="Times New Roman" w:hAnsi="Times New Roman" w:cs="Times New Roman" w:hint="eastAsia"/>
            <w:color w:val="FF0000"/>
            <w:sz w:val="24"/>
            <w:szCs w:val="24"/>
          </w:rPr>
          <w:t>之间的双向</w:t>
        </w:r>
      </w:ins>
      <w:ins w:id="133" w:author="Jianping Huang" w:date="2019-02-26T15:42:00Z">
        <w:r w:rsidR="00687BF5">
          <w:rPr>
            <w:rFonts w:ascii="Times New Roman" w:hAnsi="Times New Roman" w:cs="Times New Roman" w:hint="eastAsia"/>
            <w:color w:val="FF0000"/>
            <w:sz w:val="24"/>
            <w:szCs w:val="24"/>
          </w:rPr>
          <w:t>耦合（如图</w:t>
        </w:r>
        <w:r w:rsidR="00687BF5">
          <w:rPr>
            <w:rFonts w:ascii="Times New Roman" w:hAnsi="Times New Roman" w:cs="Times New Roman" w:hint="eastAsia"/>
            <w:color w:val="FF0000"/>
            <w:sz w:val="24"/>
            <w:szCs w:val="24"/>
          </w:rPr>
          <w:t>3</w:t>
        </w:r>
        <w:r w:rsidR="00687BF5">
          <w:rPr>
            <w:rFonts w:ascii="Times New Roman" w:hAnsi="Times New Roman" w:cs="Times New Roman" w:hint="eastAsia"/>
            <w:color w:val="FF0000"/>
            <w:sz w:val="24"/>
            <w:szCs w:val="24"/>
          </w:rPr>
          <w:t>所示）</w:t>
        </w:r>
      </w:ins>
      <w:ins w:id="134" w:author="Jianping Huang" w:date="2019-02-26T15:40:00Z">
        <w:r w:rsidR="00687BF5">
          <w:rPr>
            <w:rFonts w:ascii="Times New Roman" w:hAnsi="Times New Roman" w:cs="Times New Roman" w:hint="eastAsia"/>
            <w:color w:val="FF0000"/>
            <w:sz w:val="24"/>
            <w:szCs w:val="24"/>
          </w:rPr>
          <w:t>。</w:t>
        </w:r>
      </w:ins>
      <w:del w:id="135" w:author="Jianping Huang" w:date="2019-02-25T09:32:00Z">
        <w:r w:rsidR="00587D3B" w:rsidDel="009062C3">
          <w:rPr>
            <w:rFonts w:ascii="Times New Roman" w:hAnsi="Times New Roman" w:cs="Times New Roman" w:hint="eastAsia"/>
            <w:color w:val="FF0000"/>
            <w:sz w:val="24"/>
            <w:szCs w:val="24"/>
          </w:rPr>
          <w:delText>，</w:delText>
        </w:r>
      </w:del>
      <w:del w:id="136" w:author="Jianping Huang" w:date="2019-02-26T15:37:00Z">
        <w:r w:rsidR="00587D3B" w:rsidDel="00687BF5">
          <w:rPr>
            <w:rFonts w:ascii="Times New Roman" w:hAnsi="Times New Roman" w:cs="Times New Roman" w:hint="eastAsia"/>
            <w:color w:val="FF0000"/>
            <w:sz w:val="24"/>
            <w:szCs w:val="24"/>
          </w:rPr>
          <w:delText>如</w:delText>
        </w:r>
        <w:r w:rsidR="00587D3B" w:rsidDel="00687BF5">
          <w:rPr>
            <w:rFonts w:ascii="Times New Roman" w:hAnsi="Times New Roman" w:cs="Times New Roman" w:hint="eastAsia"/>
            <w:color w:val="FF0000"/>
            <w:sz w:val="24"/>
            <w:szCs w:val="24"/>
          </w:rPr>
          <w:delText>3</w:delText>
        </w:r>
        <w:r w:rsidR="00587D3B" w:rsidDel="00687BF5">
          <w:rPr>
            <w:rFonts w:ascii="Times New Roman" w:hAnsi="Times New Roman" w:cs="Times New Roman" w:hint="eastAsia"/>
            <w:color w:val="FF0000"/>
            <w:sz w:val="24"/>
            <w:szCs w:val="24"/>
          </w:rPr>
          <w:delText>所示</w:delText>
        </w:r>
      </w:del>
      <w:del w:id="137" w:author="Jianping Huang" w:date="2019-02-26T15:36:00Z">
        <w:r w:rsidR="00587D3B" w:rsidDel="00687BF5">
          <w:rPr>
            <w:rFonts w:ascii="Times New Roman" w:hAnsi="Times New Roman" w:cs="Times New Roman" w:hint="eastAsia"/>
            <w:color w:val="FF0000"/>
            <w:sz w:val="24"/>
            <w:szCs w:val="24"/>
          </w:rPr>
          <w:delText>。</w:delText>
        </w:r>
      </w:del>
    </w:p>
    <w:p w14:paraId="4E3CDFD4" w14:textId="37F9FACC" w:rsidR="004D06E5" w:rsidRDefault="004D06E5" w:rsidP="004D06E5">
      <w:pPr>
        <w:spacing w:line="300" w:lineRule="auto"/>
        <w:ind w:firstLineChars="200" w:firstLine="480"/>
        <w:rPr>
          <w:ins w:id="138" w:author="Jianping Huang" w:date="2019-02-26T22:43:00Z"/>
          <w:rFonts w:ascii="Times New Roman" w:hAnsi="Times New Roman" w:cs="Times New Roman"/>
          <w:color w:val="FF0000"/>
          <w:sz w:val="24"/>
          <w:szCs w:val="24"/>
        </w:rPr>
      </w:pPr>
      <w:ins w:id="139" w:author="Jianping Huang" w:date="2019-02-26T20:40:00Z">
        <w:r>
          <w:rPr>
            <w:rFonts w:ascii="Times New Roman" w:hAnsi="Times New Roman" w:cs="Times New Roman" w:hint="eastAsia"/>
            <w:color w:val="FF0000"/>
            <w:sz w:val="24"/>
            <w:szCs w:val="24"/>
          </w:rPr>
          <w:t>利用</w:t>
        </w:r>
        <w:r>
          <w:rPr>
            <w:rFonts w:ascii="Times New Roman" w:hAnsi="Times New Roman" w:cs="Times New Roman" w:hint="eastAsia"/>
            <w:color w:val="FF0000"/>
            <w:sz w:val="24"/>
            <w:szCs w:val="24"/>
          </w:rPr>
          <w:t>LES</w:t>
        </w:r>
        <w:r>
          <w:rPr>
            <w:rFonts w:ascii="Times New Roman" w:hAnsi="Times New Roman" w:cs="Times New Roman" w:hint="eastAsia"/>
            <w:color w:val="FF0000"/>
            <w:sz w:val="24"/>
            <w:szCs w:val="24"/>
          </w:rPr>
          <w:t>模拟</w:t>
        </w:r>
      </w:ins>
      <w:ins w:id="140" w:author="Jianping Huang" w:date="2019-02-26T20:39:00Z">
        <w:r>
          <w:rPr>
            <w:rFonts w:ascii="Times New Roman" w:hAnsi="Times New Roman" w:cs="Times New Roman" w:hint="eastAsia"/>
            <w:color w:val="FF0000"/>
            <w:sz w:val="24"/>
            <w:szCs w:val="24"/>
          </w:rPr>
          <w:t>气溶胶</w:t>
        </w:r>
      </w:ins>
      <w:ins w:id="141" w:author="Jianping Huang" w:date="2019-02-26T20:40:00Z">
        <w:r>
          <w:rPr>
            <w:rFonts w:ascii="Times New Roman" w:hAnsi="Times New Roman" w:cs="Times New Roman" w:hint="eastAsia"/>
            <w:color w:val="FF0000"/>
            <w:sz w:val="24"/>
            <w:szCs w:val="24"/>
          </w:rPr>
          <w:t>浓度计算</w:t>
        </w:r>
      </w:ins>
      <w:ins w:id="142" w:author="Jianping Huang" w:date="2019-02-26T20:41:00Z">
        <w:r>
          <w:rPr>
            <w:rFonts w:ascii="Times New Roman" w:hAnsi="Times New Roman" w:cs="Times New Roman" w:hint="eastAsia"/>
            <w:color w:val="FF0000"/>
            <w:sz w:val="24"/>
            <w:szCs w:val="24"/>
          </w:rPr>
          <w:t>SBDART</w:t>
        </w:r>
        <w:r>
          <w:rPr>
            <w:rFonts w:ascii="Times New Roman" w:hAnsi="Times New Roman" w:cs="Times New Roman" w:hint="eastAsia"/>
            <w:color w:val="FF0000"/>
            <w:sz w:val="24"/>
            <w:szCs w:val="24"/>
          </w:rPr>
          <w:t>模型输入场所需的</w:t>
        </w:r>
      </w:ins>
      <w:ins w:id="143" w:author="Jianping Huang" w:date="2019-02-26T20:39:00Z">
        <w:r>
          <w:rPr>
            <w:rFonts w:ascii="Times New Roman" w:hAnsi="Times New Roman" w:cs="Times New Roman" w:hint="eastAsia"/>
            <w:color w:val="FF0000"/>
            <w:sz w:val="24"/>
            <w:szCs w:val="24"/>
          </w:rPr>
          <w:t>大气光学厚度</w:t>
        </w:r>
      </w:ins>
      <w:ins w:id="144" w:author="Jianping Huang" w:date="2019-02-26T22:43:00Z">
        <w:r w:rsidR="002F43C7">
          <w:rPr>
            <w:rFonts w:ascii="Times New Roman" w:hAnsi="Times New Roman" w:cs="Times New Roman" w:hint="eastAsia"/>
            <w:color w:val="FF0000"/>
            <w:sz w:val="24"/>
            <w:szCs w:val="24"/>
          </w:rPr>
          <w:t>(</w:t>
        </w:r>
      </w:ins>
      <m:oMath>
        <m:r>
          <w:ins w:id="145" w:author="Jianping Huang" w:date="2019-02-27T00:19:00Z">
            <m:rPr>
              <m:sty m:val="p"/>
            </m:rPr>
            <w:rPr>
              <w:rFonts w:ascii="Cambria Math" w:hAnsi="Cambria Math" w:cs="Times New Roman"/>
              <w:color w:val="FF0000"/>
              <w:sz w:val="24"/>
              <w:szCs w:val="24"/>
            </w:rPr>
            <m:t>AOD</m:t>
          </w:ins>
        </m:r>
      </m:oMath>
      <w:ins w:id="146" w:author="Jianping Huang" w:date="2019-02-26T22:43:00Z">
        <w:r w:rsidR="002F43C7">
          <w:rPr>
            <w:rFonts w:ascii="Times New Roman" w:hAnsi="Times New Roman" w:cs="Times New Roman"/>
            <w:color w:val="FF0000"/>
            <w:sz w:val="24"/>
            <w:szCs w:val="24"/>
          </w:rPr>
          <w:t>)</w:t>
        </w:r>
      </w:ins>
      <w:ins w:id="147" w:author="Jianping Huang" w:date="2019-02-26T20:41:00Z">
        <w:r>
          <w:rPr>
            <w:rFonts w:ascii="Times New Roman" w:hAnsi="Times New Roman" w:cs="Times New Roman" w:hint="eastAsia"/>
            <w:color w:val="FF0000"/>
            <w:sz w:val="24"/>
            <w:szCs w:val="24"/>
          </w:rPr>
          <w:t>是实现</w:t>
        </w:r>
      </w:ins>
      <w:ins w:id="148" w:author="Jianping Huang" w:date="2019-02-26T20:42:00Z">
        <w:r>
          <w:rPr>
            <w:rFonts w:ascii="Times New Roman" w:hAnsi="Times New Roman" w:cs="Times New Roman" w:hint="eastAsia"/>
            <w:color w:val="FF0000"/>
            <w:sz w:val="24"/>
            <w:szCs w:val="24"/>
          </w:rPr>
          <w:t>双向耦合的关键。</w:t>
        </w:r>
      </w:ins>
    </w:p>
    <w:p w14:paraId="03E027CB" w14:textId="4D2E2CBA" w:rsidR="002F43C7" w:rsidRPr="00322F48" w:rsidRDefault="0027338C" w:rsidP="00322F48">
      <w:pPr>
        <w:spacing w:line="300" w:lineRule="auto"/>
        <w:ind w:firstLineChars="200" w:firstLine="480"/>
        <w:rPr>
          <w:ins w:id="149" w:author="Jianping Huang" w:date="2019-02-26T22:43:00Z"/>
          <w:rFonts w:ascii="Times New Roman" w:hAnsi="Times New Roman" w:cs="Times New Roman"/>
          <w:color w:val="FF0000"/>
          <w:sz w:val="24"/>
          <w:szCs w:val="24"/>
        </w:rPr>
      </w:pPr>
      <m:oMath>
        <m:r>
          <w:ins w:id="150" w:author="Jianping Huang" w:date="2019-02-27T00:19:00Z">
            <w:rPr>
              <w:rFonts w:ascii="Cambria Math" w:hAnsi="Cambria Math" w:cs="Times New Roman"/>
              <w:color w:val="FF0000"/>
              <w:sz w:val="24"/>
              <w:szCs w:val="24"/>
            </w:rPr>
            <m:t>AOD</m:t>
          </w:ins>
        </m:r>
        <m:r>
          <w:ins w:id="151" w:author="Jianping Huang" w:date="2019-02-26T22:43:00Z">
            <w:rPr>
              <w:rFonts w:ascii="Cambria Math" w:hAnsi="Cambria Math" w:cs="Times New Roman"/>
              <w:color w:val="FF0000"/>
              <w:sz w:val="24"/>
              <w:szCs w:val="24"/>
            </w:rPr>
            <m:t>=</m:t>
          </w:ins>
        </m:r>
        <m:nary>
          <m:naryPr>
            <m:limLoc m:val="subSup"/>
            <m:ctrlPr>
              <w:ins w:id="152" w:author="Jianping Huang" w:date="2019-02-26T22:43:00Z">
                <w:rPr>
                  <w:rFonts w:ascii="Cambria Math" w:hAnsi="Cambria Math" w:cs="Times New Roman"/>
                  <w:i/>
                  <w:color w:val="FF0000"/>
                  <w:sz w:val="24"/>
                  <w:szCs w:val="24"/>
                </w:rPr>
              </w:ins>
            </m:ctrlPr>
          </m:naryPr>
          <m:sub>
            <m:r>
              <w:ins w:id="153" w:author="Jianping Huang" w:date="2019-02-26T22:43:00Z">
                <w:rPr>
                  <w:rFonts w:ascii="Cambria Math" w:hAnsi="Cambria Math" w:cs="Times New Roman"/>
                  <w:color w:val="FF0000"/>
                  <w:sz w:val="24"/>
                  <w:szCs w:val="24"/>
                </w:rPr>
                <m:t>0</m:t>
              </w:ins>
            </m:r>
          </m:sub>
          <m:sup>
            <m:sSub>
              <m:sSubPr>
                <m:ctrlPr>
                  <w:ins w:id="154" w:author="Jianping Huang" w:date="2019-02-26T22:48:00Z">
                    <w:rPr>
                      <w:rFonts w:ascii="Cambria Math" w:hAnsi="Cambria Math" w:cs="Times New Roman"/>
                      <w:i/>
                      <w:color w:val="FF0000"/>
                      <w:sz w:val="24"/>
                      <w:szCs w:val="24"/>
                    </w:rPr>
                  </w:ins>
                </m:ctrlPr>
              </m:sSubPr>
              <m:e>
                <m:r>
                  <w:ins w:id="155" w:author="Jianping Huang" w:date="2019-02-26T22:48:00Z">
                    <w:rPr>
                      <w:rFonts w:ascii="Cambria Math" w:hAnsi="Cambria Math" w:cs="Times New Roman"/>
                      <w:color w:val="FF0000"/>
                      <w:sz w:val="24"/>
                      <w:szCs w:val="24"/>
                    </w:rPr>
                    <m:t>z</m:t>
                  </w:ins>
                </m:r>
              </m:e>
              <m:sub>
                <m:r>
                  <w:ins w:id="156" w:author="Jianping Huang" w:date="2019-02-26T22:48:00Z">
                    <w:rPr>
                      <w:rFonts w:ascii="Cambria Math" w:hAnsi="Cambria Math" w:cs="Times New Roman"/>
                      <w:color w:val="FF0000"/>
                      <w:sz w:val="24"/>
                      <w:szCs w:val="24"/>
                    </w:rPr>
                    <m:t>i</m:t>
                  </w:ins>
                </m:r>
              </m:sub>
            </m:sSub>
          </m:sup>
          <m:e>
            <m:r>
              <w:ins w:id="157" w:author="Jianping Huang" w:date="2019-02-26T22:46:00Z">
                <w:rPr>
                  <w:rFonts w:ascii="Cambria Math" w:hAnsi="Cambria Math" w:cs="Times New Roman"/>
                  <w:color w:val="FF0000"/>
                  <w:sz w:val="24"/>
                  <w:szCs w:val="24"/>
                </w:rPr>
                <m:t>β</m:t>
              </w:ins>
            </m:r>
            <m:d>
              <m:dPr>
                <m:ctrlPr>
                  <w:ins w:id="158" w:author="Jianping Huang" w:date="2019-02-26T22:46:00Z">
                    <w:rPr>
                      <w:rFonts w:ascii="Cambria Math" w:hAnsi="Cambria Math" w:cs="Times New Roman"/>
                      <w:i/>
                      <w:color w:val="FF0000"/>
                      <w:sz w:val="24"/>
                      <w:szCs w:val="24"/>
                    </w:rPr>
                  </w:ins>
                </m:ctrlPr>
              </m:dPr>
              <m:e>
                <m:r>
                  <w:ins w:id="159" w:author="Jianping Huang" w:date="2019-02-26T22:46:00Z">
                    <w:rPr>
                      <w:rFonts w:ascii="Cambria Math" w:hAnsi="Cambria Math" w:cs="Times New Roman"/>
                      <w:color w:val="FF0000"/>
                      <w:sz w:val="24"/>
                      <w:szCs w:val="24"/>
                    </w:rPr>
                    <m:t>z</m:t>
                  </w:ins>
                </m:r>
              </m:e>
            </m:d>
            <m:r>
              <w:ins w:id="160" w:author="Jianping Huang" w:date="2019-02-26T22:46:00Z">
                <w:rPr>
                  <w:rFonts w:ascii="Cambria Math" w:hAnsi="Cambria Math" w:cs="Times New Roman"/>
                  <w:color w:val="FF0000"/>
                  <w:sz w:val="24"/>
                  <w:szCs w:val="24"/>
                </w:rPr>
                <m:t>dz</m:t>
              </w:ins>
            </m:r>
          </m:e>
        </m:nary>
      </m:oMath>
      <w:ins w:id="161" w:author="Jianping Huang" w:date="2019-02-26T22:47:00Z">
        <w:r w:rsidR="00322F48">
          <w:rPr>
            <w:rFonts w:ascii="Times New Roman" w:hAnsi="Times New Roman" w:cs="Times New Roman"/>
            <w:color w:val="FF0000"/>
            <w:sz w:val="24"/>
            <w:szCs w:val="24"/>
          </w:rPr>
          <w:t xml:space="preserve">                                                     (1)</w:t>
        </w:r>
      </w:ins>
    </w:p>
    <w:p w14:paraId="55B11F2C" w14:textId="79629A66" w:rsidR="002F43C7" w:rsidRDefault="00322F48">
      <w:pPr>
        <w:spacing w:line="300" w:lineRule="auto"/>
        <w:rPr>
          <w:ins w:id="162" w:author="Jianping Huang" w:date="2019-02-26T22:57:00Z"/>
          <w:rFonts w:ascii="Times New Roman" w:hAnsi="Times New Roman" w:cs="Times New Roman"/>
          <w:color w:val="FF0000"/>
          <w:sz w:val="24"/>
          <w:szCs w:val="24"/>
        </w:rPr>
        <w:pPrChange w:id="163" w:author="Jianping Huang" w:date="2019-02-26T23:00:00Z">
          <w:pPr>
            <w:spacing w:line="300" w:lineRule="auto"/>
            <w:ind w:firstLineChars="200" w:firstLine="480"/>
          </w:pPr>
        </w:pPrChange>
      </w:pPr>
      <w:ins w:id="164" w:author="Jianping Huang" w:date="2019-02-26T22:49:00Z">
        <w:r>
          <w:rPr>
            <w:rFonts w:ascii="Times New Roman" w:hAnsi="Times New Roman" w:cs="Times New Roman" w:hint="eastAsia"/>
            <w:color w:val="FF0000"/>
            <w:sz w:val="24"/>
            <w:szCs w:val="24"/>
          </w:rPr>
          <w:t>式中</w:t>
        </w:r>
      </w:ins>
      <m:oMath>
        <m:sSub>
          <m:sSubPr>
            <m:ctrlPr>
              <w:ins w:id="165" w:author="Jianping Huang" w:date="2019-02-26T22:52:00Z">
                <w:rPr>
                  <w:rFonts w:ascii="Cambria Math" w:hAnsi="Cambria Math" w:cs="Times New Roman"/>
                  <w:color w:val="FF0000"/>
                  <w:sz w:val="24"/>
                  <w:szCs w:val="24"/>
                </w:rPr>
              </w:ins>
            </m:ctrlPr>
          </m:sSubPr>
          <m:e>
            <m:r>
              <w:ins w:id="166" w:author="Jianping Huang" w:date="2019-02-26T22:52:00Z">
                <w:rPr>
                  <w:rFonts w:ascii="Cambria Math" w:hAnsi="Cambria Math" w:cs="Times New Roman" w:hint="eastAsia"/>
                  <w:color w:val="FF0000"/>
                  <w:sz w:val="24"/>
                  <w:szCs w:val="24"/>
                </w:rPr>
                <m:t>z</m:t>
              </w:ins>
            </m:r>
          </m:e>
          <m:sub>
            <m:r>
              <w:ins w:id="167" w:author="Jianping Huang" w:date="2019-02-26T22:52:00Z">
                <w:rPr>
                  <w:rFonts w:ascii="Cambria Math" w:hAnsi="Cambria Math" w:cs="Times New Roman" w:hint="eastAsia"/>
                  <w:color w:val="FF0000"/>
                  <w:sz w:val="24"/>
                  <w:szCs w:val="24"/>
                </w:rPr>
                <m:t>i</m:t>
              </w:ins>
            </m:r>
          </m:sub>
        </m:sSub>
      </m:oMath>
      <w:ins w:id="168" w:author="Jianping Huang" w:date="2019-02-26T22:52:00Z">
        <w:r>
          <w:rPr>
            <w:rFonts w:ascii="Times New Roman" w:hAnsi="Times New Roman" w:cs="Times New Roman" w:hint="eastAsia"/>
            <w:color w:val="FF0000"/>
            <w:sz w:val="24"/>
            <w:szCs w:val="24"/>
          </w:rPr>
          <w:t>为边界层顶高度，模拟</w:t>
        </w:r>
      </w:ins>
      <w:ins w:id="169" w:author="Jianping Huang" w:date="2019-02-26T22:53:00Z">
        <w:r>
          <w:rPr>
            <w:rFonts w:ascii="Times New Roman" w:hAnsi="Times New Roman" w:cs="Times New Roman" w:hint="eastAsia"/>
            <w:color w:val="FF0000"/>
            <w:sz w:val="24"/>
            <w:szCs w:val="24"/>
          </w:rPr>
          <w:t>时</w:t>
        </w:r>
      </w:ins>
      <w:ins w:id="170" w:author="Jianping Huang" w:date="2019-02-26T22:52:00Z">
        <w:r>
          <w:rPr>
            <w:rFonts w:ascii="Times New Roman" w:hAnsi="Times New Roman" w:cs="Times New Roman" w:hint="eastAsia"/>
            <w:color w:val="FF0000"/>
            <w:sz w:val="24"/>
            <w:szCs w:val="24"/>
          </w:rPr>
          <w:t>假定</w:t>
        </w:r>
      </w:ins>
      <w:ins w:id="171" w:author="Jianping Huang" w:date="2019-02-26T22:53:00Z">
        <w:r>
          <w:rPr>
            <w:rFonts w:ascii="Times New Roman" w:hAnsi="Times New Roman" w:cs="Times New Roman" w:hint="eastAsia"/>
            <w:color w:val="FF0000"/>
            <w:sz w:val="24"/>
            <w:szCs w:val="24"/>
          </w:rPr>
          <w:t>气溶胶主要集中在边界层内</w:t>
        </w:r>
      </w:ins>
      <w:ins w:id="172" w:author="Jianping Huang" w:date="2019-02-26T22:56:00Z">
        <w:r w:rsidR="0002017F">
          <w:rPr>
            <w:rFonts w:ascii="Times New Roman" w:hAnsi="Times New Roman" w:cs="Times New Roman" w:hint="eastAsia"/>
            <w:color w:val="FF0000"/>
            <w:sz w:val="24"/>
            <w:szCs w:val="24"/>
          </w:rPr>
          <w:t>；</w:t>
        </w:r>
      </w:ins>
      <m:oMath>
        <m:r>
          <w:ins w:id="173" w:author="Jianping Huang" w:date="2019-02-26T22:53:00Z">
            <w:rPr>
              <w:rFonts w:ascii="Cambria Math" w:hAnsi="Cambria Math" w:cs="Times New Roman"/>
              <w:color w:val="FF0000"/>
              <w:sz w:val="24"/>
              <w:szCs w:val="24"/>
            </w:rPr>
            <m:t>β</m:t>
          </w:ins>
        </m:r>
        <m:d>
          <m:dPr>
            <m:ctrlPr>
              <w:ins w:id="174" w:author="Jianping Huang" w:date="2019-02-26T22:53:00Z">
                <w:rPr>
                  <w:rFonts w:ascii="Cambria Math" w:hAnsi="Cambria Math" w:cs="Times New Roman"/>
                  <w:i/>
                  <w:color w:val="FF0000"/>
                  <w:sz w:val="24"/>
                  <w:szCs w:val="24"/>
                </w:rPr>
              </w:ins>
            </m:ctrlPr>
          </m:dPr>
          <m:e>
            <m:r>
              <w:ins w:id="175" w:author="Jianping Huang" w:date="2019-02-26T22:53:00Z">
                <w:rPr>
                  <w:rFonts w:ascii="Cambria Math" w:hAnsi="Cambria Math" w:cs="Times New Roman"/>
                  <w:color w:val="FF0000"/>
                  <w:sz w:val="24"/>
                  <w:szCs w:val="24"/>
                </w:rPr>
                <m:t>z</m:t>
              </w:ins>
            </m:r>
          </m:e>
        </m:d>
      </m:oMath>
      <w:ins w:id="176" w:author="Jianping Huang" w:date="2019-02-26T22:50:00Z">
        <w:r>
          <w:rPr>
            <w:rFonts w:ascii="Times New Roman" w:hAnsi="Times New Roman" w:cs="Times New Roman" w:hint="eastAsia"/>
            <w:color w:val="FF0000"/>
            <w:sz w:val="24"/>
            <w:szCs w:val="24"/>
          </w:rPr>
          <w:t>为气溶胶消光系数</w:t>
        </w:r>
      </w:ins>
      <w:ins w:id="177" w:author="Jianping Huang" w:date="2019-02-26T23:51:00Z">
        <w:r w:rsidR="00780E6E">
          <w:rPr>
            <w:rFonts w:ascii="Times New Roman" w:hAnsi="Times New Roman" w:cs="Times New Roman" w:hint="eastAsia"/>
            <w:color w:val="FF0000"/>
            <w:sz w:val="24"/>
            <w:szCs w:val="24"/>
          </w:rPr>
          <w:t>（</w:t>
        </w:r>
        <w:r w:rsidR="00780E6E">
          <w:rPr>
            <w:rFonts w:ascii="Times New Roman" w:hAnsi="Times New Roman" w:cs="Times New Roman"/>
            <w:color w:val="FF0000"/>
            <w:sz w:val="24"/>
            <w:szCs w:val="24"/>
          </w:rPr>
          <w:t>1/k</w:t>
        </w:r>
      </w:ins>
      <w:ins w:id="178" w:author="Jianping Huang" w:date="2019-02-26T23:52:00Z">
        <w:r w:rsidR="00780E6E">
          <w:rPr>
            <w:rFonts w:ascii="Times New Roman" w:hAnsi="Times New Roman" w:cs="Times New Roman"/>
            <w:color w:val="FF0000"/>
            <w:sz w:val="24"/>
            <w:szCs w:val="24"/>
          </w:rPr>
          <w:t>m</w:t>
        </w:r>
        <w:r w:rsidR="00780E6E">
          <w:rPr>
            <w:rFonts w:ascii="Times New Roman" w:hAnsi="Times New Roman" w:cs="Times New Roman" w:hint="eastAsia"/>
            <w:color w:val="FF0000"/>
            <w:sz w:val="24"/>
            <w:szCs w:val="24"/>
          </w:rPr>
          <w:t>或</w:t>
        </w:r>
        <w:r w:rsidR="00780E6E">
          <w:rPr>
            <w:rFonts w:ascii="Times New Roman" w:hAnsi="Times New Roman" w:cs="Times New Roman" w:hint="eastAsia"/>
            <w:color w:val="FF0000"/>
            <w:sz w:val="24"/>
            <w:szCs w:val="24"/>
          </w:rPr>
          <w:t>1</w:t>
        </w:r>
        <w:r w:rsidR="00780E6E">
          <w:rPr>
            <w:rFonts w:ascii="Times New Roman" w:hAnsi="Times New Roman" w:cs="Times New Roman"/>
            <w:color w:val="FF0000"/>
            <w:sz w:val="24"/>
            <w:szCs w:val="24"/>
          </w:rPr>
          <w:t>/</w:t>
        </w:r>
        <w:r w:rsidR="00780E6E">
          <w:rPr>
            <w:rFonts w:ascii="Times New Roman" w:hAnsi="Times New Roman" w:cs="Times New Roman" w:hint="eastAsia"/>
            <w:color w:val="FF0000"/>
            <w:sz w:val="24"/>
            <w:szCs w:val="24"/>
          </w:rPr>
          <w:t>m</w:t>
        </w:r>
      </w:ins>
      <w:ins w:id="179" w:author="Jianping Huang" w:date="2019-02-26T23:51:00Z">
        <w:r w:rsidR="00780E6E">
          <w:rPr>
            <w:rFonts w:ascii="Times New Roman" w:hAnsi="Times New Roman" w:cs="Times New Roman" w:hint="eastAsia"/>
            <w:color w:val="FF0000"/>
            <w:sz w:val="24"/>
            <w:szCs w:val="24"/>
          </w:rPr>
          <w:t>）</w:t>
        </w:r>
      </w:ins>
      <w:ins w:id="180" w:author="Jianping Huang" w:date="2019-02-26T22:56:00Z">
        <w:r w:rsidR="0002017F">
          <w:rPr>
            <w:rFonts w:ascii="Times New Roman" w:hAnsi="Times New Roman" w:cs="Times New Roman" w:hint="eastAsia"/>
            <w:color w:val="FF0000"/>
            <w:sz w:val="24"/>
            <w:szCs w:val="24"/>
          </w:rPr>
          <w:t>，</w:t>
        </w:r>
        <m:oMath>
          <m:r>
            <m:rPr>
              <m:sty m:val="p"/>
            </m:rPr>
            <w:rPr>
              <w:rFonts w:ascii="Cambria Math" w:hAnsi="Cambria Math" w:cs="Times New Roman"/>
              <w:color w:val="FF0000"/>
              <w:sz w:val="24"/>
              <w:szCs w:val="24"/>
            </w:rPr>
            <m:t>z</m:t>
          </m:r>
        </m:oMath>
        <w:r w:rsidR="0002017F">
          <w:rPr>
            <w:rFonts w:ascii="Times New Roman" w:hAnsi="Times New Roman" w:cs="Times New Roman" w:hint="eastAsia"/>
            <w:color w:val="FF0000"/>
            <w:sz w:val="24"/>
            <w:szCs w:val="24"/>
          </w:rPr>
          <w:t>代表</w:t>
        </w:r>
      </w:ins>
      <w:ins w:id="181" w:author="Jianping Huang" w:date="2019-02-26T22:57:00Z">
        <w:r w:rsidR="0002017F">
          <w:rPr>
            <w:rFonts w:ascii="Times New Roman" w:hAnsi="Times New Roman" w:cs="Times New Roman" w:hint="eastAsia"/>
            <w:color w:val="FF0000"/>
            <w:sz w:val="24"/>
            <w:szCs w:val="24"/>
          </w:rPr>
          <w:t>高度</w:t>
        </w:r>
      </w:ins>
      <w:ins w:id="182" w:author="Jianping Huang" w:date="2019-02-26T22:54:00Z">
        <w:r w:rsidR="006A1813">
          <w:rPr>
            <w:rFonts w:ascii="Times New Roman" w:hAnsi="Times New Roman" w:cs="Times New Roman" w:hint="eastAsia"/>
            <w:color w:val="FF0000"/>
            <w:sz w:val="24"/>
            <w:szCs w:val="24"/>
          </w:rPr>
          <w:t>。</w:t>
        </w:r>
      </w:ins>
      <w:ins w:id="183" w:author="Jianping Huang" w:date="2019-02-26T22:55:00Z">
        <w:r w:rsidR="006A1813">
          <w:rPr>
            <w:rFonts w:ascii="Times New Roman" w:hAnsi="Times New Roman" w:cs="Times New Roman" w:hint="eastAsia"/>
            <w:color w:val="FF0000"/>
            <w:sz w:val="24"/>
            <w:szCs w:val="24"/>
          </w:rPr>
          <w:t>首先假定边界层内</w:t>
        </w:r>
      </w:ins>
      <w:ins w:id="184" w:author="Jianping Huang" w:date="2019-02-26T22:54:00Z">
        <w:r w:rsidR="006A1813">
          <w:rPr>
            <w:rFonts w:ascii="Times New Roman" w:hAnsi="Times New Roman" w:cs="Times New Roman" w:hint="eastAsia"/>
            <w:color w:val="FF0000"/>
            <w:sz w:val="24"/>
            <w:szCs w:val="24"/>
          </w:rPr>
          <w:t>气溶胶</w:t>
        </w:r>
      </w:ins>
      <w:ins w:id="185" w:author="Jianping Huang" w:date="2019-02-26T22:55:00Z">
        <w:r w:rsidR="006A1813">
          <w:rPr>
            <w:rFonts w:ascii="Times New Roman" w:hAnsi="Times New Roman" w:cs="Times New Roman" w:hint="eastAsia"/>
            <w:color w:val="FF0000"/>
            <w:sz w:val="24"/>
            <w:szCs w:val="24"/>
          </w:rPr>
          <w:t>粒子为</w:t>
        </w:r>
      </w:ins>
      <w:ins w:id="186" w:author="Jianping Huang" w:date="2019-02-26T23:13:00Z">
        <w:r w:rsidR="00DD2A96">
          <w:rPr>
            <w:rFonts w:ascii="Times New Roman" w:hAnsi="Times New Roman" w:cs="Times New Roman" w:hint="eastAsia"/>
            <w:color w:val="FF0000"/>
            <w:sz w:val="24"/>
            <w:szCs w:val="24"/>
          </w:rPr>
          <w:t>大小</w:t>
        </w:r>
      </w:ins>
      <w:ins w:id="187" w:author="Jianping Huang" w:date="2019-02-26T22:55:00Z">
        <w:r w:rsidR="006A1813">
          <w:rPr>
            <w:rFonts w:ascii="Times New Roman" w:hAnsi="Times New Roman" w:cs="Times New Roman" w:hint="eastAsia"/>
            <w:color w:val="FF0000"/>
            <w:sz w:val="24"/>
            <w:szCs w:val="24"/>
          </w:rPr>
          <w:t>均匀</w:t>
        </w:r>
      </w:ins>
      <w:ins w:id="188" w:author="Jianping Huang" w:date="2019-02-26T23:13:00Z">
        <w:r w:rsidR="00DD2A96">
          <w:rPr>
            <w:rFonts w:ascii="Times New Roman" w:hAnsi="Times New Roman" w:cs="Times New Roman" w:hint="eastAsia"/>
            <w:color w:val="FF0000"/>
            <w:sz w:val="24"/>
            <w:szCs w:val="24"/>
          </w:rPr>
          <w:t>的</w:t>
        </w:r>
      </w:ins>
      <w:ins w:id="189" w:author="Jianping Huang" w:date="2019-02-26T23:14:00Z">
        <w:r w:rsidR="00DD2A96">
          <w:rPr>
            <w:rFonts w:ascii="Times New Roman" w:hAnsi="Times New Roman" w:cs="Times New Roman" w:hint="eastAsia"/>
            <w:color w:val="FF0000"/>
            <w:sz w:val="24"/>
            <w:szCs w:val="24"/>
          </w:rPr>
          <w:t>球形粒子</w:t>
        </w:r>
      </w:ins>
      <w:ins w:id="190" w:author="Jianping Huang" w:date="2019-02-26T22:55:00Z">
        <w:r w:rsidR="006A1813">
          <w:rPr>
            <w:rFonts w:ascii="Times New Roman" w:hAnsi="Times New Roman" w:cs="Times New Roman" w:hint="eastAsia"/>
            <w:color w:val="FF0000"/>
            <w:sz w:val="24"/>
            <w:szCs w:val="24"/>
          </w:rPr>
          <w:t>，</w:t>
        </w:r>
        <m:oMath>
          <m:r>
            <w:rPr>
              <w:rFonts w:ascii="Cambria Math" w:hAnsi="Cambria Math" w:cs="Times New Roman"/>
              <w:color w:val="FF0000"/>
              <w:sz w:val="24"/>
              <w:szCs w:val="24"/>
            </w:rPr>
            <m:t>β</m:t>
          </m:r>
          <m:d>
            <m:dPr>
              <m:ctrlPr>
                <w:rPr>
                  <w:rFonts w:ascii="Cambria Math" w:hAnsi="Cambria Math" w:cs="Times New Roman"/>
                  <w:i/>
                  <w:color w:val="FF0000"/>
                  <w:sz w:val="24"/>
                  <w:szCs w:val="24"/>
                </w:rPr>
              </m:ctrlPr>
            </m:dPr>
            <m:e>
              <m:r>
                <w:rPr>
                  <w:rFonts w:ascii="Cambria Math" w:hAnsi="Cambria Math" w:cs="Times New Roman"/>
                  <w:color w:val="FF0000"/>
                  <w:sz w:val="24"/>
                  <w:szCs w:val="24"/>
                </w:rPr>
                <m:t>z</m:t>
              </m:r>
            </m:e>
          </m:d>
        </m:oMath>
        <w:r w:rsidR="006A1813">
          <w:rPr>
            <w:rFonts w:ascii="Times New Roman" w:hAnsi="Times New Roman" w:cs="Times New Roman" w:hint="eastAsia"/>
            <w:color w:val="FF0000"/>
            <w:sz w:val="24"/>
            <w:szCs w:val="24"/>
          </w:rPr>
          <w:t>可由以下表达式</w:t>
        </w:r>
      </w:ins>
      <w:ins w:id="191" w:author="Jianping Huang" w:date="2019-02-26T22:56:00Z">
        <w:r w:rsidR="006A1813">
          <w:rPr>
            <w:rFonts w:ascii="Times New Roman" w:hAnsi="Times New Roman" w:cs="Times New Roman" w:hint="eastAsia"/>
            <w:color w:val="FF0000"/>
            <w:sz w:val="24"/>
            <w:szCs w:val="24"/>
          </w:rPr>
          <w:t>求出</w:t>
        </w:r>
      </w:ins>
    </w:p>
    <w:p w14:paraId="46DFFE8B" w14:textId="67CDAC71" w:rsidR="0002017F" w:rsidRPr="00834C8F" w:rsidRDefault="00834C8F" w:rsidP="00834C8F">
      <w:pPr>
        <w:spacing w:line="300" w:lineRule="auto"/>
        <w:ind w:firstLineChars="200" w:firstLine="480"/>
        <w:rPr>
          <w:ins w:id="192" w:author="Jianping Huang" w:date="2019-02-26T22:56:00Z"/>
          <w:rFonts w:ascii="Times New Roman" w:hAnsi="Times New Roman" w:cs="Times New Roman"/>
          <w:color w:val="FF0000"/>
          <w:sz w:val="24"/>
          <w:szCs w:val="24"/>
        </w:rPr>
      </w:pPr>
      <m:oMath>
        <m:r>
          <w:ins w:id="193" w:author="Jianping Huang" w:date="2019-02-26T22:57:00Z">
            <w:rPr>
              <w:rFonts w:ascii="Cambria Math" w:hAnsi="Cambria Math" w:cs="Times New Roman"/>
              <w:color w:val="FF0000"/>
              <w:sz w:val="24"/>
              <w:szCs w:val="24"/>
            </w:rPr>
            <m:t>β</m:t>
          </w:ins>
        </m:r>
        <m:d>
          <m:dPr>
            <m:ctrlPr>
              <w:ins w:id="194" w:author="Jianping Huang" w:date="2019-02-26T22:57:00Z">
                <w:rPr>
                  <w:rFonts w:ascii="Cambria Math" w:hAnsi="Cambria Math" w:cs="Times New Roman"/>
                  <w:i/>
                  <w:color w:val="FF0000"/>
                  <w:sz w:val="24"/>
                  <w:szCs w:val="24"/>
                </w:rPr>
              </w:ins>
            </m:ctrlPr>
          </m:dPr>
          <m:e>
            <m:r>
              <w:ins w:id="195" w:author="Jianping Huang" w:date="2019-02-26T22:57:00Z">
                <w:rPr>
                  <w:rFonts w:ascii="Cambria Math" w:hAnsi="Cambria Math" w:cs="Times New Roman"/>
                  <w:color w:val="FF0000"/>
                  <w:sz w:val="24"/>
                  <w:szCs w:val="24"/>
                </w:rPr>
                <m:t>z</m:t>
              </w:ins>
            </m:r>
          </m:e>
        </m:d>
        <m:r>
          <w:ins w:id="196" w:author="Jianping Huang" w:date="2019-02-26T22:57:00Z">
            <m:rPr>
              <m:sty m:val="p"/>
            </m:rPr>
            <w:rPr>
              <w:rFonts w:ascii="Cambria Math" w:hAnsi="Cambria Math" w:cs="Times New Roman"/>
              <w:color w:val="FF0000"/>
              <w:sz w:val="24"/>
              <w:szCs w:val="24"/>
            </w:rPr>
            <m:t>=</m:t>
          </w:ins>
        </m:r>
        <m:f>
          <m:fPr>
            <m:ctrlPr>
              <w:ins w:id="197" w:author="Jianping Huang" w:date="2019-02-26T22:59:00Z">
                <w:rPr>
                  <w:rFonts w:ascii="Cambria Math" w:hAnsi="Cambria Math" w:cs="Times New Roman"/>
                  <w:i/>
                  <w:color w:val="FF0000"/>
                  <w:sz w:val="24"/>
                  <w:szCs w:val="24"/>
                </w:rPr>
              </w:ins>
            </m:ctrlPr>
          </m:fPr>
          <m:num>
            <m:r>
              <w:ins w:id="198" w:author="Jianping Huang" w:date="2019-02-26T22:59:00Z">
                <w:rPr>
                  <w:rFonts w:ascii="Cambria Math" w:hAnsi="Cambria Math" w:cs="Times New Roman"/>
                  <w:color w:val="FF0000"/>
                  <w:sz w:val="24"/>
                  <w:szCs w:val="24"/>
                </w:rPr>
                <m:t>π</m:t>
              </w:ins>
            </m:r>
            <m:sSup>
              <m:sSupPr>
                <m:ctrlPr>
                  <w:ins w:id="199" w:author="Jianping Huang" w:date="2019-02-26T23:00:00Z">
                    <w:rPr>
                      <w:rFonts w:ascii="Cambria Math" w:hAnsi="Cambria Math" w:cs="Times New Roman"/>
                      <w:i/>
                      <w:color w:val="FF0000"/>
                      <w:sz w:val="24"/>
                      <w:szCs w:val="24"/>
                    </w:rPr>
                  </w:ins>
                </m:ctrlPr>
              </m:sSupPr>
              <m:e>
                <m:r>
                  <w:ins w:id="200" w:author="Jianping Huang" w:date="2019-02-26T23:00:00Z">
                    <w:rPr>
                      <w:rFonts w:ascii="Cambria Math" w:hAnsi="Cambria Math" w:cs="Times New Roman"/>
                      <w:color w:val="FF0000"/>
                      <w:sz w:val="24"/>
                      <w:szCs w:val="24"/>
                    </w:rPr>
                    <m:t>D</m:t>
                  </w:ins>
                </m:r>
              </m:e>
              <m:sup>
                <m:r>
                  <w:ins w:id="201" w:author="Jianping Huang" w:date="2019-02-26T23:00:00Z">
                    <w:rPr>
                      <w:rFonts w:ascii="Cambria Math" w:hAnsi="Cambria Math" w:cs="Times New Roman"/>
                      <w:color w:val="FF0000"/>
                      <w:sz w:val="24"/>
                      <w:szCs w:val="24"/>
                    </w:rPr>
                    <m:t>2</m:t>
                  </w:ins>
                </m:r>
              </m:sup>
            </m:sSup>
          </m:num>
          <m:den>
            <m:r>
              <w:ins w:id="202" w:author="Jianping Huang" w:date="2019-02-26T23:00:00Z">
                <w:rPr>
                  <w:rFonts w:ascii="Cambria Math" w:hAnsi="Cambria Math" w:cs="Times New Roman"/>
                  <w:color w:val="FF0000"/>
                  <w:sz w:val="24"/>
                  <w:szCs w:val="24"/>
                </w:rPr>
                <m:t>4</m:t>
              </w:ins>
            </m:r>
          </m:den>
        </m:f>
        <m:r>
          <w:ins w:id="203" w:author="Jianping Huang" w:date="2019-02-26T23:00:00Z">
            <w:rPr>
              <w:rFonts w:ascii="Cambria Math" w:hAnsi="Cambria Math" w:cs="Times New Roman"/>
              <w:color w:val="FF0000"/>
              <w:sz w:val="24"/>
              <w:szCs w:val="24"/>
            </w:rPr>
            <m:t>N</m:t>
          </w:ins>
        </m:r>
        <m:sSub>
          <m:sSubPr>
            <m:ctrlPr>
              <w:ins w:id="204" w:author="Jianping Huang" w:date="2019-02-26T23:00:00Z">
                <w:rPr>
                  <w:rFonts w:ascii="Cambria Math" w:hAnsi="Cambria Math" w:cs="Times New Roman"/>
                  <w:i/>
                  <w:color w:val="FF0000"/>
                  <w:sz w:val="24"/>
                  <w:szCs w:val="24"/>
                </w:rPr>
              </w:ins>
            </m:ctrlPr>
          </m:sSubPr>
          <m:e>
            <m:r>
              <w:ins w:id="205" w:author="Jianping Huang" w:date="2019-02-26T23:00:00Z">
                <w:rPr>
                  <w:rFonts w:ascii="Cambria Math" w:hAnsi="Cambria Math" w:cs="Times New Roman"/>
                  <w:color w:val="FF0000"/>
                  <w:sz w:val="24"/>
                  <w:szCs w:val="24"/>
                </w:rPr>
                <m:t>Q</m:t>
              </w:ins>
            </m:r>
          </m:e>
          <m:sub>
            <m:r>
              <w:ins w:id="206" w:author="Jianping Huang" w:date="2019-02-26T23:00:00Z">
                <w:rPr>
                  <w:rFonts w:ascii="Cambria Math" w:hAnsi="Cambria Math" w:cs="Times New Roman"/>
                  <w:color w:val="FF0000"/>
                  <w:sz w:val="24"/>
                  <w:szCs w:val="24"/>
                </w:rPr>
                <m:t>ext</m:t>
              </w:ins>
            </m:r>
          </m:sub>
        </m:sSub>
      </m:oMath>
      <w:ins w:id="207" w:author="Jianping Huang" w:date="2019-02-26T23:01:00Z">
        <w:r>
          <w:rPr>
            <w:rFonts w:ascii="Times New Roman" w:hAnsi="Times New Roman" w:cs="Times New Roman"/>
            <w:color w:val="FF0000"/>
            <w:sz w:val="24"/>
            <w:szCs w:val="24"/>
          </w:rPr>
          <w:t xml:space="preserve">                                                      (2)</w:t>
        </w:r>
      </w:ins>
    </w:p>
    <w:p w14:paraId="11F7D864" w14:textId="28263D2A" w:rsidR="006A1813" w:rsidRDefault="00834C8F" w:rsidP="00834C8F">
      <w:pPr>
        <w:spacing w:line="300" w:lineRule="auto"/>
        <w:rPr>
          <w:ins w:id="208" w:author="Jianping Huang" w:date="2019-02-26T23:06:00Z"/>
          <w:rFonts w:ascii="Times New Roman" w:hAnsi="Times New Roman" w:cs="Times New Roman"/>
          <w:color w:val="FF0000"/>
          <w:sz w:val="24"/>
          <w:szCs w:val="24"/>
        </w:rPr>
      </w:pPr>
      <w:ins w:id="209" w:author="Jianping Huang" w:date="2019-02-26T23:01:00Z">
        <w:r>
          <w:rPr>
            <w:rFonts w:ascii="Times New Roman" w:hAnsi="Times New Roman" w:cs="Times New Roman" w:hint="eastAsia"/>
            <w:color w:val="FF0000"/>
            <w:sz w:val="24"/>
            <w:szCs w:val="24"/>
          </w:rPr>
          <w:t>式中</w:t>
        </w:r>
        <w:r w:rsidRPr="00834C8F">
          <w:rPr>
            <w:rFonts w:ascii="Times New Roman" w:hAnsi="Times New Roman" w:cs="Times New Roman"/>
            <w:i/>
            <w:color w:val="FF0000"/>
            <w:sz w:val="24"/>
            <w:szCs w:val="24"/>
            <w:rPrChange w:id="210" w:author="Jianping Huang" w:date="2019-02-26T23:03:00Z">
              <w:rPr>
                <w:rFonts w:ascii="Times New Roman" w:hAnsi="Times New Roman" w:cs="Times New Roman"/>
                <w:color w:val="FF0000"/>
                <w:sz w:val="24"/>
                <w:szCs w:val="24"/>
              </w:rPr>
            </w:rPrChange>
          </w:rPr>
          <w:t>D</w:t>
        </w:r>
      </w:ins>
      <w:ins w:id="211" w:author="Jianping Huang" w:date="2019-02-26T23:03:00Z">
        <w:r>
          <w:rPr>
            <w:rFonts w:ascii="Times New Roman" w:hAnsi="Times New Roman" w:cs="Times New Roman" w:hint="eastAsia"/>
            <w:color w:val="FF0000"/>
            <w:sz w:val="24"/>
            <w:szCs w:val="24"/>
          </w:rPr>
          <w:t>为</w:t>
        </w:r>
      </w:ins>
      <w:ins w:id="212" w:author="Jianping Huang" w:date="2019-02-26T23:04:00Z">
        <w:r>
          <w:rPr>
            <w:rFonts w:ascii="Times New Roman" w:hAnsi="Times New Roman" w:cs="Times New Roman" w:hint="eastAsia"/>
            <w:color w:val="FF0000"/>
            <w:sz w:val="24"/>
            <w:szCs w:val="24"/>
          </w:rPr>
          <w:t>气溶胶粒子半径，</w:t>
        </w:r>
      </w:ins>
      <m:oMath>
        <m:sSub>
          <m:sSubPr>
            <m:ctrlPr>
              <w:ins w:id="213" w:author="Jianping Huang" w:date="2019-02-26T23:10:00Z">
                <w:rPr>
                  <w:rFonts w:ascii="Cambria Math" w:hAnsi="Cambria Math" w:cs="Times New Roman"/>
                  <w:color w:val="FF0000"/>
                  <w:sz w:val="24"/>
                  <w:szCs w:val="24"/>
                </w:rPr>
              </w:ins>
            </m:ctrlPr>
          </m:sSubPr>
          <m:e>
            <m:r>
              <w:ins w:id="214" w:author="Jianping Huang" w:date="2019-02-26T23:10:00Z">
                <w:rPr>
                  <w:rFonts w:ascii="Cambria Math" w:hAnsi="Cambria Math" w:cs="Times New Roman"/>
                  <w:color w:val="FF0000"/>
                  <w:sz w:val="24"/>
                  <w:szCs w:val="24"/>
                </w:rPr>
                <m:t>Q</m:t>
              </w:ins>
            </m:r>
          </m:e>
          <m:sub>
            <m:r>
              <w:ins w:id="215" w:author="Jianping Huang" w:date="2019-02-26T23:10:00Z">
                <w:rPr>
                  <w:rFonts w:ascii="Cambria Math" w:hAnsi="Cambria Math" w:cs="Times New Roman"/>
                  <w:color w:val="FF0000"/>
                  <w:sz w:val="24"/>
                  <w:szCs w:val="24"/>
                </w:rPr>
                <m:t>ext</m:t>
              </w:ins>
            </m:r>
          </m:sub>
        </m:sSub>
      </m:oMath>
      <w:ins w:id="216" w:author="Jianping Huang" w:date="2019-02-26T23:11:00Z">
        <w:r w:rsidR="00152A43">
          <w:rPr>
            <w:rFonts w:ascii="Times New Roman" w:hAnsi="Times New Roman" w:cs="Times New Roman" w:hint="eastAsia"/>
            <w:color w:val="FF0000"/>
            <w:sz w:val="24"/>
            <w:szCs w:val="24"/>
          </w:rPr>
          <w:t>为给定波长米</w:t>
        </w:r>
      </w:ins>
      <w:ins w:id="217" w:author="Jianping Huang" w:date="2019-02-26T23:12:00Z">
        <w:r w:rsidR="00152A43">
          <w:rPr>
            <w:rFonts w:ascii="Times New Roman" w:hAnsi="Times New Roman" w:cs="Times New Roman" w:hint="eastAsia"/>
            <w:color w:val="FF0000"/>
            <w:sz w:val="24"/>
            <w:szCs w:val="24"/>
          </w:rPr>
          <w:t>散</w:t>
        </w:r>
        <w:r w:rsidR="00152A43">
          <w:rPr>
            <w:rFonts w:ascii="Times New Roman" w:hAnsi="Times New Roman" w:cs="Times New Roman" w:hint="eastAsia"/>
            <w:color w:val="FF0000"/>
            <w:sz w:val="24"/>
            <w:szCs w:val="24"/>
          </w:rPr>
          <w:t>(</w:t>
        </w:r>
        <w:r w:rsidR="00152A43">
          <w:rPr>
            <w:rFonts w:ascii="Times New Roman" w:hAnsi="Times New Roman" w:cs="Times New Roman"/>
            <w:color w:val="FF0000"/>
            <w:sz w:val="24"/>
            <w:szCs w:val="24"/>
          </w:rPr>
          <w:t>Mie)</w:t>
        </w:r>
        <w:r w:rsidR="00152A43">
          <w:rPr>
            <w:rFonts w:ascii="Times New Roman" w:hAnsi="Times New Roman" w:cs="Times New Roman" w:hint="eastAsia"/>
            <w:color w:val="FF0000"/>
            <w:sz w:val="24"/>
            <w:szCs w:val="24"/>
          </w:rPr>
          <w:t>射系数，</w:t>
        </w:r>
      </w:ins>
      <w:ins w:id="218" w:author="Jianping Huang" w:date="2019-02-26T23:04:00Z">
        <w:r w:rsidRPr="00152A43">
          <w:rPr>
            <w:rFonts w:ascii="Times New Roman" w:hAnsi="Times New Roman" w:cs="Times New Roman"/>
            <w:i/>
            <w:color w:val="FF0000"/>
            <w:sz w:val="24"/>
            <w:szCs w:val="24"/>
            <w:rPrChange w:id="219" w:author="Jianping Huang" w:date="2019-02-26T23:06:00Z">
              <w:rPr>
                <w:rFonts w:ascii="Times New Roman" w:hAnsi="Times New Roman" w:cs="Times New Roman"/>
                <w:color w:val="FF0000"/>
                <w:sz w:val="24"/>
                <w:szCs w:val="24"/>
              </w:rPr>
            </w:rPrChange>
          </w:rPr>
          <w:t>N</w:t>
        </w:r>
        <w:r>
          <w:rPr>
            <w:rFonts w:ascii="Times New Roman" w:hAnsi="Times New Roman" w:cs="Times New Roman" w:hint="eastAsia"/>
            <w:color w:val="FF0000"/>
            <w:sz w:val="24"/>
            <w:szCs w:val="24"/>
          </w:rPr>
          <w:t>为气溶胶数密度</w:t>
        </w:r>
      </w:ins>
      <w:ins w:id="220" w:author="Jianping Huang" w:date="2019-02-26T23:05:00Z">
        <w:r w:rsidR="00152A43">
          <w:rPr>
            <w:rFonts w:ascii="Times New Roman" w:hAnsi="Times New Roman" w:cs="Times New Roman" w:hint="eastAsia"/>
            <w:color w:val="FF0000"/>
            <w:sz w:val="24"/>
            <w:szCs w:val="24"/>
          </w:rPr>
          <w:t>，可</w:t>
        </w:r>
      </w:ins>
      <w:ins w:id="221" w:author="Jianping Huang" w:date="2019-02-26T23:09:00Z">
        <w:r w:rsidR="00152A43">
          <w:rPr>
            <w:rFonts w:ascii="Times New Roman" w:hAnsi="Times New Roman" w:cs="Times New Roman" w:hint="eastAsia"/>
            <w:color w:val="FF0000"/>
            <w:sz w:val="24"/>
            <w:szCs w:val="24"/>
          </w:rPr>
          <w:t>由</w:t>
        </w:r>
      </w:ins>
      <w:ins w:id="222" w:author="Jianping Huang" w:date="2019-02-26T23:06:00Z">
        <w:r w:rsidR="00152A43">
          <w:rPr>
            <w:rFonts w:ascii="Times New Roman" w:hAnsi="Times New Roman" w:cs="Times New Roman" w:hint="eastAsia"/>
            <w:color w:val="FF0000"/>
            <w:sz w:val="24"/>
            <w:szCs w:val="24"/>
          </w:rPr>
          <w:t>气溶胶</w:t>
        </w:r>
      </w:ins>
      <w:ins w:id="223" w:author="Jianping Huang" w:date="2019-02-26T23:05:00Z">
        <w:r w:rsidR="00152A43">
          <w:rPr>
            <w:rFonts w:ascii="Times New Roman" w:hAnsi="Times New Roman" w:cs="Times New Roman" w:hint="eastAsia"/>
            <w:color w:val="FF0000"/>
            <w:sz w:val="24"/>
            <w:szCs w:val="24"/>
          </w:rPr>
          <w:t>质量浓度</w:t>
        </w:r>
        <w:r w:rsidR="00152A43">
          <w:rPr>
            <w:rFonts w:ascii="Times New Roman" w:hAnsi="Times New Roman" w:cs="Times New Roman" w:hint="eastAsia"/>
            <w:color w:val="FF0000"/>
            <w:sz w:val="24"/>
            <w:szCs w:val="24"/>
          </w:rPr>
          <w:t>(</w:t>
        </w:r>
      </w:ins>
      <m:oMath>
        <m:r>
          <w:ins w:id="224" w:author="Jianping Huang" w:date="2019-02-26T23:07:00Z">
            <w:rPr>
              <w:rFonts w:ascii="Cambria Math" w:hAnsi="Cambria Math" w:cs="Times New Roman"/>
              <w:color w:val="FF0000"/>
              <w:sz w:val="24"/>
              <w:szCs w:val="24"/>
            </w:rPr>
            <m:t>m=</m:t>
          </w:ins>
        </m:r>
        <m:f>
          <m:fPr>
            <m:ctrlPr>
              <w:ins w:id="225" w:author="Jianping Huang" w:date="2019-02-26T23:07:00Z">
                <w:rPr>
                  <w:rFonts w:ascii="Cambria Math" w:hAnsi="Cambria Math" w:cs="Times New Roman"/>
                  <w:i/>
                  <w:color w:val="FF0000"/>
                  <w:sz w:val="24"/>
                  <w:szCs w:val="24"/>
                </w:rPr>
              </w:ins>
            </m:ctrlPr>
          </m:fPr>
          <m:num>
            <m:r>
              <w:ins w:id="226" w:author="Jianping Huang" w:date="2019-02-26T23:07:00Z">
                <w:rPr>
                  <w:rFonts w:ascii="Cambria Math" w:hAnsi="Cambria Math" w:cs="Times New Roman"/>
                  <w:color w:val="FF0000"/>
                  <w:sz w:val="24"/>
                  <w:szCs w:val="24"/>
                </w:rPr>
                <m:t>4</m:t>
              </w:ins>
            </m:r>
          </m:num>
          <m:den>
            <m:r>
              <w:ins w:id="227" w:author="Jianping Huang" w:date="2019-02-26T23:07:00Z">
                <w:rPr>
                  <w:rFonts w:ascii="Cambria Math" w:hAnsi="Cambria Math" w:cs="Times New Roman"/>
                  <w:color w:val="FF0000"/>
                  <w:sz w:val="24"/>
                  <w:szCs w:val="24"/>
                </w:rPr>
                <m:t>3</m:t>
              </w:ins>
            </m:r>
          </m:den>
        </m:f>
        <m:r>
          <w:ins w:id="228" w:author="Jianping Huang" w:date="2019-02-26T23:08:00Z">
            <w:rPr>
              <w:rFonts w:ascii="Cambria Math" w:hAnsi="Cambria Math" w:cs="Times New Roman"/>
              <w:color w:val="FF0000"/>
              <w:sz w:val="24"/>
              <w:szCs w:val="24"/>
            </w:rPr>
            <m:t>π</m:t>
          </w:ins>
        </m:r>
        <m:sSubSup>
          <m:sSubSupPr>
            <m:ctrlPr>
              <w:ins w:id="229" w:author="Jianping Huang" w:date="2019-02-26T23:08:00Z">
                <w:rPr>
                  <w:rFonts w:ascii="Cambria Math" w:hAnsi="Cambria Math" w:cs="Times New Roman"/>
                  <w:i/>
                  <w:color w:val="FF0000"/>
                  <w:sz w:val="24"/>
                  <w:szCs w:val="24"/>
                </w:rPr>
              </w:ins>
            </m:ctrlPr>
          </m:sSubSupPr>
          <m:e>
            <m:r>
              <w:ins w:id="230" w:author="Jianping Huang" w:date="2019-02-26T23:08:00Z">
                <w:rPr>
                  <w:rFonts w:ascii="Cambria Math" w:hAnsi="Cambria Math" w:cs="Times New Roman"/>
                  <w:color w:val="FF0000"/>
                  <w:sz w:val="24"/>
                  <w:szCs w:val="24"/>
                </w:rPr>
                <m:t>r</m:t>
              </w:ins>
            </m:r>
          </m:e>
          <m:sub>
            <m:r>
              <w:ins w:id="231" w:author="Jianping Huang" w:date="2019-02-26T23:08:00Z">
                <w:rPr>
                  <w:rFonts w:ascii="Cambria Math" w:hAnsi="Cambria Math" w:cs="Times New Roman"/>
                  <w:color w:val="FF0000"/>
                  <w:sz w:val="24"/>
                  <w:szCs w:val="24"/>
                </w:rPr>
                <m:t>e</m:t>
              </w:ins>
            </m:r>
          </m:sub>
          <m:sup>
            <m:r>
              <w:ins w:id="232" w:author="Jianping Huang" w:date="2019-02-26T23:08:00Z">
                <w:rPr>
                  <w:rFonts w:ascii="Cambria Math" w:hAnsi="Cambria Math" w:cs="Times New Roman"/>
                  <w:color w:val="FF0000"/>
                  <w:sz w:val="24"/>
                  <w:szCs w:val="24"/>
                </w:rPr>
                <m:t>3</m:t>
              </w:ins>
            </m:r>
          </m:sup>
        </m:sSubSup>
        <m:sSub>
          <m:sSubPr>
            <m:ctrlPr>
              <w:ins w:id="233" w:author="Jianping Huang" w:date="2019-02-26T23:08:00Z">
                <w:rPr>
                  <w:rFonts w:ascii="Cambria Math" w:hAnsi="Cambria Math" w:cs="Times New Roman"/>
                  <w:i/>
                  <w:color w:val="FF0000"/>
                  <w:sz w:val="24"/>
                  <w:szCs w:val="24"/>
                </w:rPr>
              </w:ins>
            </m:ctrlPr>
          </m:sSubPr>
          <m:e>
            <m:r>
              <w:ins w:id="234" w:author="Jianping Huang" w:date="2019-02-26T23:08:00Z">
                <w:rPr>
                  <w:rFonts w:ascii="Cambria Math" w:hAnsi="Cambria Math" w:cs="Times New Roman"/>
                  <w:color w:val="FF0000"/>
                  <w:sz w:val="24"/>
                  <w:szCs w:val="24"/>
                </w:rPr>
                <m:t>ρ</m:t>
              </w:ins>
            </m:r>
          </m:e>
          <m:sub>
            <m:r>
              <w:ins w:id="235" w:author="Jianping Huang" w:date="2019-02-26T23:08:00Z">
                <w:rPr>
                  <w:rFonts w:ascii="Cambria Math" w:hAnsi="Cambria Math" w:cs="Times New Roman"/>
                  <w:color w:val="FF0000"/>
                  <w:sz w:val="24"/>
                  <w:szCs w:val="24"/>
                </w:rPr>
                <m:t>p</m:t>
              </w:ins>
            </m:r>
          </m:sub>
        </m:sSub>
        <m:r>
          <w:ins w:id="236" w:author="Jianping Huang" w:date="2019-02-26T23:08:00Z">
            <w:rPr>
              <w:rFonts w:ascii="Cambria Math" w:hAnsi="Cambria Math" w:cs="Times New Roman"/>
              <w:color w:val="FF0000"/>
              <w:sz w:val="24"/>
              <w:szCs w:val="24"/>
            </w:rPr>
            <m:t>N</m:t>
          </w:ins>
        </m:r>
      </m:oMath>
      <w:ins w:id="237" w:author="Jianping Huang" w:date="2019-02-26T23:53:00Z">
        <w:r w:rsidR="00780E6E">
          <w:rPr>
            <w:rFonts w:ascii="Times New Roman" w:hAnsi="Times New Roman" w:cs="Times New Roman" w:hint="eastAsia"/>
            <w:color w:val="FF0000"/>
            <w:sz w:val="24"/>
            <w:szCs w:val="24"/>
          </w:rPr>
          <w:t>，其中</w:t>
        </w:r>
      </w:ins>
      <w:ins w:id="238" w:author="Jianping Huang" w:date="2019-02-26T23:05:00Z">
        <w:r w:rsidR="00152A43">
          <w:rPr>
            <w:rFonts w:ascii="Times New Roman" w:hAnsi="Times New Roman" w:cs="Times New Roman" w:hint="eastAsia"/>
            <w:color w:val="FF0000"/>
            <w:sz w:val="24"/>
            <w:szCs w:val="24"/>
          </w:rPr>
          <w:t>)</w:t>
        </w:r>
        <w:r w:rsidR="00152A43">
          <w:rPr>
            <w:rFonts w:ascii="Times New Roman" w:hAnsi="Times New Roman" w:cs="Times New Roman" w:hint="eastAsia"/>
            <w:color w:val="FF0000"/>
            <w:sz w:val="24"/>
            <w:szCs w:val="24"/>
          </w:rPr>
          <w:t>求出。</w:t>
        </w:r>
      </w:ins>
    </w:p>
    <w:p w14:paraId="569CCC7F" w14:textId="5E4F6919" w:rsidR="00152A43" w:rsidRPr="00152A43" w:rsidRDefault="00276A8B">
      <w:pPr>
        <w:spacing w:line="300" w:lineRule="auto"/>
        <w:ind w:firstLine="418"/>
        <w:rPr>
          <w:ins w:id="239" w:author="Jianping Huang" w:date="2019-02-26T21:39:00Z"/>
          <w:rFonts w:ascii="Times New Roman" w:hAnsi="Times New Roman" w:cs="Times New Roman"/>
          <w:color w:val="FF0000"/>
          <w:sz w:val="24"/>
          <w:szCs w:val="24"/>
        </w:rPr>
        <w:pPrChange w:id="240" w:author="Jianping Huang" w:date="2019-02-26T23:19:00Z">
          <w:pPr>
            <w:spacing w:line="300" w:lineRule="auto"/>
            <w:ind w:firstLineChars="200" w:firstLine="480"/>
          </w:pPr>
        </w:pPrChange>
      </w:pPr>
      <w:ins w:id="241" w:author="Jianping Huang" w:date="2019-02-26T23:19:00Z">
        <w:r>
          <w:rPr>
            <w:rFonts w:ascii="Times New Roman" w:hAnsi="Times New Roman" w:cs="Times New Roman" w:hint="eastAsia"/>
            <w:color w:val="FF0000"/>
            <w:sz w:val="24"/>
            <w:szCs w:val="24"/>
          </w:rPr>
          <w:t>如图</w:t>
        </w:r>
        <w:r>
          <w:rPr>
            <w:rFonts w:ascii="Times New Roman" w:hAnsi="Times New Roman" w:cs="Times New Roman"/>
            <w:color w:val="FF0000"/>
            <w:sz w:val="24"/>
            <w:szCs w:val="24"/>
          </w:rPr>
          <w:t>3</w:t>
        </w:r>
        <w:r>
          <w:rPr>
            <w:rFonts w:ascii="Times New Roman" w:hAnsi="Times New Roman" w:cs="Times New Roman" w:hint="eastAsia"/>
            <w:color w:val="FF0000"/>
            <w:sz w:val="24"/>
            <w:szCs w:val="24"/>
          </w:rPr>
          <w:t>所示，</w:t>
        </w:r>
        <w:r w:rsidR="000D4673">
          <w:rPr>
            <w:rFonts w:ascii="Times New Roman" w:hAnsi="Times New Roman" w:cs="Times New Roman" w:hint="eastAsia"/>
            <w:color w:val="FF0000"/>
            <w:sz w:val="24"/>
            <w:szCs w:val="24"/>
          </w:rPr>
          <w:t>辐射传输模型</w:t>
        </w:r>
      </w:ins>
      <w:ins w:id="242" w:author="Jianping Huang" w:date="2019-02-27T00:30:00Z">
        <w:r w:rsidR="00D76401">
          <w:rPr>
            <w:rFonts w:ascii="Times New Roman" w:hAnsi="Times New Roman" w:cs="Times New Roman" w:hint="eastAsia"/>
            <w:color w:val="FF0000"/>
            <w:sz w:val="24"/>
            <w:szCs w:val="24"/>
          </w:rPr>
          <w:t>（</w:t>
        </w:r>
      </w:ins>
      <w:ins w:id="243" w:author="Jianping Huang" w:date="2019-02-26T23:50:00Z">
        <w:r w:rsidR="000D4673">
          <w:rPr>
            <w:rFonts w:ascii="Times New Roman" w:hAnsi="Times New Roman" w:cs="Times New Roman"/>
            <w:color w:val="FF0000"/>
            <w:sz w:val="24"/>
            <w:szCs w:val="24"/>
          </w:rPr>
          <w:t>SBDART</w:t>
        </w:r>
      </w:ins>
      <w:ins w:id="244" w:author="Jianping Huang" w:date="2019-02-27T00:30:00Z">
        <w:r w:rsidR="00D76401">
          <w:rPr>
            <w:rFonts w:ascii="Times New Roman" w:hAnsi="Times New Roman" w:cs="Times New Roman" w:hint="eastAsia"/>
            <w:color w:val="FF0000"/>
            <w:sz w:val="24"/>
            <w:szCs w:val="24"/>
          </w:rPr>
          <w:t>）</w:t>
        </w:r>
      </w:ins>
      <w:ins w:id="245" w:author="Jianping Huang" w:date="2019-02-26T23:58:00Z">
        <w:r w:rsidR="00780E6E">
          <w:rPr>
            <w:rFonts w:ascii="Times New Roman" w:hAnsi="Times New Roman" w:cs="Times New Roman" w:hint="eastAsia"/>
            <w:color w:val="FF0000"/>
            <w:sz w:val="24"/>
            <w:szCs w:val="24"/>
          </w:rPr>
          <w:t>利用单向散射因子（</w:t>
        </w:r>
        <w:r w:rsidR="00780E6E">
          <w:rPr>
            <w:rFonts w:ascii="Times New Roman" w:hAnsi="Times New Roman" w:cs="Times New Roman" w:hint="eastAsia"/>
            <w:color w:val="FF0000"/>
            <w:sz w:val="24"/>
            <w:szCs w:val="24"/>
          </w:rPr>
          <w:t>SSA</w:t>
        </w:r>
        <w:r w:rsidR="00780E6E">
          <w:rPr>
            <w:rFonts w:ascii="Times New Roman" w:hAnsi="Times New Roman" w:cs="Times New Roman" w:hint="eastAsia"/>
            <w:color w:val="FF0000"/>
            <w:sz w:val="24"/>
            <w:szCs w:val="24"/>
          </w:rPr>
          <w:t>）</w:t>
        </w:r>
      </w:ins>
      <w:ins w:id="246" w:author="Jianping Huang" w:date="2019-02-27T00:02:00Z">
        <w:r w:rsidR="0088322E" w:rsidRPr="00587D3B">
          <w:rPr>
            <w:rFonts w:ascii="Times New Roman" w:hAnsi="Times New Roman" w:cs="Times New Roman" w:hint="eastAsia"/>
            <w:color w:val="FF0000"/>
            <w:sz w:val="24"/>
            <w:szCs w:val="24"/>
          </w:rPr>
          <w:t>和不对称因子（</w:t>
        </w:r>
        <w:r w:rsidR="0088322E" w:rsidRPr="00587D3B">
          <w:rPr>
            <w:rFonts w:ascii="Times New Roman" w:hAnsi="Times New Roman" w:cs="Times New Roman" w:hint="eastAsia"/>
            <w:i/>
            <w:color w:val="FF0000"/>
            <w:sz w:val="24"/>
            <w:szCs w:val="24"/>
          </w:rPr>
          <w:t>g</w:t>
        </w:r>
        <w:r w:rsidR="0088322E" w:rsidRPr="00587D3B">
          <w:rPr>
            <w:rFonts w:ascii="Times New Roman" w:hAnsi="Times New Roman" w:cs="Times New Roman" w:hint="eastAsia"/>
            <w:i/>
            <w:color w:val="FF0000"/>
            <w:sz w:val="24"/>
            <w:szCs w:val="24"/>
            <w:vertAlign w:val="subscript"/>
          </w:rPr>
          <w:t>f</w:t>
        </w:r>
        <w:r w:rsidR="0088322E" w:rsidRPr="00587D3B">
          <w:rPr>
            <w:rFonts w:ascii="Times New Roman" w:hAnsi="Times New Roman" w:cs="Times New Roman" w:hint="eastAsia"/>
            <w:color w:val="FF0000"/>
            <w:sz w:val="24"/>
            <w:szCs w:val="24"/>
          </w:rPr>
          <w:t>）</w:t>
        </w:r>
      </w:ins>
      <w:ins w:id="247" w:author="Jianping Huang" w:date="2019-02-27T00:33:00Z">
        <w:r w:rsidR="00827772">
          <w:rPr>
            <w:rFonts w:ascii="Times New Roman" w:hAnsi="Times New Roman" w:cs="Times New Roman" w:hint="eastAsia"/>
            <w:color w:val="FF0000"/>
            <w:sz w:val="24"/>
            <w:szCs w:val="24"/>
          </w:rPr>
          <w:t>，地表反射率（</w:t>
        </w:r>
      </w:ins>
      <m:oMath>
        <m:r>
          <w:ins w:id="248" w:author="Jianping Huang" w:date="2019-02-27T00:34:00Z">
            <m:rPr>
              <m:sty m:val="p"/>
            </m:rPr>
            <w:rPr>
              <w:rFonts w:ascii="Cambria Math" w:hAnsi="Cambria Math" w:cs="Times New Roman"/>
              <w:color w:val="FF0000"/>
              <w:sz w:val="24"/>
              <w:szCs w:val="24"/>
            </w:rPr>
            <m:t>α</m:t>
          </w:ins>
        </m:r>
      </m:oMath>
      <w:ins w:id="249" w:author="Jianping Huang" w:date="2019-02-27T00:34:00Z">
        <w:r w:rsidR="00827772">
          <w:rPr>
            <w:rFonts w:ascii="Times New Roman" w:hAnsi="Times New Roman" w:cs="Times New Roman" w:hint="eastAsia"/>
            <w:color w:val="FF0000"/>
            <w:sz w:val="24"/>
            <w:szCs w:val="24"/>
          </w:rPr>
          <w:t>）</w:t>
        </w:r>
      </w:ins>
      <w:ins w:id="250" w:author="Jianping Huang" w:date="2019-02-27T00:07:00Z">
        <w:r w:rsidR="0088322E">
          <w:rPr>
            <w:rFonts w:ascii="Times New Roman" w:hAnsi="Times New Roman" w:cs="Times New Roman" w:hint="eastAsia"/>
            <w:color w:val="FF0000"/>
            <w:sz w:val="24"/>
            <w:szCs w:val="24"/>
          </w:rPr>
          <w:t>及</w:t>
        </w:r>
      </w:ins>
      <w:ins w:id="251" w:author="Jianping Huang" w:date="2019-02-27T00:08:00Z">
        <w:r w:rsidR="0088322E">
          <w:rPr>
            <w:rFonts w:ascii="Times New Roman" w:hAnsi="Times New Roman" w:cs="Times New Roman" w:hint="eastAsia"/>
            <w:color w:val="FF0000"/>
            <w:sz w:val="24"/>
            <w:szCs w:val="24"/>
          </w:rPr>
          <w:t>LES</w:t>
        </w:r>
        <w:r w:rsidR="0088322E">
          <w:rPr>
            <w:rFonts w:ascii="Times New Roman" w:hAnsi="Times New Roman" w:cs="Times New Roman" w:hint="eastAsia"/>
            <w:color w:val="FF0000"/>
            <w:sz w:val="24"/>
            <w:szCs w:val="24"/>
          </w:rPr>
          <w:t>模拟的位温（</w:t>
        </w:r>
        <m:oMath>
          <m:r>
            <m:rPr>
              <m:sty m:val="p"/>
            </m:rPr>
            <w:rPr>
              <w:rFonts w:ascii="Cambria Math" w:hAnsi="Cambria Math" w:cs="Times New Roman"/>
              <w:color w:val="FF0000"/>
              <w:sz w:val="24"/>
              <w:szCs w:val="24"/>
            </w:rPr>
            <m:t>θ</m:t>
          </m:r>
        </m:oMath>
        <w:r w:rsidR="0088322E">
          <w:rPr>
            <w:rFonts w:ascii="Times New Roman" w:hAnsi="Times New Roman" w:cs="Times New Roman" w:hint="eastAsia"/>
            <w:color w:val="FF0000"/>
            <w:sz w:val="24"/>
            <w:szCs w:val="24"/>
          </w:rPr>
          <w:t>），</w:t>
        </w:r>
      </w:ins>
      <w:ins w:id="252" w:author="Jianping Huang" w:date="2019-02-27T00:10:00Z">
        <w:r w:rsidR="0088322E">
          <w:rPr>
            <w:rFonts w:ascii="Times New Roman" w:hAnsi="Times New Roman" w:cs="Times New Roman" w:hint="eastAsia"/>
            <w:color w:val="FF0000"/>
            <w:sz w:val="24"/>
            <w:szCs w:val="24"/>
          </w:rPr>
          <w:t>边界层</w:t>
        </w:r>
      </w:ins>
      <w:ins w:id="253" w:author="Jianping Huang" w:date="2019-02-27T00:34:00Z">
        <w:r w:rsidR="008254E1">
          <w:rPr>
            <w:rFonts w:ascii="Times New Roman" w:hAnsi="Times New Roman" w:cs="Times New Roman" w:hint="eastAsia"/>
            <w:color w:val="FF0000"/>
            <w:sz w:val="24"/>
            <w:szCs w:val="24"/>
          </w:rPr>
          <w:t>高</w:t>
        </w:r>
      </w:ins>
      <w:ins w:id="254" w:author="Jianping Huang" w:date="2019-02-27T00:10:00Z">
        <w:r w:rsidR="0088322E">
          <w:rPr>
            <w:rFonts w:ascii="Times New Roman" w:hAnsi="Times New Roman" w:cs="Times New Roman" w:hint="eastAsia"/>
            <w:color w:val="FF0000"/>
            <w:sz w:val="24"/>
            <w:szCs w:val="24"/>
          </w:rPr>
          <w:t>度（</w:t>
        </w:r>
        <m:oMath>
          <m:sSub>
            <m:sSubPr>
              <m:ctrlPr>
                <w:rPr>
                  <w:rFonts w:ascii="Cambria Math" w:hAnsi="Cambria Math" w:cs="Times New Roman"/>
                  <w:color w:val="FF0000"/>
                  <w:sz w:val="24"/>
                  <w:szCs w:val="24"/>
                </w:rPr>
              </m:ctrlPr>
            </m:sSubPr>
            <m:e>
              <m:r>
                <w:rPr>
                  <w:rFonts w:ascii="Cambria Math" w:hAnsi="Cambria Math" w:cs="Times New Roman"/>
                  <w:color w:val="FF0000"/>
                  <w:sz w:val="24"/>
                  <w:szCs w:val="24"/>
                </w:rPr>
                <m:t>z</m:t>
              </m:r>
            </m:e>
            <m:sub>
              <m:r>
                <w:rPr>
                  <w:rFonts w:ascii="Cambria Math" w:hAnsi="Cambria Math" w:cs="Times New Roman"/>
                  <w:color w:val="FF0000"/>
                  <w:sz w:val="24"/>
                  <w:szCs w:val="24"/>
                </w:rPr>
                <m:t>i</m:t>
              </m:r>
            </m:sub>
          </m:sSub>
        </m:oMath>
        <w:r w:rsidR="0088322E">
          <w:rPr>
            <w:rFonts w:ascii="Times New Roman" w:hAnsi="Times New Roman" w:cs="Times New Roman" w:hint="eastAsia"/>
            <w:color w:val="FF0000"/>
            <w:sz w:val="24"/>
            <w:szCs w:val="24"/>
          </w:rPr>
          <w:t>）和</w:t>
        </w:r>
      </w:ins>
      <w:ins w:id="255" w:author="Jianping Huang" w:date="2019-02-27T00:11:00Z">
        <w:r w:rsidR="0088322E">
          <w:rPr>
            <w:rFonts w:ascii="Times New Roman" w:hAnsi="Times New Roman" w:cs="Times New Roman" w:hint="eastAsia"/>
            <w:color w:val="FF0000"/>
            <w:sz w:val="24"/>
            <w:szCs w:val="24"/>
          </w:rPr>
          <w:t>AOD</w:t>
        </w:r>
        <w:r w:rsidR="0088322E">
          <w:rPr>
            <w:rFonts w:ascii="Times New Roman" w:hAnsi="Times New Roman" w:cs="Times New Roman" w:hint="eastAsia"/>
            <w:color w:val="FF0000"/>
            <w:sz w:val="24"/>
            <w:szCs w:val="24"/>
          </w:rPr>
          <w:t>等计算加温率廓线时</w:t>
        </w:r>
      </w:ins>
      <w:ins w:id="256" w:author="Jianping Huang" w:date="2019-02-27T00:17:00Z">
        <w:r w:rsidR="0027338C">
          <w:rPr>
            <w:rFonts w:ascii="Times New Roman" w:hAnsi="Times New Roman" w:cs="Times New Roman" w:hint="eastAsia"/>
            <w:color w:val="FF0000"/>
            <w:sz w:val="24"/>
            <w:szCs w:val="24"/>
          </w:rPr>
          <w:t>；</w:t>
        </w:r>
      </w:ins>
      <w:ins w:id="257" w:author="Jianping Huang" w:date="2019-02-27T00:11:00Z">
        <w:r w:rsidR="0088322E">
          <w:rPr>
            <w:rFonts w:ascii="Times New Roman" w:hAnsi="Times New Roman" w:cs="Times New Roman" w:hint="eastAsia"/>
            <w:color w:val="FF0000"/>
            <w:sz w:val="24"/>
            <w:szCs w:val="24"/>
          </w:rPr>
          <w:t>LES</w:t>
        </w:r>
        <w:r w:rsidR="0088322E">
          <w:rPr>
            <w:rFonts w:ascii="Times New Roman" w:hAnsi="Times New Roman" w:cs="Times New Roman" w:hint="eastAsia"/>
            <w:color w:val="FF0000"/>
            <w:sz w:val="24"/>
            <w:szCs w:val="24"/>
          </w:rPr>
          <w:t>利用</w:t>
        </w:r>
      </w:ins>
      <w:ins w:id="258" w:author="Jianping Huang" w:date="2019-02-27T00:12:00Z">
        <w:r w:rsidR="0088322E">
          <w:rPr>
            <w:rFonts w:ascii="Times New Roman" w:hAnsi="Times New Roman" w:cs="Times New Roman" w:hint="eastAsia"/>
            <w:color w:val="FF0000"/>
            <w:sz w:val="24"/>
            <w:szCs w:val="24"/>
          </w:rPr>
          <w:t>SBDART</w:t>
        </w:r>
      </w:ins>
      <w:ins w:id="259" w:author="Jianping Huang" w:date="2019-02-27T00:30:00Z">
        <w:r w:rsidR="00D76401">
          <w:rPr>
            <w:rFonts w:ascii="Times New Roman" w:hAnsi="Times New Roman" w:cs="Times New Roman" w:hint="eastAsia"/>
            <w:color w:val="FF0000"/>
            <w:sz w:val="24"/>
            <w:szCs w:val="24"/>
          </w:rPr>
          <w:t>提供</w:t>
        </w:r>
      </w:ins>
      <w:ins w:id="260" w:author="Jianping Huang" w:date="2019-02-27T00:12:00Z">
        <w:r w:rsidR="0088322E">
          <w:rPr>
            <w:rFonts w:ascii="Times New Roman" w:hAnsi="Times New Roman" w:cs="Times New Roman" w:hint="eastAsia"/>
            <w:color w:val="FF0000"/>
            <w:sz w:val="24"/>
            <w:szCs w:val="24"/>
          </w:rPr>
          <w:t>加温率廓线</w:t>
        </w:r>
      </w:ins>
      <w:ins w:id="261" w:author="Jianping Huang" w:date="2019-02-27T00:13:00Z">
        <w:r w:rsidR="0088322E">
          <w:rPr>
            <w:rFonts w:ascii="Times New Roman" w:hAnsi="Times New Roman" w:cs="Times New Roman" w:hint="eastAsia"/>
            <w:color w:val="FF0000"/>
            <w:sz w:val="24"/>
            <w:szCs w:val="24"/>
          </w:rPr>
          <w:t>模拟计算位温、比</w:t>
        </w:r>
      </w:ins>
      <w:ins w:id="262" w:author="Jianping Huang" w:date="2019-02-27T00:14:00Z">
        <w:r w:rsidR="0088322E">
          <w:rPr>
            <w:rFonts w:ascii="Times New Roman" w:hAnsi="Times New Roman" w:cs="Times New Roman" w:hint="eastAsia"/>
            <w:color w:val="FF0000"/>
            <w:sz w:val="24"/>
            <w:szCs w:val="24"/>
          </w:rPr>
          <w:t>湿、风和气溶胶</w:t>
        </w:r>
      </w:ins>
      <w:ins w:id="263" w:author="Jianping Huang" w:date="2019-02-27T00:16:00Z">
        <w:r w:rsidR="0027338C">
          <w:rPr>
            <w:rFonts w:ascii="Times New Roman" w:hAnsi="Times New Roman" w:cs="Times New Roman" w:hint="eastAsia"/>
            <w:color w:val="FF0000"/>
            <w:sz w:val="24"/>
            <w:szCs w:val="24"/>
          </w:rPr>
          <w:t>质量浓度</w:t>
        </w:r>
      </w:ins>
      <w:ins w:id="264" w:author="Jianping Huang" w:date="2019-02-27T00:30:00Z">
        <w:r w:rsidR="00D76401">
          <w:rPr>
            <w:rFonts w:ascii="Times New Roman" w:hAnsi="Times New Roman" w:cs="Times New Roman" w:hint="eastAsia"/>
            <w:color w:val="FF0000"/>
            <w:sz w:val="24"/>
            <w:szCs w:val="24"/>
          </w:rPr>
          <w:t>等</w:t>
        </w:r>
      </w:ins>
      <w:ins w:id="265" w:author="Jianping Huang" w:date="2019-02-27T00:17:00Z">
        <w:r w:rsidR="0027338C">
          <w:rPr>
            <w:rFonts w:ascii="Times New Roman" w:hAnsi="Times New Roman" w:cs="Times New Roman" w:hint="eastAsia"/>
            <w:color w:val="FF0000"/>
            <w:sz w:val="24"/>
            <w:szCs w:val="24"/>
          </w:rPr>
          <w:t>；</w:t>
        </w:r>
        <w:r w:rsidR="0027338C">
          <w:rPr>
            <w:rFonts w:ascii="Times New Roman" w:hAnsi="Times New Roman" w:cs="Times New Roman" w:hint="eastAsia"/>
            <w:color w:val="FF0000"/>
            <w:sz w:val="24"/>
            <w:szCs w:val="24"/>
          </w:rPr>
          <w:t>LES</w:t>
        </w:r>
        <w:r w:rsidR="0027338C">
          <w:rPr>
            <w:rFonts w:ascii="Times New Roman" w:hAnsi="Times New Roman" w:cs="Times New Roman" w:hint="eastAsia"/>
            <w:color w:val="FF0000"/>
            <w:sz w:val="24"/>
            <w:szCs w:val="24"/>
          </w:rPr>
          <w:t>模拟的气溶胶浓度再经过耦合</w:t>
        </w:r>
      </w:ins>
      <w:ins w:id="266" w:author="Jianping Huang" w:date="2019-02-27T00:18:00Z">
        <w:r w:rsidR="0027338C">
          <w:rPr>
            <w:rFonts w:ascii="Times New Roman" w:hAnsi="Times New Roman" w:cs="Times New Roman" w:hint="eastAsia"/>
            <w:color w:val="FF0000"/>
            <w:sz w:val="24"/>
            <w:szCs w:val="24"/>
          </w:rPr>
          <w:t>器（</w:t>
        </w:r>
        <w:r w:rsidR="0027338C">
          <w:rPr>
            <w:rFonts w:ascii="Times New Roman" w:hAnsi="Times New Roman" w:cs="Times New Roman" w:hint="eastAsia"/>
            <w:color w:val="FF0000"/>
            <w:sz w:val="24"/>
            <w:szCs w:val="24"/>
          </w:rPr>
          <w:t>c</w:t>
        </w:r>
        <w:r w:rsidR="0027338C">
          <w:rPr>
            <w:rFonts w:ascii="Times New Roman" w:hAnsi="Times New Roman" w:cs="Times New Roman"/>
            <w:color w:val="FF0000"/>
            <w:sz w:val="24"/>
            <w:szCs w:val="24"/>
          </w:rPr>
          <w:t>oupler</w:t>
        </w:r>
        <w:r w:rsidR="0027338C">
          <w:rPr>
            <w:rFonts w:ascii="Times New Roman" w:hAnsi="Times New Roman" w:cs="Times New Roman" w:hint="eastAsia"/>
            <w:color w:val="FF0000"/>
            <w:sz w:val="24"/>
            <w:szCs w:val="24"/>
          </w:rPr>
          <w:t>）计算</w:t>
        </w:r>
      </w:ins>
      <w:ins w:id="267" w:author="Jianping Huang" w:date="2019-02-27T00:30:00Z">
        <w:r w:rsidR="00D76401">
          <w:rPr>
            <w:rFonts w:ascii="Times New Roman" w:hAnsi="Times New Roman" w:cs="Times New Roman" w:hint="eastAsia"/>
            <w:color w:val="FF0000"/>
            <w:sz w:val="24"/>
            <w:szCs w:val="24"/>
          </w:rPr>
          <w:t>得到</w:t>
        </w:r>
      </w:ins>
      <w:ins w:id="268" w:author="Jianping Huang" w:date="2019-02-27T00:18:00Z">
        <w:r w:rsidR="0027338C">
          <w:rPr>
            <w:rFonts w:ascii="Times New Roman" w:hAnsi="Times New Roman" w:cs="Times New Roman" w:hint="eastAsia"/>
            <w:color w:val="FF0000"/>
            <w:sz w:val="24"/>
            <w:szCs w:val="24"/>
          </w:rPr>
          <w:t>SBDART</w:t>
        </w:r>
        <w:r w:rsidR="0027338C">
          <w:rPr>
            <w:rFonts w:ascii="Times New Roman" w:hAnsi="Times New Roman" w:cs="Times New Roman" w:hint="eastAsia"/>
            <w:color w:val="FF0000"/>
            <w:sz w:val="24"/>
            <w:szCs w:val="24"/>
          </w:rPr>
          <w:t>模型需要的</w:t>
        </w:r>
        <w:r w:rsidR="0027338C">
          <w:rPr>
            <w:rFonts w:ascii="Times New Roman" w:hAnsi="Times New Roman" w:cs="Times New Roman" w:hint="eastAsia"/>
            <w:color w:val="FF0000"/>
            <w:sz w:val="24"/>
            <w:szCs w:val="24"/>
          </w:rPr>
          <w:t>AOD</w:t>
        </w:r>
        <w:r w:rsidR="0027338C">
          <w:rPr>
            <w:rFonts w:ascii="Times New Roman" w:hAnsi="Times New Roman" w:cs="Times New Roman" w:hint="eastAsia"/>
            <w:color w:val="FF0000"/>
            <w:sz w:val="24"/>
            <w:szCs w:val="24"/>
          </w:rPr>
          <w:t>。</w:t>
        </w:r>
      </w:ins>
      <w:ins w:id="269" w:author="Jianping Huang" w:date="2019-02-27T00:19:00Z">
        <w:r w:rsidR="0027338C">
          <w:rPr>
            <w:rFonts w:ascii="Times New Roman" w:hAnsi="Times New Roman" w:cs="Times New Roman" w:hint="eastAsia"/>
            <w:color w:val="FF0000"/>
            <w:sz w:val="24"/>
            <w:szCs w:val="24"/>
          </w:rPr>
          <w:t>LES</w:t>
        </w:r>
        <w:r w:rsidR="0027338C">
          <w:rPr>
            <w:rFonts w:ascii="Times New Roman" w:hAnsi="Times New Roman" w:cs="Times New Roman" w:hint="eastAsia"/>
            <w:color w:val="FF0000"/>
            <w:sz w:val="24"/>
            <w:szCs w:val="24"/>
          </w:rPr>
          <w:t>和</w:t>
        </w:r>
        <w:r w:rsidR="0027338C">
          <w:rPr>
            <w:rFonts w:ascii="Times New Roman" w:hAnsi="Times New Roman" w:cs="Times New Roman" w:hint="eastAsia"/>
            <w:color w:val="FF0000"/>
            <w:sz w:val="24"/>
            <w:szCs w:val="24"/>
          </w:rPr>
          <w:t>SBDART</w:t>
        </w:r>
        <w:r w:rsidR="0027338C">
          <w:rPr>
            <w:rFonts w:ascii="Times New Roman" w:hAnsi="Times New Roman" w:cs="Times New Roman" w:hint="eastAsia"/>
            <w:color w:val="FF0000"/>
            <w:sz w:val="24"/>
            <w:szCs w:val="24"/>
          </w:rPr>
          <w:t>模型之间可以</w:t>
        </w:r>
      </w:ins>
      <w:ins w:id="270" w:author="Jianping Huang" w:date="2019-02-27T00:20:00Z">
        <w:r w:rsidR="0027338C">
          <w:rPr>
            <w:rFonts w:ascii="Times New Roman" w:hAnsi="Times New Roman" w:cs="Times New Roman" w:hint="eastAsia"/>
            <w:color w:val="FF0000"/>
            <w:sz w:val="24"/>
            <w:szCs w:val="24"/>
          </w:rPr>
          <w:t>每隔一段时间比如</w:t>
        </w:r>
        <w:r w:rsidR="0027338C">
          <w:rPr>
            <w:rFonts w:ascii="Times New Roman" w:hAnsi="Times New Roman" w:cs="Times New Roman"/>
            <w:color w:val="FF0000"/>
            <w:sz w:val="24"/>
            <w:szCs w:val="24"/>
          </w:rPr>
          <w:t>10</w:t>
        </w:r>
        <w:r w:rsidR="0027338C">
          <w:rPr>
            <w:rFonts w:ascii="Times New Roman" w:hAnsi="Times New Roman" w:cs="Times New Roman" w:hint="eastAsia"/>
            <w:color w:val="FF0000"/>
            <w:sz w:val="24"/>
            <w:szCs w:val="24"/>
          </w:rPr>
          <w:t>分钟互相调用一次，</w:t>
        </w:r>
      </w:ins>
      <w:ins w:id="271" w:author="Jianping Huang" w:date="2019-02-27T00:31:00Z">
        <w:r w:rsidR="00D76401">
          <w:rPr>
            <w:rFonts w:ascii="Times New Roman" w:hAnsi="Times New Roman" w:cs="Times New Roman" w:hint="eastAsia"/>
            <w:color w:val="FF0000"/>
            <w:sz w:val="24"/>
            <w:szCs w:val="24"/>
          </w:rPr>
          <w:t>从而</w:t>
        </w:r>
      </w:ins>
      <w:ins w:id="272" w:author="Jianping Huang" w:date="2019-02-27T00:35:00Z">
        <w:r w:rsidR="005C3539">
          <w:rPr>
            <w:rFonts w:ascii="Times New Roman" w:hAnsi="Times New Roman" w:cs="Times New Roman" w:hint="eastAsia"/>
            <w:color w:val="FF0000"/>
            <w:sz w:val="24"/>
            <w:szCs w:val="24"/>
          </w:rPr>
          <w:t>达到</w:t>
        </w:r>
      </w:ins>
      <w:ins w:id="273" w:author="Jianping Huang" w:date="2019-02-27T00:31:00Z">
        <w:r w:rsidR="00D76401">
          <w:rPr>
            <w:rFonts w:ascii="Times New Roman" w:hAnsi="Times New Roman" w:cs="Times New Roman" w:hint="eastAsia"/>
            <w:color w:val="FF0000"/>
            <w:sz w:val="24"/>
            <w:szCs w:val="24"/>
          </w:rPr>
          <w:t>真正的</w:t>
        </w:r>
      </w:ins>
      <w:ins w:id="274" w:author="Jianping Huang" w:date="2019-02-27T00:21:00Z">
        <w:r w:rsidR="0027338C">
          <w:rPr>
            <w:rFonts w:ascii="Times New Roman" w:hAnsi="Times New Roman" w:cs="Times New Roman" w:hint="eastAsia"/>
            <w:color w:val="FF0000"/>
            <w:sz w:val="24"/>
            <w:szCs w:val="24"/>
          </w:rPr>
          <w:t>双向</w:t>
        </w:r>
      </w:ins>
      <w:ins w:id="275" w:author="Jianping Huang" w:date="2019-02-27T00:22:00Z">
        <w:r w:rsidR="0027338C">
          <w:rPr>
            <w:rFonts w:ascii="Times New Roman" w:hAnsi="Times New Roman" w:cs="Times New Roman" w:hint="eastAsia"/>
            <w:color w:val="FF0000"/>
            <w:sz w:val="24"/>
            <w:szCs w:val="24"/>
          </w:rPr>
          <w:t>反</w:t>
        </w:r>
      </w:ins>
      <w:ins w:id="276" w:author="Jianping Huang" w:date="2019-02-27T00:21:00Z">
        <w:r w:rsidR="0027338C">
          <w:rPr>
            <w:rFonts w:ascii="Times New Roman" w:hAnsi="Times New Roman" w:cs="Times New Roman" w:hint="eastAsia"/>
            <w:color w:val="FF0000"/>
            <w:sz w:val="24"/>
            <w:szCs w:val="24"/>
          </w:rPr>
          <w:t>馈</w:t>
        </w:r>
      </w:ins>
      <w:ins w:id="277" w:author="Jianping Huang" w:date="2019-02-27T00:22:00Z">
        <w:r w:rsidR="0027338C">
          <w:rPr>
            <w:rFonts w:ascii="Times New Roman" w:hAnsi="Times New Roman" w:cs="Times New Roman" w:hint="eastAsia"/>
            <w:color w:val="FF0000"/>
            <w:sz w:val="24"/>
            <w:szCs w:val="24"/>
          </w:rPr>
          <w:t>。</w:t>
        </w:r>
      </w:ins>
    </w:p>
    <w:p w14:paraId="5083FC4C" w14:textId="77777777" w:rsidR="001C7A8E" w:rsidRDefault="001C7A8E" w:rsidP="004D06E5">
      <w:pPr>
        <w:spacing w:line="300" w:lineRule="auto"/>
        <w:ind w:firstLineChars="200" w:firstLine="480"/>
        <w:rPr>
          <w:ins w:id="278" w:author="Jianping Huang" w:date="2019-02-26T20:42:00Z"/>
          <w:rFonts w:ascii="Times New Roman" w:hAnsi="Times New Roman" w:cs="Times New Roman"/>
          <w:color w:val="FF0000"/>
          <w:sz w:val="24"/>
          <w:szCs w:val="24"/>
        </w:rPr>
      </w:pPr>
    </w:p>
    <w:p w14:paraId="2F86A043" w14:textId="74095028" w:rsidR="00587D3B" w:rsidDel="0027338C" w:rsidRDefault="00587D3B" w:rsidP="00587D3B">
      <w:pPr>
        <w:spacing w:line="300" w:lineRule="auto"/>
        <w:ind w:firstLineChars="200" w:firstLine="480"/>
        <w:rPr>
          <w:del w:id="279" w:author="Jianping Huang" w:date="2019-02-27T00:22:00Z"/>
          <w:rFonts w:ascii="Times New Roman" w:hAnsi="Times New Roman" w:cs="Times New Roman"/>
          <w:color w:val="FF0000"/>
          <w:sz w:val="24"/>
          <w:szCs w:val="24"/>
        </w:rPr>
      </w:pPr>
      <w:del w:id="280" w:author="Jianping Huang" w:date="2019-02-27T00:22:00Z">
        <w:r w:rsidRPr="00587D3B" w:rsidDel="0027338C">
          <w:rPr>
            <w:rFonts w:ascii="Times New Roman" w:hAnsi="Times New Roman" w:cs="Times New Roman" w:hint="eastAsia"/>
            <w:color w:val="FF0000"/>
            <w:sz w:val="24"/>
            <w:szCs w:val="24"/>
          </w:rPr>
          <w:delText>辐射传输模式的输入参数主要包括三类：</w:delText>
        </w:r>
        <w:r w:rsidRPr="00587D3B" w:rsidDel="0027338C">
          <w:rPr>
            <w:rFonts w:ascii="Times New Roman" w:hAnsi="Times New Roman" w:cs="Times New Roman" w:hint="eastAsia"/>
            <w:color w:val="FF0000"/>
            <w:sz w:val="24"/>
            <w:szCs w:val="24"/>
          </w:rPr>
          <w:delText>1</w:delText>
        </w:r>
        <w:r w:rsidRPr="00587D3B" w:rsidDel="0027338C">
          <w:rPr>
            <w:rFonts w:ascii="Times New Roman" w:hAnsi="Times New Roman" w:cs="Times New Roman" w:hint="eastAsia"/>
            <w:color w:val="FF0000"/>
            <w:sz w:val="24"/>
            <w:szCs w:val="24"/>
          </w:rPr>
          <w:delText>）当地的基本信息如经度、纬度、日期、时间、波长范围、海拔高度等；</w:delText>
        </w:r>
        <w:r w:rsidRPr="00587D3B" w:rsidDel="0027338C">
          <w:rPr>
            <w:rFonts w:ascii="Times New Roman" w:hAnsi="Times New Roman" w:cs="Times New Roman" w:hint="eastAsia"/>
            <w:color w:val="FF0000"/>
            <w:sz w:val="24"/>
            <w:szCs w:val="24"/>
          </w:rPr>
          <w:delText>2</w:delText>
        </w:r>
        <w:r w:rsidRPr="00587D3B" w:rsidDel="0027338C">
          <w:rPr>
            <w:rFonts w:ascii="Times New Roman" w:hAnsi="Times New Roman" w:cs="Times New Roman" w:hint="eastAsia"/>
            <w:color w:val="FF0000"/>
            <w:sz w:val="24"/>
            <w:szCs w:val="24"/>
          </w:rPr>
          <w:delText>）地表反照率、温度等大气条件等；</w:delText>
        </w:r>
        <w:r w:rsidRPr="00587D3B" w:rsidDel="0027338C">
          <w:rPr>
            <w:rFonts w:ascii="Times New Roman" w:hAnsi="Times New Roman" w:cs="Times New Roman" w:hint="eastAsia"/>
            <w:color w:val="FF0000"/>
            <w:sz w:val="24"/>
            <w:szCs w:val="24"/>
          </w:rPr>
          <w:delText>3</w:delText>
        </w:r>
        <w:r w:rsidRPr="00587D3B" w:rsidDel="0027338C">
          <w:rPr>
            <w:rFonts w:ascii="Times New Roman" w:hAnsi="Times New Roman" w:cs="Times New Roman" w:hint="eastAsia"/>
            <w:color w:val="FF0000"/>
            <w:sz w:val="24"/>
            <w:szCs w:val="24"/>
          </w:rPr>
          <w:delText>）与本研究密切相关的气溶胶参数，如气溶胶光学厚度（</w:delText>
        </w:r>
        <w:r w:rsidRPr="00587D3B" w:rsidDel="0027338C">
          <w:rPr>
            <w:rFonts w:ascii="Times New Roman" w:hAnsi="Times New Roman" w:cs="Times New Roman" w:hint="eastAsia"/>
            <w:color w:val="FF0000"/>
            <w:sz w:val="24"/>
            <w:szCs w:val="24"/>
          </w:rPr>
          <w:delText>AOD</w:delText>
        </w:r>
        <w:r w:rsidRPr="00587D3B" w:rsidDel="0027338C">
          <w:rPr>
            <w:rFonts w:ascii="Times New Roman" w:hAnsi="Times New Roman" w:cs="Times New Roman" w:hint="eastAsia"/>
            <w:color w:val="FF0000"/>
            <w:sz w:val="24"/>
            <w:szCs w:val="24"/>
          </w:rPr>
          <w:delText>）、单次散射反射比（</w:delText>
        </w:r>
        <w:r w:rsidRPr="00587D3B" w:rsidDel="0027338C">
          <w:rPr>
            <w:rFonts w:ascii="Times New Roman" w:hAnsi="Times New Roman" w:cs="Times New Roman" w:hint="eastAsia"/>
            <w:color w:val="FF0000"/>
            <w:sz w:val="24"/>
            <w:szCs w:val="24"/>
          </w:rPr>
          <w:delText>SSA</w:delText>
        </w:r>
        <w:r w:rsidRPr="00587D3B" w:rsidDel="0027338C">
          <w:rPr>
            <w:rFonts w:ascii="Times New Roman" w:hAnsi="Times New Roman" w:cs="Times New Roman" w:hint="eastAsia"/>
            <w:color w:val="FF0000"/>
            <w:sz w:val="24"/>
            <w:szCs w:val="24"/>
          </w:rPr>
          <w:delText>）和不对称因子（</w:delText>
        </w:r>
        <w:r w:rsidRPr="00587D3B" w:rsidDel="0027338C">
          <w:rPr>
            <w:rFonts w:ascii="Times New Roman" w:hAnsi="Times New Roman" w:cs="Times New Roman" w:hint="eastAsia"/>
            <w:i/>
            <w:color w:val="FF0000"/>
            <w:sz w:val="24"/>
            <w:szCs w:val="24"/>
          </w:rPr>
          <w:delText>g</w:delText>
        </w:r>
        <w:r w:rsidRPr="00587D3B" w:rsidDel="0027338C">
          <w:rPr>
            <w:rFonts w:ascii="Times New Roman" w:hAnsi="Times New Roman" w:cs="Times New Roman" w:hint="eastAsia"/>
            <w:i/>
            <w:color w:val="FF0000"/>
            <w:sz w:val="24"/>
            <w:szCs w:val="24"/>
            <w:vertAlign w:val="subscript"/>
          </w:rPr>
          <w:delText>f</w:delText>
        </w:r>
        <w:r w:rsidRPr="00587D3B" w:rsidDel="0027338C">
          <w:rPr>
            <w:rFonts w:ascii="Times New Roman" w:hAnsi="Times New Roman" w:cs="Times New Roman" w:hint="eastAsia"/>
            <w:color w:val="FF0000"/>
            <w:sz w:val="24"/>
            <w:szCs w:val="24"/>
          </w:rPr>
          <w:delText>）等。</w:delText>
        </w:r>
      </w:del>
    </w:p>
    <w:p w14:paraId="064B129B" w14:textId="3AFE8ECE" w:rsidR="001E0157" w:rsidDel="0027338C" w:rsidRDefault="00587D3B" w:rsidP="00895C2E">
      <w:pPr>
        <w:spacing w:line="300" w:lineRule="auto"/>
        <w:rPr>
          <w:del w:id="281" w:author="Jianping Huang" w:date="2019-02-27T00:22:00Z"/>
          <w:rFonts w:ascii="Times New Roman" w:hAnsi="Times New Roman" w:cs="Times New Roman"/>
          <w:color w:val="FF0000"/>
          <w:sz w:val="24"/>
          <w:szCs w:val="24"/>
        </w:rPr>
      </w:pPr>
      <w:del w:id="282" w:author="Jianping Huang" w:date="2019-02-27T00:22:00Z">
        <w:r w:rsidRPr="00587D3B" w:rsidDel="0027338C">
          <w:rPr>
            <w:rFonts w:ascii="Times New Roman" w:hAnsi="Times New Roman" w:cs="Times New Roman" w:hint="eastAsia"/>
            <w:color w:val="FF0000"/>
            <w:sz w:val="24"/>
            <w:szCs w:val="24"/>
          </w:rPr>
          <w:delText>首先，</w:delText>
        </w:r>
        <w:r w:rsidDel="0027338C">
          <w:rPr>
            <w:rFonts w:ascii="Times New Roman" w:hAnsi="Times New Roman" w:cs="Times New Roman" w:hint="eastAsia"/>
            <w:color w:val="FF0000"/>
            <w:sz w:val="24"/>
            <w:szCs w:val="24"/>
          </w:rPr>
          <w:delText>设置这些参数后</w:delText>
        </w:r>
        <w:r w:rsidRPr="00587D3B" w:rsidDel="0027338C">
          <w:rPr>
            <w:rFonts w:ascii="Times New Roman" w:hAnsi="Times New Roman" w:cs="Times New Roman" w:hint="eastAsia"/>
            <w:color w:val="FF0000"/>
            <w:sz w:val="24"/>
            <w:szCs w:val="24"/>
          </w:rPr>
          <w:delText>SBDART</w:delText>
        </w:r>
        <w:r w:rsidRPr="00587D3B" w:rsidDel="0027338C">
          <w:rPr>
            <w:rFonts w:ascii="Times New Roman" w:hAnsi="Times New Roman" w:cs="Times New Roman" w:hint="eastAsia"/>
            <w:color w:val="FF0000"/>
            <w:sz w:val="24"/>
            <w:szCs w:val="24"/>
          </w:rPr>
          <w:delText>模式</w:delText>
        </w:r>
        <w:r w:rsidDel="0027338C">
          <w:rPr>
            <w:rFonts w:ascii="Times New Roman" w:hAnsi="Times New Roman" w:cs="Times New Roman" w:hint="eastAsia"/>
            <w:color w:val="FF0000"/>
            <w:sz w:val="24"/>
            <w:szCs w:val="24"/>
          </w:rPr>
          <w:delText>将根据辐射传输方程</w:delText>
        </w:r>
        <w:r w:rsidRPr="00587D3B" w:rsidDel="0027338C">
          <w:rPr>
            <w:rFonts w:ascii="Times New Roman" w:hAnsi="Times New Roman" w:cs="Times New Roman" w:hint="eastAsia"/>
            <w:color w:val="FF0000"/>
            <w:sz w:val="24"/>
            <w:szCs w:val="24"/>
          </w:rPr>
          <w:delText>计算得到到达地表的向下短波辐射</w:delText>
        </w:r>
        <w:r w:rsidRPr="00587D3B" w:rsidDel="0027338C">
          <w:rPr>
            <w:rFonts w:ascii="Times New Roman" w:hAnsi="Times New Roman" w:cs="Times New Roman" w:hint="eastAsia"/>
            <w:i/>
            <w:color w:val="FF0000"/>
            <w:sz w:val="24"/>
            <w:szCs w:val="24"/>
          </w:rPr>
          <w:delText>R</w:delText>
        </w:r>
        <w:r w:rsidRPr="00587D3B" w:rsidDel="0027338C">
          <w:rPr>
            <w:rFonts w:ascii="Times New Roman" w:hAnsi="Times New Roman" w:cs="Times New Roman" w:hint="eastAsia"/>
            <w:i/>
            <w:color w:val="FF0000"/>
            <w:sz w:val="24"/>
            <w:szCs w:val="24"/>
            <w:vertAlign w:val="subscript"/>
          </w:rPr>
          <w:delText>s</w:delText>
        </w:r>
        <w:r w:rsidRPr="00587D3B" w:rsidDel="0027338C">
          <w:rPr>
            <w:rFonts w:ascii="Times New Roman" w:hAnsi="Times New Roman" w:cs="Times New Roman" w:hint="eastAsia"/>
            <w:color w:val="FF0000"/>
            <w:sz w:val="24"/>
            <w:szCs w:val="24"/>
          </w:rPr>
          <w:delText>，计算得到的</w:delText>
        </w:r>
        <w:r w:rsidRPr="00587D3B" w:rsidDel="0027338C">
          <w:rPr>
            <w:rFonts w:ascii="Times New Roman" w:hAnsi="Times New Roman" w:cs="Times New Roman" w:hint="eastAsia"/>
            <w:i/>
            <w:color w:val="FF0000"/>
            <w:sz w:val="24"/>
            <w:szCs w:val="24"/>
          </w:rPr>
          <w:delText>R</w:delText>
        </w:r>
        <w:r w:rsidRPr="00587D3B" w:rsidDel="0027338C">
          <w:rPr>
            <w:rFonts w:ascii="Times New Roman" w:hAnsi="Times New Roman" w:cs="Times New Roman" w:hint="eastAsia"/>
            <w:i/>
            <w:color w:val="FF0000"/>
            <w:sz w:val="24"/>
            <w:szCs w:val="24"/>
            <w:vertAlign w:val="subscript"/>
          </w:rPr>
          <w:delText>s</w:delText>
        </w:r>
        <w:r w:rsidRPr="00587D3B" w:rsidDel="0027338C">
          <w:rPr>
            <w:rFonts w:ascii="Times New Roman" w:hAnsi="Times New Roman" w:cs="Times New Roman" w:hint="eastAsia"/>
            <w:color w:val="FF0000"/>
            <w:sz w:val="24"/>
            <w:szCs w:val="24"/>
          </w:rPr>
          <w:delText>传递给陆面模块</w:delText>
        </w:r>
        <w:r w:rsidDel="0027338C">
          <w:rPr>
            <w:rFonts w:ascii="Times New Roman" w:hAnsi="Times New Roman" w:cs="Times New Roman" w:hint="eastAsia"/>
            <w:color w:val="FF0000"/>
            <w:sz w:val="24"/>
            <w:szCs w:val="24"/>
          </w:rPr>
          <w:delText>LSM</w:delText>
        </w:r>
        <w:r w:rsidRPr="00587D3B" w:rsidDel="0027338C">
          <w:rPr>
            <w:rFonts w:ascii="Times New Roman" w:hAnsi="Times New Roman" w:cs="Times New Roman" w:hint="eastAsia"/>
            <w:color w:val="FF0000"/>
            <w:sz w:val="24"/>
            <w:szCs w:val="24"/>
          </w:rPr>
          <w:delText>，陆面模块根据地表能量平衡方程及</w:delText>
        </w:r>
        <w:r w:rsidRPr="00587D3B" w:rsidDel="0027338C">
          <w:rPr>
            <w:rFonts w:ascii="Times New Roman" w:hAnsi="Times New Roman" w:cs="Times New Roman" w:hint="eastAsia"/>
            <w:color w:val="FF0000"/>
            <w:sz w:val="24"/>
            <w:szCs w:val="24"/>
          </w:rPr>
          <w:delText>LES</w:delText>
        </w:r>
        <w:r w:rsidRPr="00587D3B" w:rsidDel="0027338C">
          <w:rPr>
            <w:rFonts w:ascii="Times New Roman" w:hAnsi="Times New Roman" w:cs="Times New Roman" w:hint="eastAsia"/>
            <w:color w:val="FF0000"/>
            <w:sz w:val="24"/>
            <w:szCs w:val="24"/>
          </w:rPr>
          <w:delText>第一层的风速和位温预测出感热和潜热通量，这些热通量驱动大气边界层湍流的发展。将大涡模式预测出的边界层高度</w:delText>
        </w:r>
        <w:r w:rsidRPr="00587D3B" w:rsidDel="0027338C">
          <w:rPr>
            <w:rFonts w:ascii="Times New Roman" w:hAnsi="Times New Roman" w:cs="Times New Roman" w:hint="eastAsia"/>
            <w:i/>
            <w:color w:val="FF0000"/>
            <w:sz w:val="24"/>
            <w:szCs w:val="24"/>
          </w:rPr>
          <w:delText>z</w:delText>
        </w:r>
        <w:r w:rsidRPr="00587D3B" w:rsidDel="0027338C">
          <w:rPr>
            <w:rFonts w:ascii="Times New Roman" w:hAnsi="Times New Roman" w:cs="Times New Roman" w:hint="eastAsia"/>
            <w:i/>
            <w:color w:val="FF0000"/>
            <w:sz w:val="24"/>
            <w:szCs w:val="24"/>
            <w:vertAlign w:val="subscript"/>
          </w:rPr>
          <w:delText>i</w:delText>
        </w:r>
        <w:r w:rsidRPr="00587D3B" w:rsidDel="0027338C">
          <w:rPr>
            <w:rFonts w:ascii="Times New Roman" w:hAnsi="Times New Roman" w:cs="Times New Roman" w:hint="eastAsia"/>
            <w:color w:val="FF0000"/>
            <w:sz w:val="24"/>
            <w:szCs w:val="24"/>
          </w:rPr>
          <w:delText>作为一个高度限制，返给辐射传输模式来限定气溶胶所分布的高度。另一方面，辐射传输模式计算的各个模式层的辐射加热率将水平均匀的规定在大涡模式的每层上。该耦合模式将在每个时间步长均调用彼此，形成一个连续不断的模式积分过程。</w:delText>
        </w:r>
      </w:del>
    </w:p>
    <w:p w14:paraId="40C7651F" w14:textId="7942464A" w:rsidR="001E0157" w:rsidRPr="00A04AE9" w:rsidRDefault="00A04AE9" w:rsidP="00895C2E">
      <w:pPr>
        <w:spacing w:line="300" w:lineRule="auto"/>
        <w:rPr>
          <w:rFonts w:ascii="Times New Roman" w:hAnsi="Times New Roman" w:cs="Times New Roman"/>
          <w:color w:val="FF0000"/>
          <w:sz w:val="24"/>
          <w:szCs w:val="24"/>
        </w:rPr>
      </w:pPr>
      <w:del w:id="283" w:author="Jianping Huang" w:date="2019-02-27T00:22:00Z">
        <w:r w:rsidDel="0027338C">
          <w:rPr>
            <w:rFonts w:ascii="Times New Roman" w:hAnsi="Times New Roman" w:cs="Times New Roman" w:hint="eastAsia"/>
            <w:color w:val="FF0000"/>
            <w:sz w:val="24"/>
            <w:szCs w:val="24"/>
          </w:rPr>
          <w:delText xml:space="preserve">    </w:delText>
        </w:r>
        <w:r w:rsidDel="0027338C">
          <w:rPr>
            <w:rFonts w:ascii="Times New Roman" w:hAnsi="Times New Roman" w:cs="Times New Roman" w:hint="eastAsia"/>
            <w:color w:val="FF0000"/>
            <w:sz w:val="24"/>
            <w:szCs w:val="24"/>
          </w:rPr>
          <w:delText>我们将在该模式基础上增加气溶胶的预报方程，该方程如其他标量如水汽等预报方程形式一致，实时预测气溶胶浓度的时空分布，然后根据气溶胶浓度与</w:delText>
        </w:r>
        <w:r w:rsidDel="0027338C">
          <w:rPr>
            <w:rFonts w:ascii="Times New Roman" w:hAnsi="Times New Roman" w:cs="Times New Roman" w:hint="eastAsia"/>
            <w:color w:val="FF0000"/>
            <w:sz w:val="24"/>
            <w:szCs w:val="24"/>
          </w:rPr>
          <w:delText>AOD</w:delText>
        </w:r>
        <w:r w:rsidDel="0027338C">
          <w:rPr>
            <w:rFonts w:ascii="Times New Roman" w:hAnsi="Times New Roman" w:cs="Times New Roman" w:hint="eastAsia"/>
            <w:color w:val="FF0000"/>
            <w:sz w:val="24"/>
            <w:szCs w:val="24"/>
          </w:rPr>
          <w:delText>建立经验关系，实时传递</w:delText>
        </w:r>
        <w:r w:rsidDel="0027338C">
          <w:rPr>
            <w:rFonts w:ascii="Times New Roman" w:hAnsi="Times New Roman" w:cs="Times New Roman" w:hint="eastAsia"/>
            <w:color w:val="FF0000"/>
            <w:sz w:val="24"/>
            <w:szCs w:val="24"/>
          </w:rPr>
          <w:delText>SBDART</w:delText>
        </w:r>
        <w:r w:rsidDel="0027338C">
          <w:rPr>
            <w:rFonts w:ascii="Times New Roman" w:hAnsi="Times New Roman" w:cs="Times New Roman" w:hint="eastAsia"/>
            <w:color w:val="FF0000"/>
            <w:sz w:val="24"/>
            <w:szCs w:val="24"/>
          </w:rPr>
          <w:delText>模式</w:delText>
        </w:r>
        <w:r w:rsidDel="0027338C">
          <w:rPr>
            <w:rFonts w:ascii="Times New Roman" w:hAnsi="Times New Roman" w:cs="Times New Roman" w:hint="eastAsia"/>
            <w:color w:val="FF0000"/>
            <w:sz w:val="24"/>
            <w:szCs w:val="24"/>
          </w:rPr>
          <w:delText>AOD</w:delText>
        </w:r>
        <w:r w:rsidDel="0027338C">
          <w:rPr>
            <w:rFonts w:ascii="Times New Roman" w:hAnsi="Times New Roman" w:cs="Times New Roman" w:hint="eastAsia"/>
            <w:color w:val="FF0000"/>
            <w:sz w:val="24"/>
            <w:szCs w:val="24"/>
          </w:rPr>
          <w:delText>值以及气溶胶的垂直分布状况。这样就形成一个连续不断的双向反馈过程。</w:delText>
        </w:r>
      </w:del>
    </w:p>
    <w:p w14:paraId="3C7F3FC3" w14:textId="6D43D169" w:rsidR="001E0157" w:rsidRDefault="004D6ED0" w:rsidP="00587D3B">
      <w:pPr>
        <w:spacing w:line="300" w:lineRule="auto"/>
        <w:jc w:val="center"/>
        <w:rPr>
          <w:rFonts w:ascii="Times New Roman" w:hAnsi="Times New Roman" w:cs="Times New Roman"/>
          <w:b/>
          <w:color w:val="FF0000"/>
          <w:sz w:val="24"/>
          <w:szCs w:val="24"/>
        </w:rPr>
      </w:pPr>
      <w:ins w:id="284" w:author="Jianping Huang" w:date="2019-02-27T00:22:00Z">
        <w:r w:rsidRPr="004D6ED0">
          <w:rPr>
            <w:rFonts w:ascii="Times New Roman" w:hAnsi="Times New Roman"/>
            <w:noProof/>
          </w:rPr>
          <w:lastRenderedPageBreak/>
          <w:drawing>
            <wp:inline distT="0" distB="0" distL="0" distR="0" wp14:anchorId="3BF62099" wp14:editId="6C4D51B1">
              <wp:extent cx="3644900" cy="17145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644900" cy="1714500"/>
                      </a:xfrm>
                      <a:prstGeom prst="rect">
                        <a:avLst/>
                      </a:prstGeom>
                    </pic:spPr>
                  </pic:pic>
                </a:graphicData>
              </a:graphic>
            </wp:inline>
          </w:drawing>
        </w:r>
      </w:ins>
      <w:del w:id="285" w:author="Jianping Huang" w:date="2019-02-27T00:22:00Z">
        <w:r w:rsidR="00587D3B" w:rsidDel="004D6ED0">
          <w:rPr>
            <w:rFonts w:ascii="Times New Roman" w:hAnsi="Times New Roman"/>
            <w:noProof/>
          </w:rPr>
          <w:drawing>
            <wp:inline distT="0" distB="0" distL="0" distR="0" wp14:anchorId="7A35EBB0" wp14:editId="5DC58860">
              <wp:extent cx="3598607" cy="1419168"/>
              <wp:effectExtent l="0" t="0" r="190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_LES_SBDART.tif"/>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603103" cy="1420941"/>
                      </a:xfrm>
                      <a:prstGeom prst="rect">
                        <a:avLst/>
                      </a:prstGeom>
                    </pic:spPr>
                  </pic:pic>
                </a:graphicData>
              </a:graphic>
            </wp:inline>
          </w:drawing>
        </w:r>
      </w:del>
    </w:p>
    <w:p w14:paraId="78BDEC16" w14:textId="66608B9F" w:rsidR="001E0157" w:rsidRPr="00644CA3" w:rsidRDefault="00587D3B" w:rsidP="00644CA3">
      <w:pPr>
        <w:spacing w:line="300" w:lineRule="auto"/>
        <w:jc w:val="center"/>
        <w:rPr>
          <w:rFonts w:ascii="Times New Roman" w:hAnsi="Times New Roman" w:cs="Times New Roman"/>
          <w:color w:val="FF0000"/>
          <w:szCs w:val="21"/>
        </w:rPr>
      </w:pPr>
      <w:r w:rsidRPr="00587D3B">
        <w:rPr>
          <w:rFonts w:ascii="Times New Roman" w:hAnsi="Times New Roman" w:cs="Times New Roman" w:hint="eastAsia"/>
          <w:color w:val="FF0000"/>
          <w:szCs w:val="21"/>
        </w:rPr>
        <w:t>图</w:t>
      </w:r>
      <w:r w:rsidRPr="00587D3B">
        <w:rPr>
          <w:rFonts w:ascii="Times New Roman" w:hAnsi="Times New Roman" w:cs="Times New Roman" w:hint="eastAsia"/>
          <w:color w:val="FF0000"/>
          <w:szCs w:val="21"/>
        </w:rPr>
        <w:t>3</w:t>
      </w:r>
      <w:r w:rsidRPr="00587D3B">
        <w:rPr>
          <w:rFonts w:ascii="Times New Roman" w:hAnsi="Times New Roman" w:cs="Times New Roman" w:hint="eastAsia"/>
          <w:color w:val="FF0000"/>
          <w:szCs w:val="21"/>
        </w:rPr>
        <w:t>大涡模式</w:t>
      </w:r>
      <w:r w:rsidRPr="00587D3B">
        <w:rPr>
          <w:rFonts w:ascii="Times New Roman" w:hAnsi="Times New Roman" w:cs="Times New Roman" w:hint="eastAsia"/>
          <w:color w:val="FF0000"/>
          <w:szCs w:val="21"/>
        </w:rPr>
        <w:t>LES</w:t>
      </w:r>
      <w:r w:rsidRPr="00587D3B">
        <w:rPr>
          <w:rFonts w:ascii="Times New Roman" w:hAnsi="Times New Roman" w:cs="Times New Roman" w:hint="eastAsia"/>
          <w:color w:val="FF0000"/>
          <w:szCs w:val="21"/>
        </w:rPr>
        <w:t>与辐射传输模式</w:t>
      </w:r>
      <w:r w:rsidRPr="00587D3B">
        <w:rPr>
          <w:rFonts w:ascii="Times New Roman" w:hAnsi="Times New Roman" w:cs="Times New Roman" w:hint="eastAsia"/>
          <w:color w:val="FF0000"/>
          <w:szCs w:val="21"/>
        </w:rPr>
        <w:t>SBDART</w:t>
      </w:r>
      <w:r w:rsidRPr="00587D3B">
        <w:rPr>
          <w:rFonts w:ascii="Times New Roman" w:hAnsi="Times New Roman" w:cs="Times New Roman" w:hint="eastAsia"/>
          <w:color w:val="FF0000"/>
          <w:szCs w:val="21"/>
        </w:rPr>
        <w:t>的耦合示意图</w:t>
      </w:r>
      <w:del w:id="286" w:author="Jianping Huang" w:date="2019-02-27T00:22:00Z">
        <w:r w:rsidDel="004D6ED0">
          <w:rPr>
            <w:rFonts w:ascii="Times New Roman" w:hAnsi="Times New Roman" w:cs="Times New Roman" w:hint="eastAsia"/>
            <w:color w:val="FF0000"/>
            <w:szCs w:val="21"/>
          </w:rPr>
          <w:delText>（</w:delText>
        </w:r>
        <w:r w:rsidDel="004D6ED0">
          <w:rPr>
            <w:rFonts w:ascii="Times New Roman" w:hAnsi="Times New Roman" w:cs="Times New Roman" w:hint="eastAsia"/>
            <w:color w:val="FF0000"/>
            <w:szCs w:val="21"/>
          </w:rPr>
          <w:delText>Liu et al., 2019</w:delText>
        </w:r>
        <w:r w:rsidDel="004D6ED0">
          <w:rPr>
            <w:rFonts w:ascii="Times New Roman" w:hAnsi="Times New Roman" w:cs="Times New Roman" w:hint="eastAsia"/>
            <w:color w:val="FF0000"/>
            <w:szCs w:val="21"/>
          </w:rPr>
          <w:delText>）</w:delText>
        </w:r>
      </w:del>
    </w:p>
    <w:p w14:paraId="2916F670" w14:textId="77777777" w:rsidR="001E0157" w:rsidRDefault="001E0157" w:rsidP="00895C2E">
      <w:pPr>
        <w:spacing w:line="300" w:lineRule="auto"/>
        <w:rPr>
          <w:rFonts w:ascii="Times New Roman" w:hAnsi="Times New Roman" w:cs="Times New Roman"/>
          <w:b/>
          <w:sz w:val="24"/>
          <w:szCs w:val="24"/>
        </w:rPr>
      </w:pPr>
    </w:p>
    <w:p w14:paraId="13578694" w14:textId="0F035278" w:rsidR="00181615" w:rsidRPr="007F7E5E" w:rsidRDefault="003C0028" w:rsidP="00895C2E">
      <w:pPr>
        <w:spacing w:line="300" w:lineRule="auto"/>
        <w:rPr>
          <w:rFonts w:ascii="Times New Roman" w:hAnsi="Times New Roman" w:cs="Times New Roman"/>
          <w:sz w:val="24"/>
          <w:szCs w:val="24"/>
        </w:rPr>
      </w:pPr>
      <w:r w:rsidRPr="007F7E5E">
        <w:rPr>
          <w:rFonts w:ascii="Times New Roman" w:hAnsi="Times New Roman" w:cs="Times New Roman" w:hint="eastAsia"/>
          <w:b/>
          <w:sz w:val="24"/>
          <w:szCs w:val="24"/>
        </w:rPr>
        <w:t>（</w:t>
      </w:r>
      <w:r w:rsidR="001E0157">
        <w:rPr>
          <w:rFonts w:ascii="Times New Roman" w:hAnsi="Times New Roman" w:cs="Times New Roman" w:hint="eastAsia"/>
          <w:b/>
          <w:sz w:val="24"/>
          <w:szCs w:val="24"/>
        </w:rPr>
        <w:t>3</w:t>
      </w:r>
      <w:r w:rsidRPr="007F7E5E">
        <w:rPr>
          <w:rFonts w:ascii="Times New Roman" w:hAnsi="Times New Roman" w:cs="Times New Roman" w:hint="eastAsia"/>
          <w:b/>
          <w:sz w:val="24"/>
          <w:szCs w:val="24"/>
        </w:rPr>
        <w:t>）</w:t>
      </w:r>
      <w:r w:rsidR="00AF2641">
        <w:rPr>
          <w:rFonts w:ascii="Times New Roman" w:hAnsi="Times New Roman" w:cs="Times New Roman" w:hint="eastAsia"/>
          <w:b/>
          <w:sz w:val="24"/>
          <w:szCs w:val="24"/>
        </w:rPr>
        <w:t>推导</w:t>
      </w:r>
      <w:r w:rsidR="00507A94" w:rsidRPr="00507A94">
        <w:rPr>
          <w:rFonts w:ascii="Times New Roman" w:hAnsi="Times New Roman" w:cs="Times New Roman" w:hint="eastAsia"/>
          <w:b/>
          <w:sz w:val="24"/>
          <w:szCs w:val="24"/>
        </w:rPr>
        <w:t>考虑气溶胶辐射效应的夹卷方程</w:t>
      </w:r>
    </w:p>
    <w:p w14:paraId="06B3CBBB" w14:textId="77777777" w:rsidR="00B13231" w:rsidRDefault="00B13231" w:rsidP="00EC68F6">
      <w:pPr>
        <w:spacing w:line="300" w:lineRule="auto"/>
        <w:ind w:firstLine="435"/>
        <w:jc w:val="center"/>
        <w:rPr>
          <w:rFonts w:ascii="Times New Roman" w:hAnsi="Times New Roman" w:cs="Times New Roman"/>
          <w:sz w:val="24"/>
          <w:szCs w:val="24"/>
        </w:rPr>
      </w:pPr>
    </w:p>
    <w:p w14:paraId="1356BE8B" w14:textId="496CA1F6" w:rsidR="00EC68F6" w:rsidRPr="007F7E5E" w:rsidRDefault="00B13231" w:rsidP="00EC68F6">
      <w:pPr>
        <w:spacing w:line="300" w:lineRule="auto"/>
        <w:ind w:firstLine="435"/>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78E315B" wp14:editId="217E55F1">
            <wp:extent cx="4966710" cy="3736259"/>
            <wp:effectExtent l="0" t="0" r="571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M_sketch.jpg"/>
                    <pic:cNvPicPr/>
                  </pic:nvPicPr>
                  <pic:blipFill rotWithShape="1">
                    <a:blip r:embed="rId38" cstate="print">
                      <a:extLst>
                        <a:ext uri="{28A0092B-C50C-407E-A947-70E740481C1C}">
                          <a14:useLocalDpi xmlns:a14="http://schemas.microsoft.com/office/drawing/2010/main" val="0"/>
                        </a:ext>
                      </a:extLst>
                    </a:blip>
                    <a:srcRect l="4340" t="3215" r="6753" b="7616"/>
                    <a:stretch/>
                  </pic:blipFill>
                  <pic:spPr bwMode="auto">
                    <a:xfrm>
                      <a:off x="0" y="0"/>
                      <a:ext cx="4970336" cy="3738987"/>
                    </a:xfrm>
                    <a:prstGeom prst="rect">
                      <a:avLst/>
                    </a:prstGeom>
                    <a:ln>
                      <a:noFill/>
                    </a:ln>
                    <a:extLst>
                      <a:ext uri="{53640926-AAD7-44D8-BBD7-CCE9431645EC}">
                        <a14:shadowObscured xmlns:a14="http://schemas.microsoft.com/office/drawing/2010/main"/>
                      </a:ext>
                    </a:extLst>
                  </pic:spPr>
                </pic:pic>
              </a:graphicData>
            </a:graphic>
          </wp:inline>
        </w:drawing>
      </w:r>
    </w:p>
    <w:p w14:paraId="01D88B47" w14:textId="787B05D8" w:rsidR="00CB04C9" w:rsidRDefault="00CB04C9" w:rsidP="00EC68F6">
      <w:pPr>
        <w:spacing w:line="300" w:lineRule="auto"/>
        <w:ind w:firstLine="435"/>
        <w:jc w:val="center"/>
        <w:rPr>
          <w:rFonts w:ascii="Times New Roman" w:hAnsi="Times New Roman" w:cs="Times New Roman"/>
        </w:rPr>
      </w:pPr>
      <w:r>
        <w:rPr>
          <w:rFonts w:ascii="Times New Roman" w:hAnsi="Times New Roman" w:cs="Times New Roman" w:hint="eastAsia"/>
        </w:rPr>
        <w:t>图</w:t>
      </w:r>
      <w:r w:rsidR="00587D3B">
        <w:rPr>
          <w:rFonts w:ascii="Times New Roman" w:hAnsi="Times New Roman" w:cs="Times New Roman" w:hint="eastAsia"/>
        </w:rPr>
        <w:t>4</w:t>
      </w:r>
      <w:r>
        <w:rPr>
          <w:rFonts w:ascii="Times New Roman" w:hAnsi="Times New Roman" w:cs="Times New Roman" w:hint="eastAsia"/>
        </w:rPr>
        <w:t xml:space="preserve">. </w:t>
      </w:r>
      <w:r w:rsidR="00402883">
        <w:rPr>
          <w:rFonts w:ascii="Times New Roman" w:hAnsi="Times New Roman" w:cs="Times New Roman" w:hint="eastAsia"/>
        </w:rPr>
        <w:t>考虑</w:t>
      </w:r>
      <w:r w:rsidR="000861EC">
        <w:rPr>
          <w:rFonts w:ascii="Times New Roman" w:hAnsi="Times New Roman" w:cs="Times New Roman" w:hint="eastAsia"/>
        </w:rPr>
        <w:t>气溶胶</w:t>
      </w:r>
      <w:r w:rsidR="00402883">
        <w:rPr>
          <w:rFonts w:ascii="Times New Roman" w:hAnsi="Times New Roman" w:cs="Times New Roman" w:hint="eastAsia"/>
        </w:rPr>
        <w:t>辐射效应</w:t>
      </w:r>
      <w:r w:rsidR="000861EC">
        <w:rPr>
          <w:rFonts w:ascii="Times New Roman" w:hAnsi="Times New Roman" w:cs="Times New Roman" w:hint="eastAsia"/>
        </w:rPr>
        <w:t>时</w:t>
      </w:r>
      <w:r w:rsidRPr="00CB04C9">
        <w:rPr>
          <w:rFonts w:ascii="Times New Roman" w:hAnsi="Times New Roman" w:cs="Times New Roman" w:hint="eastAsia"/>
        </w:rPr>
        <w:t>，大涡模式及</w:t>
      </w:r>
      <w:r w:rsidR="00402883">
        <w:rPr>
          <w:rFonts w:ascii="Times New Roman" w:hAnsi="Times New Roman" w:cs="Times New Roman" w:hint="eastAsia"/>
        </w:rPr>
        <w:t>F</w:t>
      </w:r>
      <w:r w:rsidRPr="00CB04C9">
        <w:rPr>
          <w:rFonts w:ascii="Times New Roman" w:hAnsi="Times New Roman" w:cs="Times New Roman" w:hint="eastAsia"/>
        </w:rPr>
        <w:t>OM</w:t>
      </w:r>
      <w:ins w:id="287" w:author="Jianping Huang" w:date="2019-02-25T09:31:00Z">
        <w:r w:rsidR="009F4DF8">
          <w:rPr>
            <w:rFonts w:ascii="Times New Roman" w:hAnsi="Times New Roman" w:cs="Times New Roman" w:hint="eastAsia"/>
          </w:rPr>
          <w:t>模拟</w:t>
        </w:r>
      </w:ins>
      <w:r w:rsidRPr="00CB04C9">
        <w:rPr>
          <w:rFonts w:ascii="Times New Roman" w:hAnsi="Times New Roman" w:cs="Times New Roman" w:hint="eastAsia"/>
        </w:rPr>
        <w:t>的</w:t>
      </w:r>
      <w:r w:rsidRPr="00CB04C9">
        <w:rPr>
          <w:rFonts w:ascii="Times New Roman" w:hAnsi="Times New Roman" w:cs="Times New Roman" w:hint="eastAsia"/>
        </w:rPr>
        <w:t>a)</w:t>
      </w:r>
      <w:r w:rsidRPr="00CB04C9">
        <w:rPr>
          <w:rFonts w:ascii="Times New Roman" w:hAnsi="Times New Roman" w:cs="Times New Roman" w:hint="eastAsia"/>
        </w:rPr>
        <w:t>位温</w:t>
      </w:r>
      <w:r w:rsidR="00402883">
        <w:rPr>
          <w:rFonts w:ascii="Times New Roman" w:hAnsi="Times New Roman" w:cs="Times New Roman" w:hint="eastAsia"/>
        </w:rPr>
        <w:t>和</w:t>
      </w:r>
      <w:r w:rsidRPr="00CB04C9">
        <w:rPr>
          <w:rFonts w:ascii="Times New Roman" w:hAnsi="Times New Roman" w:cs="Times New Roman" w:hint="eastAsia"/>
        </w:rPr>
        <w:t>b)</w:t>
      </w:r>
      <w:r w:rsidRPr="00CB04C9">
        <w:rPr>
          <w:rFonts w:ascii="Times New Roman" w:hAnsi="Times New Roman" w:cs="Times New Roman" w:hint="eastAsia"/>
        </w:rPr>
        <w:t>热通量廓线</w:t>
      </w:r>
      <w:r w:rsidR="00402883">
        <w:rPr>
          <w:rFonts w:ascii="Times New Roman" w:hAnsi="Times New Roman" w:cs="Times New Roman" w:hint="eastAsia"/>
        </w:rPr>
        <w:t>的概念示意图</w:t>
      </w:r>
      <w:r w:rsidRPr="00CB04C9">
        <w:rPr>
          <w:rFonts w:ascii="Times New Roman" w:hAnsi="Times New Roman" w:cs="Times New Roman" w:hint="eastAsia"/>
        </w:rPr>
        <w:t>（细实线为</w:t>
      </w:r>
      <w:r w:rsidRPr="00CB04C9">
        <w:rPr>
          <w:rFonts w:ascii="Times New Roman" w:hAnsi="Times New Roman" w:cs="Times New Roman" w:hint="eastAsia"/>
        </w:rPr>
        <w:t>LES</w:t>
      </w:r>
      <w:r w:rsidRPr="00CB04C9">
        <w:rPr>
          <w:rFonts w:ascii="Times New Roman" w:hAnsi="Times New Roman" w:cs="Times New Roman" w:hint="eastAsia"/>
        </w:rPr>
        <w:t>廓线，粗</w:t>
      </w:r>
      <w:r>
        <w:rPr>
          <w:rFonts w:ascii="Times New Roman" w:hAnsi="Times New Roman" w:cs="Times New Roman" w:hint="eastAsia"/>
        </w:rPr>
        <w:t>实</w:t>
      </w:r>
      <w:r w:rsidRPr="00CB04C9">
        <w:rPr>
          <w:rFonts w:ascii="Times New Roman" w:hAnsi="Times New Roman" w:cs="Times New Roman" w:hint="eastAsia"/>
        </w:rPr>
        <w:t>线为</w:t>
      </w:r>
      <w:r w:rsidR="00402883">
        <w:rPr>
          <w:rFonts w:ascii="Times New Roman" w:hAnsi="Times New Roman" w:cs="Times New Roman" w:hint="eastAsia"/>
        </w:rPr>
        <w:t>F</w:t>
      </w:r>
      <w:r w:rsidRPr="00CB04C9">
        <w:rPr>
          <w:rFonts w:ascii="Times New Roman" w:hAnsi="Times New Roman" w:cs="Times New Roman" w:hint="eastAsia"/>
        </w:rPr>
        <w:t>OM</w:t>
      </w:r>
      <w:r w:rsidRPr="00CB04C9">
        <w:rPr>
          <w:rFonts w:ascii="Times New Roman" w:hAnsi="Times New Roman" w:cs="Times New Roman" w:hint="eastAsia"/>
        </w:rPr>
        <w:t>近似，结果来自于大涡模式）</w:t>
      </w:r>
    </w:p>
    <w:p w14:paraId="0CC00967" w14:textId="77777777" w:rsidR="0009015D" w:rsidRDefault="0009015D" w:rsidP="00EC68F6">
      <w:pPr>
        <w:spacing w:line="300" w:lineRule="auto"/>
        <w:ind w:firstLine="435"/>
        <w:jc w:val="center"/>
        <w:rPr>
          <w:rFonts w:ascii="Times New Roman" w:hAnsi="Times New Roman" w:cs="Times New Roman"/>
        </w:rPr>
      </w:pPr>
    </w:p>
    <w:p w14:paraId="368810A4" w14:textId="77777777" w:rsidR="001E25C3" w:rsidRDefault="001E25C3" w:rsidP="006139B5">
      <w:pPr>
        <w:spacing w:line="300" w:lineRule="auto"/>
        <w:ind w:firstLine="435"/>
        <w:rPr>
          <w:rFonts w:ascii="Times New Roman" w:hAnsi="Times New Roman" w:cs="Times New Roman"/>
        </w:rPr>
      </w:pPr>
    </w:p>
    <w:p w14:paraId="718CF650" w14:textId="1A091F0E" w:rsidR="00F26080" w:rsidRPr="00BD285C" w:rsidRDefault="0042750F" w:rsidP="006139B5">
      <w:pPr>
        <w:spacing w:line="300" w:lineRule="auto"/>
        <w:ind w:firstLine="435"/>
        <w:rPr>
          <w:rFonts w:ascii="Times New Roman" w:hAnsi="Times New Roman" w:cs="Times New Roman"/>
          <w:b/>
          <w:sz w:val="24"/>
          <w:szCs w:val="24"/>
        </w:rPr>
      </w:pPr>
      <w:r w:rsidRPr="0042750F">
        <w:rPr>
          <w:rFonts w:ascii="Times New Roman" w:hAnsi="Times New Roman" w:cs="Times New Roman" w:hint="eastAsia"/>
          <w:b/>
          <w:sz w:val="24"/>
          <w:szCs w:val="24"/>
        </w:rPr>
        <w:t>当气溶胶存在时，</w:t>
      </w:r>
      <w:r w:rsidR="00346832">
        <w:rPr>
          <w:rFonts w:ascii="Times New Roman" w:hAnsi="Times New Roman" w:cs="Times New Roman" w:hint="eastAsia"/>
          <w:b/>
          <w:sz w:val="24"/>
          <w:szCs w:val="24"/>
        </w:rPr>
        <w:t>大气</w:t>
      </w:r>
      <w:r w:rsidRPr="0042750F">
        <w:rPr>
          <w:rFonts w:ascii="Times New Roman" w:hAnsi="Times New Roman" w:cs="Times New Roman" w:hint="eastAsia"/>
          <w:b/>
          <w:sz w:val="24"/>
          <w:szCs w:val="24"/>
        </w:rPr>
        <w:t>边界层内位温随时间的变化</w:t>
      </w:r>
      <w:r w:rsidR="00854A79">
        <w:rPr>
          <w:rFonts w:ascii="Times New Roman" w:hAnsi="Times New Roman" w:cs="Times New Roman" w:hint="eastAsia"/>
          <w:b/>
          <w:sz w:val="24"/>
          <w:szCs w:val="24"/>
        </w:rPr>
        <w:t>决</w:t>
      </w:r>
      <w:r w:rsidRPr="0042750F">
        <w:rPr>
          <w:rFonts w:ascii="Times New Roman" w:hAnsi="Times New Roman" w:cs="Times New Roman" w:hint="eastAsia"/>
          <w:b/>
          <w:sz w:val="24"/>
          <w:szCs w:val="24"/>
        </w:rPr>
        <w:t>定于</w:t>
      </w:r>
      <w:r w:rsidR="001653F1">
        <w:rPr>
          <w:rFonts w:ascii="Times New Roman" w:hAnsi="Times New Roman" w:cs="Times New Roman" w:hint="eastAsia"/>
          <w:b/>
          <w:sz w:val="24"/>
          <w:szCs w:val="24"/>
        </w:rPr>
        <w:t>湍流</w:t>
      </w:r>
      <w:r w:rsidRPr="0042750F">
        <w:rPr>
          <w:rFonts w:ascii="Times New Roman" w:hAnsi="Times New Roman" w:cs="Times New Roman" w:hint="eastAsia"/>
          <w:b/>
          <w:sz w:val="24"/>
          <w:szCs w:val="24"/>
        </w:rPr>
        <w:t>热通量和气溶胶吸收</w:t>
      </w:r>
      <w:r w:rsidR="001653F1">
        <w:rPr>
          <w:rFonts w:ascii="Times New Roman" w:hAnsi="Times New Roman" w:cs="Times New Roman" w:hint="eastAsia"/>
          <w:b/>
          <w:sz w:val="24"/>
          <w:szCs w:val="24"/>
        </w:rPr>
        <w:t>的短波辐射通量</w:t>
      </w:r>
      <w:r w:rsidR="00643B61" w:rsidRPr="00BD285C">
        <w:rPr>
          <w:rFonts w:ascii="Times New Roman" w:hAnsi="Times New Roman" w:cs="Times New Roman" w:hint="eastAsia"/>
          <w:b/>
          <w:sz w:val="24"/>
          <w:szCs w:val="24"/>
        </w:rPr>
        <w:t>：</w:t>
      </w:r>
    </w:p>
    <w:p w14:paraId="47D2592B" w14:textId="6AF91AF3" w:rsidR="006139B5" w:rsidRPr="002323EB" w:rsidRDefault="00EC03A4" w:rsidP="006139B5">
      <w:pPr>
        <w:tabs>
          <w:tab w:val="left" w:pos="7920"/>
        </w:tabs>
        <w:spacing w:line="480" w:lineRule="auto"/>
        <w:ind w:left="360"/>
        <w:rPr>
          <w:rFonts w:ascii="Times New Roman" w:hAnsi="Times New Roman" w:cs="Times New Roman"/>
          <w:sz w:val="24"/>
          <w:szCs w:val="24"/>
        </w:rPr>
      </w:pPr>
      <w:r w:rsidRPr="00EC03A4">
        <w:rPr>
          <w:rFonts w:ascii="Times New Roman" w:hAnsi="Times New Roman" w:cs="Times New Roman"/>
          <w:noProof/>
          <w:position w:val="-24"/>
          <w:sz w:val="24"/>
          <w:szCs w:val="24"/>
        </w:rPr>
        <w:object w:dxaOrig="1719" w:dyaOrig="620" w14:anchorId="671E9D9E">
          <v:shape id="_x0000_i1038" type="#_x0000_t75" alt="" style="width:85.3pt;height:31pt;mso-width-percent:0;mso-height-percent:0;mso-width-percent:0;mso-height-percent:0" o:ole="">
            <v:imagedata r:id="rId39" o:title=""/>
          </v:shape>
          <o:OLEObject Type="Embed" ProgID="Equation.DSMT4" ShapeID="_x0000_i1038" DrawAspect="Content" ObjectID="_1612774700" r:id="rId40"/>
        </w:object>
      </w:r>
      <w:r w:rsidR="006139B5">
        <w:rPr>
          <w:rFonts w:ascii="Times New Roman" w:hAnsi="Times New Roman" w:cs="Times New Roman"/>
          <w:sz w:val="24"/>
          <w:szCs w:val="24"/>
        </w:rPr>
        <w:tab/>
        <w:t xml:space="preserve">           (</w:t>
      </w:r>
      <w:r w:rsidR="00BC4C4F">
        <w:rPr>
          <w:rFonts w:ascii="Times New Roman" w:hAnsi="Times New Roman" w:cs="Times New Roman"/>
          <w:sz w:val="24"/>
          <w:szCs w:val="24"/>
        </w:rPr>
        <w:t>1</w:t>
      </w:r>
      <w:r w:rsidR="006139B5" w:rsidRPr="002323EB">
        <w:rPr>
          <w:rFonts w:ascii="Times New Roman" w:hAnsi="Times New Roman" w:cs="Times New Roman"/>
          <w:sz w:val="24"/>
          <w:szCs w:val="24"/>
        </w:rPr>
        <w:t>)</w:t>
      </w:r>
    </w:p>
    <w:p w14:paraId="0F8FC84B" w14:textId="2955DAA6" w:rsidR="00F26080" w:rsidRDefault="00643B61" w:rsidP="009059C5">
      <w:pPr>
        <w:spacing w:line="300" w:lineRule="auto"/>
        <w:rPr>
          <w:rFonts w:ascii="Times New Roman" w:hAnsi="Times New Roman" w:cs="Times New Roman"/>
          <w:sz w:val="24"/>
          <w:szCs w:val="24"/>
        </w:rPr>
      </w:pPr>
      <w:r w:rsidRPr="001A5B08">
        <w:rPr>
          <w:rFonts w:ascii="Times New Roman" w:hAnsi="Times New Roman" w:cs="Times New Roman" w:hint="eastAsia"/>
          <w:sz w:val="24"/>
          <w:szCs w:val="24"/>
        </w:rPr>
        <w:t>式中</w:t>
      </w:r>
      <w:r w:rsidR="00EC03A4" w:rsidRPr="00EC03A4">
        <w:rPr>
          <w:rFonts w:ascii="Times New Roman" w:hAnsi="Times New Roman" w:cs="Times New Roman"/>
          <w:noProof/>
          <w:position w:val="-6"/>
          <w:sz w:val="24"/>
          <w:szCs w:val="24"/>
        </w:rPr>
        <w:object w:dxaOrig="220" w:dyaOrig="279" w14:anchorId="3AE31154">
          <v:shape id="_x0000_i1039" type="#_x0000_t75" alt="" style="width:10.5pt;height:14.4pt;mso-width-percent:0;mso-height-percent:0;mso-width-percent:0;mso-height-percent:0" o:ole="">
            <v:imagedata r:id="rId41" o:title=""/>
          </v:shape>
          <o:OLEObject Type="Embed" ProgID="Equation.DSMT4" ShapeID="_x0000_i1039" DrawAspect="Content" ObjectID="_1612774701" r:id="rId42"/>
        </w:object>
      </w:r>
      <w:r w:rsidRPr="001A5B08">
        <w:rPr>
          <w:rFonts w:ascii="Times New Roman" w:hAnsi="Times New Roman" w:cs="Times New Roman" w:hint="eastAsia"/>
          <w:sz w:val="24"/>
          <w:szCs w:val="24"/>
        </w:rPr>
        <w:t>为水平</w:t>
      </w:r>
      <w:r w:rsidR="00E1444D" w:rsidRPr="001A5B08">
        <w:rPr>
          <w:rFonts w:ascii="Times New Roman" w:hAnsi="Times New Roman" w:cs="Times New Roman" w:hint="eastAsia"/>
          <w:sz w:val="24"/>
          <w:szCs w:val="24"/>
        </w:rPr>
        <w:t>方向</w:t>
      </w:r>
      <w:r w:rsidRPr="001A5B08">
        <w:rPr>
          <w:rFonts w:ascii="Times New Roman" w:hAnsi="Times New Roman" w:cs="Times New Roman" w:hint="eastAsia"/>
          <w:sz w:val="24"/>
          <w:szCs w:val="24"/>
        </w:rPr>
        <w:t>平均的位温，</w:t>
      </w:r>
      <w:r w:rsidR="00EC03A4" w:rsidRPr="00EC03A4">
        <w:rPr>
          <w:rFonts w:ascii="Times New Roman" w:hAnsi="Times New Roman" w:cs="Times New Roman"/>
          <w:noProof/>
          <w:position w:val="-10"/>
          <w:sz w:val="24"/>
          <w:szCs w:val="24"/>
        </w:rPr>
        <w:object w:dxaOrig="240" w:dyaOrig="320" w14:anchorId="5340D17F">
          <v:shape id="_x0000_i1040" type="#_x0000_t75" alt="" style="width:11.1pt;height:14.95pt;mso-width-percent:0;mso-height-percent:0;mso-width-percent:0;mso-height-percent:0" o:ole="">
            <v:imagedata r:id="rId43" o:title=""/>
          </v:shape>
          <o:OLEObject Type="Embed" ProgID="Equation.DSMT4" ShapeID="_x0000_i1040" DrawAspect="Content" ObjectID="_1612774702" r:id="rId44"/>
        </w:object>
      </w:r>
      <w:r w:rsidRPr="001A5B08">
        <w:rPr>
          <w:rFonts w:ascii="Times New Roman" w:hAnsi="Times New Roman" w:cs="Times New Roman" w:hint="eastAsia"/>
          <w:sz w:val="24"/>
          <w:szCs w:val="24"/>
        </w:rPr>
        <w:t>是湍流热通量</w:t>
      </w:r>
      <w:r w:rsidR="00F121C8" w:rsidRPr="001A5B08">
        <w:rPr>
          <w:rFonts w:ascii="Times New Roman" w:hAnsi="Times New Roman" w:cs="Times New Roman" w:hint="eastAsia"/>
          <w:sz w:val="24"/>
          <w:szCs w:val="24"/>
        </w:rPr>
        <w:t>，</w:t>
      </w:r>
      <w:r w:rsidR="00EC03A4" w:rsidRPr="00EC03A4">
        <w:rPr>
          <w:rFonts w:ascii="Times New Roman" w:hAnsi="Times New Roman" w:cs="Times New Roman"/>
          <w:noProof/>
          <w:position w:val="-14"/>
          <w:sz w:val="24"/>
          <w:szCs w:val="24"/>
        </w:rPr>
        <w:object w:dxaOrig="1120" w:dyaOrig="380" w14:anchorId="3E191942">
          <v:shape id="_x0000_i1041" type="#_x0000_t75" alt="" style="width:57.6pt;height:19.4pt;mso-width-percent:0;mso-height-percent:0;mso-width-percent:0;mso-height-percent:0" o:ole="">
            <v:imagedata r:id="rId45" o:title=""/>
          </v:shape>
          <o:OLEObject Type="Embed" ProgID="Equation.DSMT4" ShapeID="_x0000_i1041" DrawAspect="Content" ObjectID="_1612774703" r:id="rId46"/>
        </w:object>
      </w:r>
      <w:r w:rsidR="00F121C8" w:rsidRPr="001A5B08">
        <w:rPr>
          <w:rFonts w:ascii="Times New Roman" w:hAnsi="Times New Roman" w:cs="Times New Roman" w:hint="eastAsia"/>
          <w:sz w:val="24"/>
          <w:szCs w:val="24"/>
        </w:rPr>
        <w:t>为净辐射通量（单位：</w:t>
      </w:r>
      <w:r w:rsidR="00F121C8" w:rsidRPr="001A5B08">
        <w:rPr>
          <w:rFonts w:ascii="Times New Roman" w:hAnsi="Times New Roman" w:cs="Times New Roman" w:hint="eastAsia"/>
          <w:sz w:val="24"/>
          <w:szCs w:val="24"/>
        </w:rPr>
        <w:t>K</w:t>
      </w:r>
      <w:r w:rsidR="00F121C8" w:rsidRPr="001A5B08">
        <w:rPr>
          <w:rFonts w:ascii="Times New Roman" w:hAnsi="Times New Roman" w:cs="Times New Roman"/>
          <w:sz w:val="24"/>
          <w:szCs w:val="24"/>
        </w:rPr>
        <w:t> </w:t>
      </w:r>
      <w:r w:rsidR="00F121C8" w:rsidRPr="001A5B08">
        <w:rPr>
          <w:rFonts w:ascii="Times New Roman" w:hAnsi="Times New Roman" w:cs="Times New Roman" w:hint="eastAsia"/>
          <w:sz w:val="24"/>
          <w:szCs w:val="24"/>
        </w:rPr>
        <w:t>m</w:t>
      </w:r>
      <w:r w:rsidR="00F121C8" w:rsidRPr="001A5B08">
        <w:rPr>
          <w:rFonts w:ascii="Times New Roman" w:hAnsi="Times New Roman" w:cs="Times New Roman"/>
          <w:sz w:val="24"/>
          <w:szCs w:val="24"/>
        </w:rPr>
        <w:t> </w:t>
      </w:r>
      <w:r w:rsidR="00F121C8" w:rsidRPr="001A5B08">
        <w:rPr>
          <w:rFonts w:ascii="Times New Roman" w:hAnsi="Times New Roman" w:cs="Times New Roman" w:hint="eastAsia"/>
          <w:sz w:val="24"/>
          <w:szCs w:val="24"/>
        </w:rPr>
        <w:t>s</w:t>
      </w:r>
      <w:r w:rsidR="00F121C8" w:rsidRPr="001A5B08">
        <w:rPr>
          <w:rFonts w:ascii="Times New Roman" w:hAnsi="Times New Roman" w:cs="Times New Roman" w:hint="eastAsia"/>
          <w:sz w:val="24"/>
          <w:szCs w:val="24"/>
          <w:vertAlign w:val="superscript"/>
        </w:rPr>
        <w:t>-1</w:t>
      </w:r>
      <w:r w:rsidR="00F121C8" w:rsidRPr="001A5B08">
        <w:rPr>
          <w:rFonts w:ascii="Times New Roman" w:hAnsi="Times New Roman" w:cs="Times New Roman" w:hint="eastAsia"/>
          <w:sz w:val="24"/>
          <w:szCs w:val="24"/>
        </w:rPr>
        <w:t>），</w:t>
      </w:r>
      <w:r w:rsidR="00F121C8" w:rsidRPr="001A5B08">
        <w:rPr>
          <w:rFonts w:ascii="Times New Roman" w:hAnsi="Times New Roman" w:cs="Times New Roman"/>
          <w:i/>
          <w:kern w:val="0"/>
          <w:sz w:val="24"/>
          <w:szCs w:val="24"/>
        </w:rPr>
        <w:t>F</w:t>
      </w:r>
      <w:r w:rsidR="00F121C8" w:rsidRPr="001A5B08">
        <w:rPr>
          <w:rFonts w:ascii="Times New Roman" w:hAnsi="Times New Roman" w:cs="Times New Roman" w:hint="eastAsia"/>
          <w:sz w:val="24"/>
          <w:szCs w:val="24"/>
        </w:rPr>
        <w:t>为净辐射（</w:t>
      </w:r>
      <w:r w:rsidR="00F121C8" w:rsidRPr="001A5B08">
        <w:rPr>
          <w:rFonts w:ascii="Times New Roman" w:hAnsi="Times New Roman" w:cs="Times New Roman" w:hint="eastAsia"/>
          <w:kern w:val="0"/>
          <w:sz w:val="24"/>
          <w:szCs w:val="24"/>
        </w:rPr>
        <w:t>W</w:t>
      </w:r>
      <w:r w:rsidR="00F121C8" w:rsidRPr="001A5B08">
        <w:rPr>
          <w:rFonts w:ascii="Times New Roman" w:hAnsi="Times New Roman" w:cs="Times New Roman"/>
          <w:kern w:val="0"/>
          <w:sz w:val="24"/>
          <w:szCs w:val="24"/>
        </w:rPr>
        <w:t> </w:t>
      </w:r>
      <w:r w:rsidR="00F121C8" w:rsidRPr="001A5B08">
        <w:rPr>
          <w:rFonts w:ascii="Times New Roman" w:hAnsi="Times New Roman" w:cs="Times New Roman" w:hint="eastAsia"/>
          <w:kern w:val="0"/>
          <w:sz w:val="24"/>
          <w:szCs w:val="24"/>
        </w:rPr>
        <w:t>m</w:t>
      </w:r>
      <w:r w:rsidR="00F121C8" w:rsidRPr="001A5B08">
        <w:rPr>
          <w:rFonts w:ascii="Times New Roman" w:hAnsi="Times New Roman" w:cs="Times New Roman"/>
          <w:kern w:val="0"/>
          <w:sz w:val="24"/>
          <w:szCs w:val="24"/>
          <w:vertAlign w:val="superscript"/>
        </w:rPr>
        <w:t>-</w:t>
      </w:r>
      <w:r w:rsidR="00F121C8" w:rsidRPr="001A5B08">
        <w:rPr>
          <w:rFonts w:ascii="Times New Roman" w:hAnsi="Times New Roman" w:cs="Times New Roman" w:hint="eastAsia"/>
          <w:kern w:val="0"/>
          <w:sz w:val="24"/>
          <w:szCs w:val="24"/>
          <w:vertAlign w:val="superscript"/>
        </w:rPr>
        <w:t>2</w:t>
      </w:r>
      <w:r w:rsidR="00F121C8" w:rsidRPr="001A5B08">
        <w:rPr>
          <w:rFonts w:ascii="Times New Roman" w:hAnsi="Times New Roman" w:cs="Times New Roman" w:hint="eastAsia"/>
          <w:sz w:val="24"/>
          <w:szCs w:val="24"/>
        </w:rPr>
        <w:t>），</w:t>
      </w:r>
      <w:r w:rsidR="00EC03A4" w:rsidRPr="00EC03A4">
        <w:rPr>
          <w:rFonts w:ascii="Times New Roman" w:hAnsi="Times New Roman" w:cs="Times New Roman"/>
          <w:noProof/>
          <w:position w:val="-10"/>
          <w:sz w:val="24"/>
          <w:szCs w:val="24"/>
        </w:rPr>
        <w:object w:dxaOrig="240" w:dyaOrig="260" w14:anchorId="011D46B3">
          <v:shape id="_x0000_i1042" type="#_x0000_t75" alt="" style="width:11.1pt;height:13.3pt;mso-width-percent:0;mso-height-percent:0;mso-width-percent:0;mso-height-percent:0" o:ole="">
            <v:imagedata r:id="rId47" o:title=""/>
          </v:shape>
          <o:OLEObject Type="Embed" ProgID="Equation.DSMT4" ShapeID="_x0000_i1042" DrawAspect="Content" ObjectID="_1612774704" r:id="rId48"/>
        </w:object>
      </w:r>
      <w:r w:rsidR="00F121C8" w:rsidRPr="001A5B08">
        <w:rPr>
          <w:rFonts w:ascii="Times New Roman" w:hAnsi="Times New Roman" w:cs="Times New Roman" w:hint="eastAsia"/>
          <w:sz w:val="24"/>
          <w:szCs w:val="24"/>
        </w:rPr>
        <w:t>为空气密度，</w:t>
      </w:r>
      <w:r w:rsidR="00EC03A4" w:rsidRPr="00EC03A4">
        <w:rPr>
          <w:rFonts w:ascii="Times New Roman" w:hAnsi="Times New Roman" w:cs="Times New Roman"/>
          <w:noProof/>
          <w:kern w:val="0"/>
          <w:position w:val="-14"/>
          <w:sz w:val="24"/>
          <w:szCs w:val="24"/>
        </w:rPr>
        <w:object w:dxaOrig="279" w:dyaOrig="380" w14:anchorId="18EC1B8A">
          <v:shape id="_x0000_i1043" type="#_x0000_t75" alt="" style="width:14.4pt;height:19.4pt;mso-width-percent:0;mso-height-percent:0;mso-width-percent:0;mso-height-percent:0" o:ole="">
            <v:imagedata r:id="rId49" o:title=""/>
          </v:shape>
          <o:OLEObject Type="Embed" ProgID="Equation.DSMT4" ShapeID="_x0000_i1043" DrawAspect="Content" ObjectID="_1612774705" r:id="rId50"/>
        </w:object>
      </w:r>
      <w:r w:rsidR="00F121C8" w:rsidRPr="001A5B08">
        <w:rPr>
          <w:rFonts w:ascii="Times New Roman" w:hAnsi="Times New Roman" w:cs="Times New Roman" w:hint="eastAsia"/>
          <w:sz w:val="24"/>
          <w:szCs w:val="24"/>
        </w:rPr>
        <w:t>为常压下的比热容</w:t>
      </w:r>
      <w:r w:rsidR="00E1444D" w:rsidRPr="001A5B08">
        <w:rPr>
          <w:rFonts w:ascii="Times New Roman" w:hAnsi="Times New Roman" w:cs="Times New Roman" w:hint="eastAsia"/>
          <w:sz w:val="24"/>
          <w:szCs w:val="24"/>
        </w:rPr>
        <w:t>。</w:t>
      </w:r>
    </w:p>
    <w:p w14:paraId="5DB1ED0B" w14:textId="40D88058" w:rsidR="00BC4C4F" w:rsidRDefault="003D1C52" w:rsidP="008E7F65">
      <w:pPr>
        <w:spacing w:line="300" w:lineRule="auto"/>
        <w:ind w:firstLine="418"/>
        <w:rPr>
          <w:rFonts w:ascii="Times New Roman" w:hAnsi="Times New Roman" w:cs="Times New Roman"/>
          <w:sz w:val="24"/>
          <w:szCs w:val="24"/>
        </w:rPr>
      </w:pPr>
      <w:r>
        <w:rPr>
          <w:rFonts w:ascii="Times New Roman" w:hAnsi="Times New Roman" w:cs="Times New Roman" w:hint="eastAsia"/>
          <w:sz w:val="24"/>
          <w:szCs w:val="24"/>
        </w:rPr>
        <w:t>采用</w:t>
      </w:r>
      <w:r>
        <w:rPr>
          <w:rFonts w:ascii="Times New Roman" w:hAnsi="Times New Roman" w:cs="Times New Roman" w:hint="eastAsia"/>
          <w:sz w:val="24"/>
          <w:szCs w:val="24"/>
        </w:rPr>
        <w:t>Dear</w:t>
      </w:r>
      <w:r w:rsidR="00AC580E">
        <w:rPr>
          <w:rFonts w:ascii="Times New Roman" w:hAnsi="Times New Roman" w:cs="Times New Roman"/>
          <w:sz w:val="24"/>
          <w:szCs w:val="24"/>
        </w:rPr>
        <w:t>d</w:t>
      </w:r>
      <w:r>
        <w:rPr>
          <w:rFonts w:ascii="Times New Roman" w:hAnsi="Times New Roman" w:cs="Times New Roman"/>
          <w:sz w:val="24"/>
          <w:szCs w:val="24"/>
        </w:rPr>
        <w:t>orff</w:t>
      </w:r>
      <w:r w:rsidR="00AC580E">
        <w:rPr>
          <w:rFonts w:ascii="Times New Roman" w:hAnsi="Times New Roman" w:cs="Times New Roman"/>
          <w:sz w:val="24"/>
          <w:szCs w:val="24"/>
        </w:rPr>
        <w:t>(1976)</w:t>
      </w:r>
      <w:r>
        <w:rPr>
          <w:rFonts w:ascii="Times New Roman" w:hAnsi="Times New Roman" w:cs="Times New Roman" w:hint="eastAsia"/>
          <w:sz w:val="24"/>
          <w:szCs w:val="24"/>
        </w:rPr>
        <w:t>闭合假设</w:t>
      </w:r>
    </w:p>
    <w:p w14:paraId="1C9AFBE4" w14:textId="27C1D8DC" w:rsidR="003D1C52" w:rsidRDefault="00EC03A4" w:rsidP="003D1C52">
      <w:pPr>
        <w:spacing w:line="300" w:lineRule="auto"/>
        <w:ind w:firstLine="418"/>
        <w:rPr>
          <w:rFonts w:ascii="Times New Roman" w:hAnsi="Times New Roman" w:cs="Times New Roman"/>
          <w:noProof/>
          <w:sz w:val="24"/>
          <w:szCs w:val="24"/>
        </w:rPr>
      </w:pPr>
      <w:r w:rsidRPr="00EC03A4">
        <w:rPr>
          <w:rFonts w:ascii="Times New Roman" w:hAnsi="Times New Roman" w:cs="Times New Roman"/>
          <w:noProof/>
          <w:position w:val="-32"/>
          <w:sz w:val="24"/>
          <w:szCs w:val="24"/>
        </w:rPr>
        <w:object w:dxaOrig="1820" w:dyaOrig="760" w14:anchorId="6EFB4262">
          <v:shape id="_x0000_i1044" type="#_x0000_t75" alt="" style="width:91.4pt;height:38.2pt;mso-width-percent:0;mso-height-percent:0;mso-width-percent:0;mso-height-percent:0" o:ole="">
            <v:imagedata r:id="rId51" o:title=""/>
          </v:shape>
          <o:OLEObject Type="Embed" ProgID="Equation.DSMT4" ShapeID="_x0000_i1044" DrawAspect="Content" ObjectID="_1612774706" r:id="rId52"/>
        </w:object>
      </w:r>
      <w:ins w:id="288" w:author="Jianping Huang" w:date="2019-02-25T09:33:00Z">
        <w:r w:rsidR="0023658C">
          <w:rPr>
            <w:rFonts w:ascii="Times New Roman" w:hAnsi="Times New Roman" w:cs="Times New Roman" w:hint="eastAsia"/>
            <w:noProof/>
            <w:sz w:val="24"/>
            <w:szCs w:val="24"/>
          </w:rPr>
          <w:t>，</w:t>
        </w:r>
      </w:ins>
      <w:r w:rsidR="003D1C52">
        <w:rPr>
          <w:rFonts w:ascii="Times New Roman" w:hAnsi="Times New Roman" w:cs="Times New Roman"/>
          <w:noProof/>
          <w:sz w:val="24"/>
          <w:szCs w:val="24"/>
        </w:rPr>
        <w:t xml:space="preserve"> </w:t>
      </w:r>
      <w:del w:id="289" w:author="Jianping Huang" w:date="2019-02-25T09:33:00Z">
        <w:r w:rsidR="003D1C52" w:rsidDel="0023658C">
          <w:rPr>
            <w:rFonts w:ascii="Times New Roman" w:hAnsi="Times New Roman" w:cs="Times New Roman"/>
            <w:noProof/>
            <w:sz w:val="24"/>
            <w:szCs w:val="24"/>
          </w:rPr>
          <w:delText xml:space="preserve"> </w:delText>
        </w:r>
      </w:del>
      <w:r w:rsidR="003D1C52">
        <w:rPr>
          <w:rFonts w:ascii="Times New Roman" w:hAnsi="Times New Roman" w:cs="Times New Roman"/>
          <w:noProof/>
          <w:sz w:val="24"/>
          <w:szCs w:val="24"/>
        </w:rPr>
        <w:t xml:space="preserve">                          </w:t>
      </w:r>
      <w:del w:id="290" w:author="Jianping Huang" w:date="2019-02-25T09:34:00Z">
        <w:r w:rsidR="003D1C52" w:rsidDel="0023658C">
          <w:rPr>
            <w:rFonts w:ascii="Times New Roman" w:hAnsi="Times New Roman" w:cs="Times New Roman"/>
            <w:noProof/>
            <w:sz w:val="24"/>
            <w:szCs w:val="24"/>
          </w:rPr>
          <w:delText xml:space="preserve"> </w:delText>
        </w:r>
      </w:del>
      <w:r w:rsidR="003D1C52">
        <w:rPr>
          <w:rFonts w:ascii="Times New Roman" w:hAnsi="Times New Roman" w:cs="Times New Roman"/>
          <w:noProof/>
          <w:sz w:val="24"/>
          <w:szCs w:val="24"/>
        </w:rPr>
        <w:t xml:space="preserve">                              </w:t>
      </w:r>
      <w:r w:rsidR="003D1C52">
        <w:rPr>
          <w:rFonts w:ascii="Times New Roman" w:hAnsi="Times New Roman" w:cs="Times New Roman" w:hint="eastAsia"/>
          <w:noProof/>
          <w:sz w:val="24"/>
          <w:szCs w:val="24"/>
        </w:rPr>
        <w:t>（</w:t>
      </w:r>
      <w:r w:rsidR="003D1C52">
        <w:rPr>
          <w:rFonts w:ascii="Times New Roman" w:hAnsi="Times New Roman" w:cs="Times New Roman" w:hint="eastAsia"/>
          <w:noProof/>
          <w:sz w:val="24"/>
          <w:szCs w:val="24"/>
        </w:rPr>
        <w:t>2</w:t>
      </w:r>
      <w:r w:rsidR="003D1C52">
        <w:rPr>
          <w:rFonts w:ascii="Times New Roman" w:hAnsi="Times New Roman" w:cs="Times New Roman" w:hint="eastAsia"/>
          <w:noProof/>
          <w:sz w:val="24"/>
          <w:szCs w:val="24"/>
        </w:rPr>
        <w:t>）</w:t>
      </w:r>
    </w:p>
    <w:p w14:paraId="595EECF3" w14:textId="737935FF" w:rsidR="00F71C2C" w:rsidRDefault="00F71C2C" w:rsidP="008E7F65">
      <w:pPr>
        <w:spacing w:line="300" w:lineRule="auto"/>
        <w:rPr>
          <w:rFonts w:ascii="Times New Roman" w:hAnsi="Times New Roman" w:cs="Times New Roman"/>
          <w:noProof/>
          <w:sz w:val="24"/>
          <w:szCs w:val="24"/>
        </w:rPr>
      </w:pPr>
      <w:r>
        <w:rPr>
          <w:rFonts w:ascii="Times New Roman" w:hAnsi="Times New Roman" w:cs="Times New Roman" w:hint="eastAsia"/>
          <w:noProof/>
          <w:sz w:val="24"/>
          <w:szCs w:val="24"/>
        </w:rPr>
        <w:t>其中</w:t>
      </w:r>
      <m:oMath>
        <m:sSub>
          <m:sSubPr>
            <m:ctrlPr>
              <w:rPr>
                <w:rFonts w:ascii="Cambria Math" w:hAnsi="Cambria Math" w:cs="Times New Roman"/>
                <w:noProof/>
                <w:sz w:val="24"/>
                <w:szCs w:val="24"/>
              </w:rPr>
            </m:ctrlPr>
          </m:sSubPr>
          <m:e>
            <m:r>
              <w:rPr>
                <w:rFonts w:ascii="Cambria Math" w:hAnsi="Cambria Math" w:cs="Times New Roman" w:hint="eastAsia"/>
                <w:noProof/>
                <w:sz w:val="24"/>
                <w:szCs w:val="24"/>
              </w:rPr>
              <m:t>A</m:t>
            </m:r>
          </m:e>
          <m:sub>
            <m:r>
              <w:rPr>
                <w:rFonts w:ascii="Cambria Math" w:hAnsi="Cambria Math" w:cs="Times New Roman"/>
                <w:noProof/>
                <w:sz w:val="24"/>
                <w:szCs w:val="24"/>
              </w:rPr>
              <m:t>h</m:t>
            </m:r>
            <m:ctrlPr>
              <w:rPr>
                <w:rFonts w:ascii="Cambria Math" w:hAnsi="Cambria Math" w:cs="Times New Roman" w:hint="eastAsia"/>
                <w:noProof/>
                <w:sz w:val="24"/>
                <w:szCs w:val="24"/>
              </w:rPr>
            </m:ctrlPr>
          </m:sub>
        </m:sSub>
      </m:oMath>
      <w:r w:rsidR="00AC580E">
        <w:rPr>
          <w:rFonts w:ascii="Times New Roman" w:hAnsi="Times New Roman" w:cs="Times New Roman"/>
          <w:noProof/>
          <w:sz w:val="24"/>
          <w:szCs w:val="24"/>
        </w:rPr>
        <w:t>=0.5.</w:t>
      </w:r>
    </w:p>
    <w:p w14:paraId="0C195BF8" w14:textId="7F13E463" w:rsidR="00AC580E" w:rsidRDefault="0023658C" w:rsidP="003D1C52">
      <w:pPr>
        <w:spacing w:line="300" w:lineRule="auto"/>
        <w:ind w:firstLine="418"/>
        <w:rPr>
          <w:rFonts w:ascii="Times New Roman" w:hAnsi="Times New Roman" w:cs="Times New Roman"/>
          <w:noProof/>
          <w:sz w:val="24"/>
          <w:szCs w:val="24"/>
        </w:rPr>
      </w:pPr>
      <w:ins w:id="291" w:author="Jianping Huang" w:date="2019-02-25T09:33:00Z">
        <w:r>
          <w:rPr>
            <w:rFonts w:ascii="Times New Roman" w:hAnsi="Times New Roman" w:cs="Times New Roman" w:hint="eastAsia"/>
            <w:noProof/>
            <w:sz w:val="24"/>
            <w:szCs w:val="24"/>
          </w:rPr>
          <w:t>利用</w:t>
        </w:r>
      </w:ins>
      <w:del w:id="292" w:author="Jianping Huang" w:date="2019-02-25T09:33:00Z">
        <w:r w:rsidR="00633D37" w:rsidDel="0023658C">
          <w:rPr>
            <w:rFonts w:ascii="Times New Roman" w:hAnsi="Times New Roman" w:cs="Times New Roman" w:hint="eastAsia"/>
            <w:noProof/>
            <w:sz w:val="24"/>
            <w:szCs w:val="24"/>
          </w:rPr>
          <w:delText>借助</w:delText>
        </w:r>
      </w:del>
      <w:r w:rsidR="00AC580E">
        <w:rPr>
          <w:rFonts w:ascii="Times New Roman" w:hAnsi="Times New Roman" w:cs="Times New Roman" w:hint="eastAsia"/>
          <w:noProof/>
          <w:sz w:val="24"/>
          <w:szCs w:val="24"/>
        </w:rPr>
        <w:t>对流理查逊数</w:t>
      </w:r>
    </w:p>
    <w:p w14:paraId="068818B4" w14:textId="52A93F0C" w:rsidR="00AC580E" w:rsidRPr="008E7F65" w:rsidRDefault="00EC03A4" w:rsidP="008E7F65">
      <w:pPr>
        <w:spacing w:line="300" w:lineRule="auto"/>
        <w:ind w:firstLine="418"/>
        <w:rPr>
          <w:rFonts w:ascii="Times New Roman" w:hAnsi="Times New Roman" w:cs="Times New Roman"/>
          <w:b/>
          <w:sz w:val="24"/>
          <w:szCs w:val="24"/>
        </w:rPr>
      </w:pPr>
      <w:r w:rsidRPr="00EC03A4">
        <w:rPr>
          <w:noProof/>
          <w:position w:val="-30"/>
          <w:sz w:val="24"/>
          <w:szCs w:val="24"/>
        </w:rPr>
        <w:object w:dxaOrig="1365" w:dyaOrig="690" w14:anchorId="7DDE9761">
          <v:shape id="_x0000_i1045" type="#_x0000_t75" alt="" style="width:69.25pt;height:33.8pt;mso-width-percent:0;mso-height-percent:0;mso-width-percent:0;mso-height-percent:0" o:ole="">
            <v:imagedata r:id="rId53" o:title=""/>
          </v:shape>
          <o:OLEObject Type="Embed" ProgID="Equation.DSMT4" ShapeID="_x0000_i1045" DrawAspect="Content" ObjectID="_1612774707" r:id="rId54"/>
        </w:object>
      </w:r>
      <w:ins w:id="293" w:author="Jianping Huang" w:date="2019-02-25T09:34:00Z">
        <w:r w:rsidR="0023658C">
          <w:rPr>
            <w:rFonts w:hint="eastAsia"/>
            <w:noProof/>
            <w:sz w:val="24"/>
            <w:szCs w:val="24"/>
          </w:rPr>
          <w:t>，</w:t>
        </w:r>
      </w:ins>
      <w:r w:rsidR="00AC580E">
        <w:rPr>
          <w:noProof/>
          <w:sz w:val="24"/>
          <w:szCs w:val="24"/>
        </w:rPr>
        <w:t xml:space="preserve">  </w:t>
      </w:r>
      <w:del w:id="294" w:author="Jianping Huang" w:date="2019-02-25T09:34:00Z">
        <w:r w:rsidR="00AC580E" w:rsidDel="0023658C">
          <w:rPr>
            <w:noProof/>
            <w:sz w:val="24"/>
            <w:szCs w:val="24"/>
          </w:rPr>
          <w:delText xml:space="preserve"> </w:delText>
        </w:r>
      </w:del>
      <w:r w:rsidR="00AC580E">
        <w:rPr>
          <w:noProof/>
          <w:sz w:val="24"/>
          <w:szCs w:val="24"/>
        </w:rPr>
        <w:t xml:space="preserve"> </w:t>
      </w:r>
      <w:del w:id="295" w:author="Jianping Huang" w:date="2019-02-25T09:33:00Z">
        <w:r w:rsidR="00AC580E" w:rsidDel="0023658C">
          <w:rPr>
            <w:noProof/>
            <w:sz w:val="24"/>
            <w:szCs w:val="24"/>
          </w:rPr>
          <w:delText xml:space="preserve"> </w:delText>
        </w:r>
      </w:del>
      <w:r w:rsidR="00AC580E">
        <w:rPr>
          <w:noProof/>
          <w:sz w:val="24"/>
          <w:szCs w:val="24"/>
        </w:rPr>
        <w:t xml:space="preserve">                                                          </w:t>
      </w:r>
      <w:r w:rsidR="00AC580E">
        <w:rPr>
          <w:rFonts w:hint="eastAsia"/>
          <w:noProof/>
          <w:sz w:val="24"/>
          <w:szCs w:val="24"/>
        </w:rPr>
        <w:t>（</w:t>
      </w:r>
      <w:r w:rsidR="00AC580E">
        <w:rPr>
          <w:rFonts w:hint="eastAsia"/>
          <w:noProof/>
          <w:sz w:val="24"/>
          <w:szCs w:val="24"/>
        </w:rPr>
        <w:t>3</w:t>
      </w:r>
      <w:r w:rsidR="00AC580E">
        <w:rPr>
          <w:rFonts w:hint="eastAsia"/>
          <w:noProof/>
          <w:sz w:val="24"/>
          <w:szCs w:val="24"/>
        </w:rPr>
        <w:t>）</w:t>
      </w:r>
    </w:p>
    <w:p w14:paraId="396E5847" w14:textId="2157793D" w:rsidR="009059C5" w:rsidRPr="001A5B08" w:rsidRDefault="00633D37" w:rsidP="00962F06">
      <w:pPr>
        <w:spacing w:line="300" w:lineRule="auto"/>
        <w:rPr>
          <w:rFonts w:ascii="Times New Roman" w:hAnsi="Times New Roman" w:cs="Times New Roman"/>
          <w:sz w:val="24"/>
          <w:szCs w:val="24"/>
        </w:rPr>
      </w:pPr>
      <w:r>
        <w:rPr>
          <w:rFonts w:ascii="Times New Roman" w:hAnsi="Times New Roman" w:cs="Times New Roman" w:hint="eastAsia"/>
          <w:sz w:val="24"/>
          <w:szCs w:val="24"/>
        </w:rPr>
        <w:t>并</w:t>
      </w:r>
      <w:r w:rsidR="009059C5" w:rsidRPr="009059C5">
        <w:rPr>
          <w:rFonts w:ascii="Times New Roman" w:hAnsi="Times New Roman" w:cs="Times New Roman" w:hint="eastAsia"/>
          <w:sz w:val="24"/>
          <w:szCs w:val="24"/>
        </w:rPr>
        <w:t>假定边界层内湍流达到静稳态，即边界层内平均的位温垂直梯度随时间保持不变时，</w:t>
      </w:r>
      <w:r>
        <w:rPr>
          <w:rFonts w:ascii="Times New Roman" w:hAnsi="Times New Roman" w:cs="Times New Roman" w:hint="eastAsia"/>
          <w:sz w:val="24"/>
          <w:szCs w:val="24"/>
        </w:rPr>
        <w:t>正确</w:t>
      </w:r>
      <w:r w:rsidR="009059C5" w:rsidRPr="009059C5">
        <w:rPr>
          <w:rFonts w:ascii="Times New Roman" w:hAnsi="Times New Roman" w:cs="Times New Roman" w:hint="eastAsia"/>
          <w:sz w:val="24"/>
          <w:szCs w:val="24"/>
        </w:rPr>
        <w:t>推导考虑气溶胶辐射效应</w:t>
      </w:r>
      <w:r w:rsidR="002315DC">
        <w:rPr>
          <w:rFonts w:ascii="Times New Roman" w:hAnsi="Times New Roman" w:cs="Times New Roman" w:hint="eastAsia"/>
          <w:sz w:val="24"/>
          <w:szCs w:val="24"/>
        </w:rPr>
        <w:t>和夹卷区厚度影响</w:t>
      </w:r>
      <w:r>
        <w:rPr>
          <w:rFonts w:ascii="Times New Roman" w:hAnsi="Times New Roman" w:cs="Times New Roman" w:hint="eastAsia"/>
          <w:sz w:val="24"/>
          <w:szCs w:val="24"/>
        </w:rPr>
        <w:t>、</w:t>
      </w:r>
      <w:r w:rsidR="002315DC">
        <w:rPr>
          <w:rFonts w:ascii="Times New Roman" w:hAnsi="Times New Roman" w:cs="Times New Roman" w:hint="eastAsia"/>
          <w:sz w:val="24"/>
          <w:szCs w:val="24"/>
        </w:rPr>
        <w:t>用于描述</w:t>
      </w:r>
      <w:r w:rsidR="009059C5" w:rsidRPr="009059C5">
        <w:rPr>
          <w:rFonts w:ascii="Times New Roman" w:hAnsi="Times New Roman" w:cs="Times New Roman" w:hint="eastAsia"/>
          <w:sz w:val="24"/>
          <w:szCs w:val="24"/>
        </w:rPr>
        <w:t>夹卷</w:t>
      </w:r>
      <w:r w:rsidR="002315DC">
        <w:rPr>
          <w:rFonts w:ascii="Times New Roman" w:hAnsi="Times New Roman" w:cs="Times New Roman" w:hint="eastAsia"/>
          <w:sz w:val="24"/>
          <w:szCs w:val="24"/>
        </w:rPr>
        <w:t>速度随理查逊数变化的</w:t>
      </w:r>
      <w:r w:rsidR="00103E20">
        <w:rPr>
          <w:rFonts w:ascii="Times New Roman" w:hAnsi="Times New Roman" w:cs="Times New Roman" w:hint="eastAsia"/>
          <w:sz w:val="24"/>
          <w:szCs w:val="24"/>
        </w:rPr>
        <w:t>一阶</w:t>
      </w:r>
      <w:r w:rsidR="009059C5" w:rsidRPr="009059C5">
        <w:rPr>
          <w:rFonts w:ascii="Times New Roman" w:hAnsi="Times New Roman" w:cs="Times New Roman" w:hint="eastAsia"/>
          <w:sz w:val="24"/>
          <w:szCs w:val="24"/>
        </w:rPr>
        <w:t>块或混合层</w:t>
      </w:r>
      <w:r>
        <w:rPr>
          <w:rFonts w:ascii="Times New Roman" w:hAnsi="Times New Roman" w:cs="Times New Roman" w:hint="eastAsia"/>
          <w:sz w:val="24"/>
          <w:szCs w:val="24"/>
        </w:rPr>
        <w:t>夹卷</w:t>
      </w:r>
      <w:r w:rsidR="009059C5" w:rsidRPr="009059C5">
        <w:rPr>
          <w:rFonts w:ascii="Times New Roman" w:hAnsi="Times New Roman" w:cs="Times New Roman" w:hint="eastAsia"/>
          <w:sz w:val="24"/>
          <w:szCs w:val="24"/>
        </w:rPr>
        <w:t>模式</w:t>
      </w:r>
      <w:r w:rsidR="007269D4">
        <w:rPr>
          <w:rFonts w:ascii="Times New Roman" w:hAnsi="Times New Roman" w:cs="Times New Roman" w:hint="eastAsia"/>
          <w:sz w:val="24"/>
          <w:szCs w:val="24"/>
        </w:rPr>
        <w:t>。</w:t>
      </w:r>
    </w:p>
    <w:p w14:paraId="3EAE9A96" w14:textId="77777777" w:rsidR="00F26080" w:rsidRPr="004360E6" w:rsidRDefault="00F26080" w:rsidP="00895C2E">
      <w:pPr>
        <w:spacing w:line="300" w:lineRule="auto"/>
        <w:rPr>
          <w:rFonts w:ascii="Times New Roman" w:hAnsi="Times New Roman" w:cs="Times New Roman"/>
          <w:sz w:val="24"/>
          <w:szCs w:val="24"/>
        </w:rPr>
      </w:pPr>
    </w:p>
    <w:p w14:paraId="4B6D4DAD" w14:textId="71D830BB" w:rsidR="00F26080" w:rsidRPr="004360E6" w:rsidRDefault="009A7F35" w:rsidP="00895C2E">
      <w:pPr>
        <w:spacing w:line="300" w:lineRule="auto"/>
        <w:rPr>
          <w:rFonts w:ascii="Times New Roman" w:hAnsi="Times New Roman" w:cs="Times New Roman"/>
          <w:b/>
          <w:sz w:val="24"/>
          <w:szCs w:val="24"/>
        </w:rPr>
      </w:pPr>
      <w:r w:rsidRPr="004360E6">
        <w:rPr>
          <w:rFonts w:ascii="Times New Roman" w:hAnsi="Times New Roman" w:cs="Times New Roman" w:hint="eastAsia"/>
          <w:b/>
          <w:sz w:val="24"/>
          <w:szCs w:val="24"/>
        </w:rPr>
        <w:t>（</w:t>
      </w:r>
      <w:r w:rsidR="001E0157">
        <w:rPr>
          <w:rFonts w:ascii="Times New Roman" w:hAnsi="Times New Roman" w:cs="Times New Roman" w:hint="eastAsia"/>
          <w:b/>
          <w:sz w:val="24"/>
          <w:szCs w:val="24"/>
        </w:rPr>
        <w:t>4</w:t>
      </w:r>
      <w:r w:rsidRPr="004360E6">
        <w:rPr>
          <w:rFonts w:ascii="Times New Roman" w:hAnsi="Times New Roman" w:cs="Times New Roman" w:hint="eastAsia"/>
          <w:b/>
          <w:sz w:val="24"/>
          <w:szCs w:val="24"/>
        </w:rPr>
        <w:t>）</w:t>
      </w:r>
      <w:r w:rsidR="009A54CA" w:rsidRPr="009A54CA">
        <w:rPr>
          <w:rFonts w:ascii="Times New Roman" w:hAnsi="Times New Roman" w:cs="Times New Roman" w:hint="eastAsia"/>
          <w:b/>
          <w:sz w:val="24"/>
          <w:szCs w:val="24"/>
        </w:rPr>
        <w:t>验证考虑气溶胶辐射效应的夹卷方程并评估各物理项的贡献</w:t>
      </w:r>
    </w:p>
    <w:p w14:paraId="3B49BB57" w14:textId="137C23CC" w:rsidR="00181615" w:rsidRDefault="000B093E" w:rsidP="004360E6">
      <w:pPr>
        <w:spacing w:line="300" w:lineRule="auto"/>
        <w:ind w:firstLineChars="200" w:firstLine="480"/>
        <w:rPr>
          <w:rFonts w:ascii="Times New Roman" w:hAnsi="Times New Roman" w:cs="Times New Roman"/>
          <w:sz w:val="24"/>
          <w:szCs w:val="24"/>
        </w:rPr>
      </w:pPr>
      <w:r w:rsidRPr="004360E6">
        <w:rPr>
          <w:rFonts w:ascii="Times New Roman" w:hAnsi="Times New Roman" w:cs="Times New Roman" w:hint="eastAsia"/>
          <w:sz w:val="24"/>
          <w:szCs w:val="24"/>
        </w:rPr>
        <w:t xml:space="preserve">LES </w:t>
      </w:r>
      <w:r w:rsidRPr="004360E6">
        <w:rPr>
          <w:rFonts w:ascii="Times New Roman" w:hAnsi="Times New Roman" w:cs="Times New Roman" w:hint="eastAsia"/>
          <w:sz w:val="24"/>
          <w:szCs w:val="24"/>
        </w:rPr>
        <w:t>采用</w:t>
      </w:r>
      <w:r w:rsidRPr="004360E6">
        <w:rPr>
          <w:rFonts w:ascii="Times New Roman" w:hAnsi="Times New Roman" w:cs="Times New Roman" w:hint="eastAsia"/>
          <w:sz w:val="24"/>
          <w:szCs w:val="24"/>
        </w:rPr>
        <w:t>256</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256</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 xml:space="preserve">256 </w:t>
      </w:r>
      <w:r w:rsidRPr="004360E6">
        <w:rPr>
          <w:rFonts w:ascii="Times New Roman" w:hAnsi="Times New Roman" w:cs="Times New Roman" w:hint="eastAsia"/>
          <w:sz w:val="24"/>
          <w:szCs w:val="24"/>
        </w:rPr>
        <w:t>网格点，网格距为</w:t>
      </w:r>
      <w:r w:rsidRPr="004360E6">
        <w:rPr>
          <w:rFonts w:ascii="Times New Roman" w:hAnsi="Times New Roman" w:cs="Times New Roman" w:hint="eastAsia"/>
          <w:sz w:val="24"/>
          <w:szCs w:val="24"/>
        </w:rPr>
        <w:t>40m</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40m</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10m</w:t>
      </w:r>
      <w:r w:rsidRPr="004360E6">
        <w:rPr>
          <w:rFonts w:ascii="Times New Roman" w:hAnsi="Times New Roman" w:cs="Times New Roman" w:hint="eastAsia"/>
          <w:sz w:val="24"/>
          <w:szCs w:val="24"/>
        </w:rPr>
        <w:t>（或重灰霾采用</w:t>
      </w:r>
      <w:r w:rsidRPr="004360E6">
        <w:rPr>
          <w:rFonts w:ascii="Times New Roman" w:hAnsi="Times New Roman" w:cs="Times New Roman" w:hint="eastAsia"/>
          <w:sz w:val="24"/>
          <w:szCs w:val="24"/>
        </w:rPr>
        <w:t>20m</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20m</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5m</w:t>
      </w:r>
      <w:r w:rsidRPr="004360E6">
        <w:rPr>
          <w:rFonts w:ascii="Times New Roman" w:hAnsi="Times New Roman" w:cs="Times New Roman" w:hint="eastAsia"/>
          <w:sz w:val="24"/>
          <w:szCs w:val="24"/>
        </w:rPr>
        <w:t>）。水平侧边界假定为周期变化，上边界采用辐射边界条件减少重力波的影响，时间积分为动态步长，由</w:t>
      </w:r>
      <w:r w:rsidRPr="004360E6">
        <w:rPr>
          <w:rFonts w:ascii="Times New Roman" w:hAnsi="Times New Roman" w:cs="Times New Roman" w:hint="eastAsia"/>
          <w:sz w:val="24"/>
          <w:szCs w:val="24"/>
        </w:rPr>
        <w:t>Courant-Friedrichs-Lewy (CFL)</w:t>
      </w:r>
      <w:r w:rsidRPr="004360E6">
        <w:rPr>
          <w:rFonts w:ascii="Times New Roman" w:hAnsi="Times New Roman" w:cs="Times New Roman" w:hint="eastAsia"/>
          <w:sz w:val="24"/>
          <w:szCs w:val="24"/>
        </w:rPr>
        <w:t>大小确定。</w:t>
      </w:r>
      <w:r w:rsidR="00B031BC" w:rsidRPr="004360E6">
        <w:rPr>
          <w:rFonts w:ascii="Times New Roman" w:hAnsi="Times New Roman" w:cs="Times New Roman" w:hint="eastAsia"/>
          <w:sz w:val="24"/>
          <w:szCs w:val="24"/>
        </w:rPr>
        <w:t>为减少水汽的影响，本研究主要模拟干燥边界</w:t>
      </w:r>
      <w:r w:rsidR="003D62D2">
        <w:rPr>
          <w:rFonts w:ascii="Times New Roman" w:hAnsi="Times New Roman" w:cs="Times New Roman" w:hint="eastAsia"/>
          <w:sz w:val="24"/>
          <w:szCs w:val="24"/>
        </w:rPr>
        <w:t>层</w:t>
      </w:r>
      <w:r w:rsidR="00B031BC" w:rsidRPr="004360E6">
        <w:rPr>
          <w:rFonts w:ascii="Times New Roman" w:hAnsi="Times New Roman" w:cs="Times New Roman" w:hint="eastAsia"/>
          <w:sz w:val="24"/>
          <w:szCs w:val="24"/>
        </w:rPr>
        <w:t>的典型“灰”霾。通过设计不同灰霾污染程度（可用</w:t>
      </w:r>
      <w:r w:rsidR="00B031BC" w:rsidRPr="004360E6">
        <w:rPr>
          <w:rFonts w:ascii="Times New Roman" w:hAnsi="Times New Roman" w:cs="Times New Roman" w:hint="eastAsia"/>
          <w:sz w:val="24"/>
          <w:szCs w:val="24"/>
        </w:rPr>
        <w:t>PM</w:t>
      </w:r>
      <w:r w:rsidR="00B031BC" w:rsidRPr="005234FD">
        <w:rPr>
          <w:rFonts w:ascii="Times New Roman" w:hAnsi="Times New Roman" w:cs="Times New Roman" w:hint="eastAsia"/>
          <w:sz w:val="24"/>
          <w:szCs w:val="24"/>
          <w:vertAlign w:val="subscript"/>
        </w:rPr>
        <w:t>10</w:t>
      </w:r>
      <w:r w:rsidR="00B031BC" w:rsidRPr="004360E6">
        <w:rPr>
          <w:rFonts w:ascii="Times New Roman" w:hAnsi="Times New Roman" w:cs="Times New Roman" w:hint="eastAsia"/>
          <w:sz w:val="24"/>
          <w:szCs w:val="24"/>
        </w:rPr>
        <w:t>观测值或者</w:t>
      </w:r>
      <w:r w:rsidR="00B031BC" w:rsidRPr="004360E6">
        <w:rPr>
          <w:rFonts w:ascii="Times New Roman" w:hAnsi="Times New Roman" w:cs="Times New Roman" w:hint="eastAsia"/>
          <w:sz w:val="24"/>
          <w:szCs w:val="24"/>
        </w:rPr>
        <w:t>AOD</w:t>
      </w:r>
      <w:r w:rsidR="00B031BC" w:rsidRPr="004360E6">
        <w:rPr>
          <w:rFonts w:ascii="Times New Roman" w:hAnsi="Times New Roman" w:cs="Times New Roman" w:hint="eastAsia"/>
          <w:sz w:val="24"/>
          <w:szCs w:val="24"/>
        </w:rPr>
        <w:t>的大小代替），如</w:t>
      </w:r>
      <w:r w:rsidR="00B031BC" w:rsidRPr="004360E6">
        <w:rPr>
          <w:rFonts w:ascii="Times New Roman" w:hAnsi="Times New Roman" w:cs="Times New Roman" w:hint="eastAsia"/>
          <w:sz w:val="24"/>
          <w:szCs w:val="24"/>
        </w:rPr>
        <w:t>AOD</w:t>
      </w:r>
      <w:r w:rsidR="005234FD">
        <w:rPr>
          <w:rFonts w:ascii="Times New Roman" w:hAnsi="Times New Roman" w:cs="Times New Roman" w:hint="eastAsia"/>
          <w:sz w:val="24"/>
          <w:szCs w:val="24"/>
        </w:rPr>
        <w:t>分别取</w:t>
      </w:r>
      <w:r w:rsidR="00B031BC" w:rsidRPr="004360E6">
        <w:rPr>
          <w:rFonts w:ascii="Times New Roman" w:hAnsi="Times New Roman" w:cs="Times New Roman" w:hint="eastAsia"/>
          <w:sz w:val="24"/>
          <w:szCs w:val="24"/>
        </w:rPr>
        <w:t>0</w:t>
      </w:r>
      <w:r w:rsidR="00B031BC" w:rsidRPr="004360E6">
        <w:rPr>
          <w:rFonts w:ascii="Times New Roman" w:hAnsi="Times New Roman" w:cs="Times New Roman" w:hint="eastAsia"/>
          <w:sz w:val="24"/>
          <w:szCs w:val="24"/>
        </w:rPr>
        <w:t>、</w:t>
      </w:r>
      <w:r w:rsidR="00B031BC" w:rsidRPr="004360E6">
        <w:rPr>
          <w:rFonts w:ascii="Times New Roman" w:hAnsi="Times New Roman" w:cs="Times New Roman" w:hint="eastAsia"/>
          <w:sz w:val="24"/>
          <w:szCs w:val="24"/>
        </w:rPr>
        <w:t>0.5</w:t>
      </w:r>
      <w:r w:rsidR="00B031BC" w:rsidRPr="004360E6">
        <w:rPr>
          <w:rFonts w:ascii="Times New Roman" w:hAnsi="Times New Roman" w:cs="Times New Roman" w:hint="eastAsia"/>
          <w:sz w:val="24"/>
          <w:szCs w:val="24"/>
        </w:rPr>
        <w:t>、</w:t>
      </w:r>
      <w:r w:rsidR="00B031BC" w:rsidRPr="004360E6">
        <w:rPr>
          <w:rFonts w:ascii="Times New Roman" w:hAnsi="Times New Roman" w:cs="Times New Roman" w:hint="eastAsia"/>
          <w:sz w:val="24"/>
          <w:szCs w:val="24"/>
        </w:rPr>
        <w:t>1.0</w:t>
      </w:r>
      <w:r w:rsidR="00B031BC" w:rsidRPr="004360E6">
        <w:rPr>
          <w:rFonts w:ascii="Times New Roman" w:hAnsi="Times New Roman" w:cs="Times New Roman" w:hint="eastAsia"/>
          <w:sz w:val="24"/>
          <w:szCs w:val="24"/>
        </w:rPr>
        <w:t>、</w:t>
      </w:r>
      <w:r w:rsidR="00B031BC" w:rsidRPr="004360E6">
        <w:rPr>
          <w:rFonts w:ascii="Times New Roman" w:hAnsi="Times New Roman" w:cs="Times New Roman" w:hint="eastAsia"/>
          <w:sz w:val="24"/>
          <w:szCs w:val="24"/>
        </w:rPr>
        <w:t>1.5</w:t>
      </w:r>
      <w:r w:rsidR="005234FD">
        <w:rPr>
          <w:rFonts w:ascii="Times New Roman" w:hAnsi="Times New Roman" w:cs="Times New Roman" w:hint="eastAsia"/>
          <w:sz w:val="24"/>
          <w:szCs w:val="24"/>
        </w:rPr>
        <w:t>等，</w:t>
      </w:r>
      <w:r w:rsidR="00327DA5">
        <w:rPr>
          <w:rFonts w:ascii="Times New Roman" w:hAnsi="Times New Roman" w:cs="Times New Roman" w:hint="eastAsia"/>
          <w:sz w:val="24"/>
          <w:szCs w:val="24"/>
        </w:rPr>
        <w:t>以及</w:t>
      </w:r>
      <w:ins w:id="296" w:author="Jianping Huang" w:date="2019-02-25T09:50:00Z">
        <w:r w:rsidR="006A0511">
          <w:rPr>
            <w:rFonts w:ascii="Times New Roman" w:hAnsi="Times New Roman" w:cs="Times New Roman" w:hint="eastAsia"/>
            <w:sz w:val="24"/>
            <w:szCs w:val="24"/>
          </w:rPr>
          <w:t>不同</w:t>
        </w:r>
      </w:ins>
      <w:r w:rsidR="00327DA5">
        <w:rPr>
          <w:rFonts w:ascii="Times New Roman" w:hAnsi="Times New Roman" w:cs="Times New Roman" w:hint="eastAsia"/>
          <w:sz w:val="24"/>
          <w:szCs w:val="24"/>
        </w:rPr>
        <w:t>气溶胶辐射特性参数</w:t>
      </w:r>
      <w:del w:id="297" w:author="Jianping Huang" w:date="2019-02-25T09:50:00Z">
        <w:r w:rsidR="00327DA5" w:rsidDel="006A0511">
          <w:rPr>
            <w:rFonts w:ascii="Times New Roman" w:hAnsi="Times New Roman" w:cs="Times New Roman" w:hint="eastAsia"/>
            <w:sz w:val="24"/>
            <w:szCs w:val="24"/>
          </w:rPr>
          <w:delText>重</w:delText>
        </w:r>
      </w:del>
      <w:r w:rsidR="00327DA5">
        <w:rPr>
          <w:rFonts w:ascii="Times New Roman" w:hAnsi="Times New Roman" w:cs="Times New Roman" w:hint="eastAsia"/>
          <w:sz w:val="24"/>
          <w:szCs w:val="24"/>
        </w:rPr>
        <w:t>如</w:t>
      </w:r>
      <w:del w:id="298" w:author="Jianping Huang" w:date="2019-02-25T09:50:00Z">
        <w:r w:rsidR="00327DA5" w:rsidDel="006A0511">
          <w:rPr>
            <w:rFonts w:ascii="Times New Roman" w:hAnsi="Times New Roman" w:cs="Times New Roman" w:hint="eastAsia"/>
            <w:sz w:val="24"/>
            <w:szCs w:val="24"/>
          </w:rPr>
          <w:delText>不同</w:delText>
        </w:r>
      </w:del>
      <w:r w:rsidR="00327DA5">
        <w:rPr>
          <w:rFonts w:ascii="Times New Roman" w:hAnsi="Times New Roman" w:cs="Times New Roman" w:hint="eastAsia"/>
          <w:sz w:val="24"/>
          <w:szCs w:val="24"/>
        </w:rPr>
        <w:t>单向散射因子（如</w:t>
      </w:r>
      <w:r w:rsidR="00327DA5">
        <w:rPr>
          <w:rFonts w:ascii="Times New Roman" w:hAnsi="Times New Roman" w:cs="Times New Roman" w:hint="eastAsia"/>
          <w:sz w:val="24"/>
          <w:szCs w:val="24"/>
        </w:rPr>
        <w:t>SSA</w:t>
      </w:r>
      <w:r w:rsidR="00327DA5">
        <w:rPr>
          <w:rFonts w:ascii="Times New Roman" w:hAnsi="Times New Roman" w:cs="Times New Roman" w:hint="eastAsia"/>
          <w:sz w:val="24"/>
          <w:szCs w:val="24"/>
        </w:rPr>
        <w:t>取值</w:t>
      </w:r>
      <w:r w:rsidR="00327DA5">
        <w:rPr>
          <w:rFonts w:ascii="Times New Roman" w:hAnsi="Times New Roman" w:cs="Times New Roman" w:hint="eastAsia"/>
          <w:sz w:val="24"/>
          <w:szCs w:val="24"/>
        </w:rPr>
        <w:t>0</w:t>
      </w:r>
      <w:r w:rsidR="00327DA5">
        <w:rPr>
          <w:rFonts w:ascii="Times New Roman" w:hAnsi="Times New Roman" w:cs="Times New Roman"/>
          <w:sz w:val="24"/>
          <w:szCs w:val="24"/>
        </w:rPr>
        <w:t>.6</w:t>
      </w:r>
      <w:r w:rsidR="00327DA5">
        <w:rPr>
          <w:rFonts w:ascii="Times New Roman" w:hAnsi="Times New Roman" w:cs="Times New Roman" w:hint="eastAsia"/>
          <w:sz w:val="24"/>
          <w:szCs w:val="24"/>
        </w:rPr>
        <w:t>、</w:t>
      </w:r>
      <w:r w:rsidR="00327DA5">
        <w:rPr>
          <w:rFonts w:ascii="Times New Roman" w:hAnsi="Times New Roman" w:cs="Times New Roman" w:hint="eastAsia"/>
          <w:sz w:val="24"/>
          <w:szCs w:val="24"/>
        </w:rPr>
        <w:t>0</w:t>
      </w:r>
      <w:r w:rsidR="00327DA5">
        <w:rPr>
          <w:rFonts w:ascii="Times New Roman" w:hAnsi="Times New Roman" w:cs="Times New Roman"/>
          <w:sz w:val="24"/>
          <w:szCs w:val="24"/>
        </w:rPr>
        <w:t>.7</w:t>
      </w:r>
      <w:r w:rsidR="00327DA5">
        <w:rPr>
          <w:rFonts w:ascii="Times New Roman" w:hAnsi="Times New Roman" w:cs="Times New Roman" w:hint="eastAsia"/>
          <w:sz w:val="24"/>
          <w:szCs w:val="24"/>
        </w:rPr>
        <w:t>、</w:t>
      </w:r>
      <w:r w:rsidR="00327DA5">
        <w:rPr>
          <w:rFonts w:ascii="Times New Roman" w:hAnsi="Times New Roman" w:cs="Times New Roman" w:hint="eastAsia"/>
          <w:sz w:val="24"/>
          <w:szCs w:val="24"/>
        </w:rPr>
        <w:t>0.</w:t>
      </w:r>
      <w:r w:rsidR="00327DA5">
        <w:rPr>
          <w:rFonts w:ascii="Times New Roman" w:hAnsi="Times New Roman" w:cs="Times New Roman"/>
          <w:sz w:val="24"/>
          <w:szCs w:val="24"/>
        </w:rPr>
        <w:t>8</w:t>
      </w:r>
      <w:r w:rsidR="00327DA5">
        <w:rPr>
          <w:rFonts w:ascii="Times New Roman" w:hAnsi="Times New Roman" w:cs="Times New Roman" w:hint="eastAsia"/>
          <w:sz w:val="24"/>
          <w:szCs w:val="24"/>
        </w:rPr>
        <w:t>、</w:t>
      </w:r>
      <w:r w:rsidR="00327DA5">
        <w:rPr>
          <w:rFonts w:ascii="Times New Roman" w:hAnsi="Times New Roman" w:cs="Times New Roman" w:hint="eastAsia"/>
          <w:sz w:val="24"/>
          <w:szCs w:val="24"/>
        </w:rPr>
        <w:t>0</w:t>
      </w:r>
      <w:r w:rsidR="00327DA5">
        <w:rPr>
          <w:rFonts w:ascii="Times New Roman" w:hAnsi="Times New Roman" w:cs="Times New Roman"/>
          <w:sz w:val="24"/>
          <w:szCs w:val="24"/>
        </w:rPr>
        <w:t>.9</w:t>
      </w:r>
      <w:r w:rsidR="00327DA5">
        <w:rPr>
          <w:rFonts w:ascii="Times New Roman" w:hAnsi="Times New Roman" w:cs="Times New Roman" w:hint="eastAsia"/>
          <w:sz w:val="24"/>
          <w:szCs w:val="24"/>
        </w:rPr>
        <w:t>及</w:t>
      </w:r>
      <w:r w:rsidR="00327DA5">
        <w:rPr>
          <w:rFonts w:ascii="Times New Roman" w:hAnsi="Times New Roman" w:cs="Times New Roman" w:hint="eastAsia"/>
          <w:sz w:val="24"/>
          <w:szCs w:val="24"/>
        </w:rPr>
        <w:t>1</w:t>
      </w:r>
      <w:r w:rsidR="00327DA5">
        <w:rPr>
          <w:rFonts w:ascii="Times New Roman" w:hAnsi="Times New Roman" w:cs="Times New Roman"/>
          <w:sz w:val="24"/>
          <w:szCs w:val="24"/>
        </w:rPr>
        <w:t>.0</w:t>
      </w:r>
      <w:r w:rsidR="00327DA5">
        <w:rPr>
          <w:rFonts w:ascii="Times New Roman" w:hAnsi="Times New Roman" w:cs="Times New Roman" w:hint="eastAsia"/>
          <w:sz w:val="24"/>
          <w:szCs w:val="24"/>
        </w:rPr>
        <w:t>）条件下，</w:t>
      </w:r>
      <w:r w:rsidR="005234FD">
        <w:rPr>
          <w:rFonts w:ascii="Times New Roman" w:hAnsi="Times New Roman" w:cs="Times New Roman" w:hint="eastAsia"/>
          <w:sz w:val="24"/>
          <w:szCs w:val="24"/>
        </w:rPr>
        <w:t>通过辐射传输模型计算</w:t>
      </w:r>
      <w:r w:rsidR="00B031BC" w:rsidRPr="004360E6">
        <w:rPr>
          <w:rFonts w:ascii="Times New Roman" w:hAnsi="Times New Roman" w:cs="Times New Roman" w:hint="eastAsia"/>
          <w:sz w:val="24"/>
          <w:szCs w:val="24"/>
        </w:rPr>
        <w:t>不同灰霾强度下的地表短波辐射及相应的气溶胶辐射加热率。利用</w:t>
      </w:r>
      <w:r w:rsidR="00B031BC" w:rsidRPr="004360E6">
        <w:rPr>
          <w:rFonts w:ascii="Times New Roman" w:hAnsi="Times New Roman" w:cs="Times New Roman" w:hint="eastAsia"/>
          <w:sz w:val="24"/>
          <w:szCs w:val="24"/>
        </w:rPr>
        <w:t>LES</w:t>
      </w:r>
      <w:r w:rsidR="005234FD">
        <w:rPr>
          <w:rFonts w:ascii="Times New Roman" w:hAnsi="Times New Roman" w:cs="Times New Roman" w:hint="eastAsia"/>
          <w:sz w:val="24"/>
          <w:szCs w:val="24"/>
        </w:rPr>
        <w:t>结果</w:t>
      </w:r>
      <w:r w:rsidR="00B031BC" w:rsidRPr="004360E6">
        <w:rPr>
          <w:rFonts w:ascii="Times New Roman" w:hAnsi="Times New Roman" w:cs="Times New Roman" w:hint="eastAsia"/>
          <w:sz w:val="24"/>
          <w:szCs w:val="24"/>
        </w:rPr>
        <w:t>计算</w:t>
      </w:r>
      <w:r w:rsidR="00207018" w:rsidRPr="004360E6">
        <w:rPr>
          <w:rFonts w:ascii="Times New Roman" w:hAnsi="Times New Roman" w:cs="Times New Roman" w:hint="eastAsia"/>
          <w:sz w:val="24"/>
          <w:szCs w:val="24"/>
        </w:rPr>
        <w:t>FOM</w:t>
      </w:r>
      <w:r w:rsidR="00B031BC" w:rsidRPr="004360E6">
        <w:rPr>
          <w:rFonts w:ascii="Times New Roman" w:hAnsi="Times New Roman" w:cs="Times New Roman" w:hint="eastAsia"/>
          <w:sz w:val="24"/>
          <w:szCs w:val="24"/>
        </w:rPr>
        <w:t>夹卷方程所需要的量，如位温跃变值（</w:t>
      </w:r>
      <w:r w:rsidR="00B031BC" w:rsidRPr="00B2420B">
        <w:rPr>
          <w:rFonts w:ascii="Times New Roman" w:hAnsi="Times New Roman" w:cs="Times New Roman"/>
          <w:i/>
          <w:sz w:val="24"/>
          <w:szCs w:val="24"/>
        </w:rPr>
        <w:t>Δθ</w:t>
      </w:r>
      <w:r w:rsidR="00B031BC" w:rsidRPr="004360E6">
        <w:rPr>
          <w:rFonts w:ascii="Times New Roman" w:hAnsi="Times New Roman" w:cs="Times New Roman" w:hint="eastAsia"/>
          <w:sz w:val="24"/>
          <w:szCs w:val="24"/>
        </w:rPr>
        <w:t>）</w:t>
      </w:r>
      <w:r w:rsidR="00B71E2B" w:rsidRPr="004360E6">
        <w:rPr>
          <w:rFonts w:ascii="Times New Roman" w:hAnsi="Times New Roman" w:cs="Times New Roman" w:hint="eastAsia"/>
          <w:sz w:val="24"/>
          <w:szCs w:val="24"/>
        </w:rPr>
        <w:t>、</w:t>
      </w:r>
      <w:r w:rsidR="00B031BC" w:rsidRPr="004360E6">
        <w:rPr>
          <w:rFonts w:ascii="Times New Roman" w:hAnsi="Times New Roman" w:cs="Times New Roman" w:hint="eastAsia"/>
          <w:sz w:val="24"/>
          <w:szCs w:val="24"/>
        </w:rPr>
        <w:t>边界层高度（</w:t>
      </w:r>
      <w:r w:rsidR="00B031BC" w:rsidRPr="00CA2583">
        <w:rPr>
          <w:rFonts w:ascii="Times New Roman" w:hAnsi="Times New Roman" w:cs="Times New Roman" w:hint="eastAsia"/>
          <w:i/>
          <w:sz w:val="24"/>
          <w:szCs w:val="24"/>
        </w:rPr>
        <w:t>z</w:t>
      </w:r>
      <w:r w:rsidR="00B031BC" w:rsidRPr="00CA2583">
        <w:rPr>
          <w:rFonts w:ascii="Times New Roman" w:hAnsi="Times New Roman" w:cs="Times New Roman" w:hint="eastAsia"/>
          <w:i/>
          <w:sz w:val="24"/>
          <w:szCs w:val="24"/>
          <w:vertAlign w:val="subscript"/>
        </w:rPr>
        <w:t>i</w:t>
      </w:r>
      <w:r w:rsidR="00B031BC" w:rsidRPr="004360E6">
        <w:rPr>
          <w:rFonts w:ascii="Times New Roman" w:hAnsi="Times New Roman" w:cs="Times New Roman" w:hint="eastAsia"/>
          <w:sz w:val="24"/>
          <w:szCs w:val="24"/>
        </w:rPr>
        <w:t>）</w:t>
      </w:r>
      <w:r w:rsidR="00B71E2B" w:rsidRPr="004360E6">
        <w:rPr>
          <w:rFonts w:ascii="Times New Roman" w:hAnsi="Times New Roman" w:cs="Times New Roman" w:hint="eastAsia"/>
          <w:sz w:val="24"/>
          <w:szCs w:val="24"/>
        </w:rPr>
        <w:t>、夹卷热通量（</w:t>
      </w:r>
      <w:r w:rsidR="00B71E2B" w:rsidRPr="00CA2583">
        <w:rPr>
          <w:rFonts w:ascii="Times New Roman" w:hAnsi="Times New Roman" w:cs="Times New Roman" w:hint="eastAsia"/>
          <w:i/>
          <w:sz w:val="24"/>
          <w:szCs w:val="24"/>
        </w:rPr>
        <w:t>Q</w:t>
      </w:r>
      <w:r w:rsidR="00B71E2B" w:rsidRPr="00CA2583">
        <w:rPr>
          <w:rFonts w:ascii="Times New Roman" w:hAnsi="Times New Roman" w:cs="Times New Roman" w:hint="eastAsia"/>
          <w:i/>
          <w:sz w:val="24"/>
          <w:szCs w:val="24"/>
          <w:vertAlign w:val="subscript"/>
        </w:rPr>
        <w:t>i</w:t>
      </w:r>
      <w:r w:rsidR="00B71E2B" w:rsidRPr="004360E6">
        <w:rPr>
          <w:rFonts w:ascii="Times New Roman" w:hAnsi="Times New Roman" w:cs="Times New Roman" w:hint="eastAsia"/>
          <w:sz w:val="24"/>
          <w:szCs w:val="24"/>
        </w:rPr>
        <w:t>）、对流速度尺度（</w:t>
      </w:r>
      <w:r w:rsidR="00B71E2B" w:rsidRPr="00CA2583">
        <w:rPr>
          <w:rFonts w:ascii="Times New Roman" w:hAnsi="Times New Roman" w:cs="Times New Roman" w:hint="eastAsia"/>
          <w:i/>
          <w:sz w:val="24"/>
          <w:szCs w:val="24"/>
        </w:rPr>
        <w:t>w</w:t>
      </w:r>
      <w:r w:rsidR="00B71E2B" w:rsidRPr="00CA2583">
        <w:rPr>
          <w:rFonts w:ascii="Times New Roman" w:hAnsi="Times New Roman" w:cs="Times New Roman" w:hint="eastAsia"/>
          <w:i/>
          <w:sz w:val="24"/>
          <w:szCs w:val="24"/>
          <w:vertAlign w:val="subscript"/>
        </w:rPr>
        <w:t>*</w:t>
      </w:r>
      <w:r w:rsidR="00B71E2B" w:rsidRPr="004360E6">
        <w:rPr>
          <w:rFonts w:ascii="Times New Roman" w:hAnsi="Times New Roman" w:cs="Times New Roman" w:hint="eastAsia"/>
          <w:sz w:val="24"/>
          <w:szCs w:val="24"/>
        </w:rPr>
        <w:t>）等。</w:t>
      </w:r>
      <w:r w:rsidR="00207018" w:rsidRPr="004360E6">
        <w:rPr>
          <w:rFonts w:ascii="Times New Roman" w:hAnsi="Times New Roman" w:cs="Times New Roman" w:hint="eastAsia"/>
          <w:sz w:val="24"/>
          <w:szCs w:val="24"/>
        </w:rPr>
        <w:t>最后</w:t>
      </w:r>
      <w:r w:rsidR="005234FD">
        <w:rPr>
          <w:rFonts w:ascii="Times New Roman" w:hAnsi="Times New Roman" w:cs="Times New Roman" w:hint="eastAsia"/>
          <w:sz w:val="24"/>
          <w:szCs w:val="24"/>
        </w:rPr>
        <w:t>，</w:t>
      </w:r>
      <w:r w:rsidR="00207018" w:rsidRPr="004360E6">
        <w:rPr>
          <w:rFonts w:ascii="Times New Roman" w:hAnsi="Times New Roman" w:cs="Times New Roman" w:hint="eastAsia"/>
          <w:sz w:val="24"/>
          <w:szCs w:val="24"/>
        </w:rPr>
        <w:t>将</w:t>
      </w:r>
      <w:r w:rsidR="00207018" w:rsidRPr="004360E6">
        <w:rPr>
          <w:rFonts w:ascii="Times New Roman" w:hAnsi="Times New Roman" w:cs="Times New Roman" w:hint="eastAsia"/>
          <w:sz w:val="24"/>
          <w:szCs w:val="24"/>
        </w:rPr>
        <w:t>FOM</w:t>
      </w:r>
      <w:r w:rsidR="00207018" w:rsidRPr="004360E6">
        <w:rPr>
          <w:rFonts w:ascii="Times New Roman" w:hAnsi="Times New Roman" w:cs="Times New Roman" w:hint="eastAsia"/>
          <w:sz w:val="24"/>
          <w:szCs w:val="24"/>
        </w:rPr>
        <w:t>的参数化结果与</w:t>
      </w:r>
      <w:r w:rsidR="00207018" w:rsidRPr="004360E6">
        <w:rPr>
          <w:rFonts w:ascii="Times New Roman" w:hAnsi="Times New Roman" w:cs="Times New Roman" w:hint="eastAsia"/>
          <w:sz w:val="24"/>
          <w:szCs w:val="24"/>
        </w:rPr>
        <w:t>LES</w:t>
      </w:r>
      <w:r w:rsidR="005234FD">
        <w:rPr>
          <w:rFonts w:ascii="Times New Roman" w:hAnsi="Times New Roman" w:cs="Times New Roman" w:hint="eastAsia"/>
          <w:sz w:val="24"/>
          <w:szCs w:val="24"/>
        </w:rPr>
        <w:t>直接计算结果进行对比。</w:t>
      </w:r>
    </w:p>
    <w:p w14:paraId="102EDF26" w14:textId="77777777" w:rsidR="00AF3C50" w:rsidRPr="004360E6" w:rsidRDefault="00AF3C50" w:rsidP="00AF3C50">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利用</w:t>
      </w:r>
      <w:r>
        <w:rPr>
          <w:rFonts w:ascii="Times New Roman" w:hAnsi="Times New Roman" w:cs="Times New Roman" w:hint="eastAsia"/>
          <w:sz w:val="24"/>
          <w:szCs w:val="24"/>
        </w:rPr>
        <w:t>LES</w:t>
      </w:r>
      <w:r>
        <w:rPr>
          <w:rFonts w:ascii="Times New Roman" w:hAnsi="Times New Roman" w:cs="Times New Roman" w:hint="eastAsia"/>
          <w:sz w:val="24"/>
          <w:szCs w:val="24"/>
        </w:rPr>
        <w:t>结果评估不同环境条件（如自由大气稳定度、气溶浓度及风速等）地表感热、气溶胶短波辐射吸热和夹卷区厚度对标准化或无量纲化夹卷速度的相对贡献。</w:t>
      </w:r>
    </w:p>
    <w:p w14:paraId="16A4DC1D" w14:textId="77777777" w:rsidR="009A7F35" w:rsidRPr="004360E6" w:rsidRDefault="009A7F35" w:rsidP="00895C2E">
      <w:pPr>
        <w:spacing w:line="300" w:lineRule="auto"/>
        <w:rPr>
          <w:rFonts w:ascii="Times New Roman" w:hAnsi="Times New Roman" w:cs="Times New Roman"/>
          <w:sz w:val="24"/>
          <w:szCs w:val="24"/>
        </w:rPr>
      </w:pPr>
    </w:p>
    <w:p w14:paraId="4D9D0067" w14:textId="5A64B86B" w:rsidR="009A7F35" w:rsidRPr="004360E6" w:rsidRDefault="00970962" w:rsidP="00895C2E">
      <w:pPr>
        <w:spacing w:line="300" w:lineRule="auto"/>
        <w:rPr>
          <w:rFonts w:ascii="Times New Roman" w:hAnsi="Times New Roman" w:cs="Times New Roman"/>
          <w:b/>
          <w:sz w:val="24"/>
          <w:szCs w:val="24"/>
        </w:rPr>
      </w:pPr>
      <w:r w:rsidRPr="004360E6">
        <w:rPr>
          <w:rFonts w:ascii="Times New Roman" w:hAnsi="Times New Roman" w:cs="Times New Roman" w:hint="eastAsia"/>
          <w:b/>
          <w:sz w:val="24"/>
          <w:szCs w:val="24"/>
        </w:rPr>
        <w:t>（</w:t>
      </w:r>
      <w:r w:rsidR="001E0157">
        <w:rPr>
          <w:rFonts w:ascii="Times New Roman" w:hAnsi="Times New Roman" w:cs="Times New Roman" w:hint="eastAsia"/>
          <w:b/>
          <w:sz w:val="24"/>
          <w:szCs w:val="24"/>
        </w:rPr>
        <w:t>5</w:t>
      </w:r>
      <w:r w:rsidRPr="004360E6">
        <w:rPr>
          <w:rFonts w:ascii="Times New Roman" w:hAnsi="Times New Roman" w:cs="Times New Roman" w:hint="eastAsia"/>
          <w:b/>
          <w:sz w:val="24"/>
          <w:szCs w:val="24"/>
        </w:rPr>
        <w:t>）</w:t>
      </w:r>
      <w:r w:rsidR="00643D27" w:rsidRPr="00643D27">
        <w:rPr>
          <w:rFonts w:ascii="Times New Roman" w:hAnsi="Times New Roman" w:cs="Times New Roman" w:hint="eastAsia"/>
          <w:b/>
          <w:sz w:val="24"/>
          <w:szCs w:val="24"/>
        </w:rPr>
        <w:t>中尺度模式中的应用和评估</w:t>
      </w:r>
    </w:p>
    <w:p w14:paraId="7BDC825E" w14:textId="22B5EDF5" w:rsidR="009A7F35" w:rsidRPr="004360E6" w:rsidRDefault="00CB26C7" w:rsidP="00CB26C7">
      <w:pPr>
        <w:spacing w:line="300" w:lineRule="auto"/>
        <w:ind w:firstLineChars="200" w:firstLine="480"/>
        <w:rPr>
          <w:rFonts w:ascii="Times New Roman" w:hAnsi="Times New Roman" w:cs="Times New Roman"/>
          <w:sz w:val="24"/>
          <w:szCs w:val="24"/>
        </w:rPr>
      </w:pPr>
      <w:r w:rsidRPr="00CB26C7">
        <w:rPr>
          <w:rFonts w:ascii="Times New Roman" w:hAnsi="Times New Roman" w:cs="Times New Roman" w:hint="eastAsia"/>
          <w:sz w:val="24"/>
          <w:szCs w:val="24"/>
        </w:rPr>
        <w:t>当前区域空气质量模式数值在重度灰霾条件下，模拟预报结果与实际观测存在较大的偏</w:t>
      </w:r>
      <w:r w:rsidRPr="00CB26C7">
        <w:rPr>
          <w:rFonts w:ascii="Times New Roman" w:hAnsi="Times New Roman" w:cs="Times New Roman" w:hint="eastAsia"/>
          <w:sz w:val="24"/>
          <w:szCs w:val="24"/>
        </w:rPr>
        <w:lastRenderedPageBreak/>
        <w:t>差，这与现有的边界层参数化方案中夹卷参数化处理未考虑气溶胶辐射效应有关。比如在中尺度模式</w:t>
      </w:r>
      <w:r w:rsidRPr="00CB26C7">
        <w:rPr>
          <w:rFonts w:ascii="Times New Roman" w:hAnsi="Times New Roman" w:cs="Times New Roman" w:hint="eastAsia"/>
          <w:sz w:val="24"/>
          <w:szCs w:val="24"/>
        </w:rPr>
        <w:t>WRF</w:t>
      </w:r>
      <w:r w:rsidRPr="00CB26C7">
        <w:rPr>
          <w:rFonts w:ascii="Times New Roman" w:hAnsi="Times New Roman" w:cs="Times New Roman" w:hint="eastAsia"/>
          <w:sz w:val="24"/>
          <w:szCs w:val="24"/>
        </w:rPr>
        <w:t>中的</w:t>
      </w:r>
      <w:r w:rsidRPr="00CB26C7">
        <w:rPr>
          <w:rFonts w:ascii="Times New Roman" w:hAnsi="Times New Roman" w:cs="Times New Roman" w:hint="eastAsia"/>
          <w:sz w:val="24"/>
          <w:szCs w:val="24"/>
        </w:rPr>
        <w:t>YSU</w:t>
      </w:r>
      <w:r w:rsidRPr="00CB26C7">
        <w:rPr>
          <w:rFonts w:ascii="Times New Roman" w:hAnsi="Times New Roman" w:cs="Times New Roman" w:hint="eastAsia"/>
          <w:sz w:val="24"/>
          <w:szCs w:val="24"/>
        </w:rPr>
        <w:t>边界层方案，其夹卷通量比</w:t>
      </w:r>
      <w:r w:rsidRPr="00CB26C7">
        <w:rPr>
          <w:rFonts w:ascii="Times New Roman" w:hAnsi="Times New Roman" w:cs="Times New Roman" w:hint="eastAsia"/>
          <w:i/>
          <w:sz w:val="24"/>
          <w:szCs w:val="24"/>
        </w:rPr>
        <w:t>A</w:t>
      </w:r>
      <w:r w:rsidRPr="00CB26C7">
        <w:rPr>
          <w:rFonts w:ascii="Times New Roman" w:hAnsi="Times New Roman" w:cs="Times New Roman" w:hint="eastAsia"/>
          <w:i/>
          <w:sz w:val="24"/>
          <w:szCs w:val="24"/>
          <w:vertAlign w:val="subscript"/>
        </w:rPr>
        <w:t>i</w:t>
      </w:r>
      <w:r w:rsidRPr="00CB26C7">
        <w:rPr>
          <w:rFonts w:ascii="Times New Roman" w:hAnsi="Times New Roman" w:cs="Times New Roman" w:hint="eastAsia"/>
          <w:sz w:val="24"/>
          <w:szCs w:val="24"/>
        </w:rPr>
        <w:t>设为常值</w:t>
      </w:r>
      <w:r w:rsidRPr="00CB26C7">
        <w:rPr>
          <w:rFonts w:ascii="Times New Roman" w:hAnsi="Times New Roman" w:cs="Times New Roman" w:hint="eastAsia"/>
          <w:sz w:val="24"/>
          <w:szCs w:val="24"/>
        </w:rPr>
        <w:t>0.15</w:t>
      </w:r>
      <w:r w:rsidRPr="00CB26C7">
        <w:rPr>
          <w:rFonts w:ascii="Times New Roman" w:hAnsi="Times New Roman" w:cs="Times New Roman" w:hint="eastAsia"/>
          <w:sz w:val="24"/>
          <w:szCs w:val="24"/>
        </w:rPr>
        <w:t>。结合本研究得到的最新结果，通过与气溶胶浓度或者</w:t>
      </w:r>
      <w:r w:rsidRPr="00CB26C7">
        <w:rPr>
          <w:rFonts w:ascii="Times New Roman" w:hAnsi="Times New Roman" w:cs="Times New Roman" w:hint="eastAsia"/>
          <w:sz w:val="24"/>
          <w:szCs w:val="24"/>
        </w:rPr>
        <w:t>AOD</w:t>
      </w:r>
      <w:r w:rsidRPr="00CB26C7">
        <w:rPr>
          <w:rFonts w:ascii="Times New Roman" w:hAnsi="Times New Roman" w:cs="Times New Roman" w:hint="eastAsia"/>
          <w:sz w:val="24"/>
          <w:szCs w:val="24"/>
        </w:rPr>
        <w:t>相联系，对该参数取值进行修改，从而减少夹卷通量的高估或低估。另外，利用</w:t>
      </w:r>
      <w:r w:rsidRPr="00CB26C7">
        <w:rPr>
          <w:rFonts w:ascii="Times New Roman" w:hAnsi="Times New Roman" w:cs="Times New Roman" w:hint="eastAsia"/>
          <w:sz w:val="24"/>
          <w:szCs w:val="24"/>
        </w:rPr>
        <w:t>LES</w:t>
      </w:r>
      <w:r w:rsidRPr="00CB26C7">
        <w:rPr>
          <w:rFonts w:ascii="Times New Roman" w:hAnsi="Times New Roman" w:cs="Times New Roman" w:hint="eastAsia"/>
          <w:sz w:val="24"/>
          <w:szCs w:val="24"/>
        </w:rPr>
        <w:t>和零阶和一阶混合层模型计算的边界层发展速度与中尺度边界层模拟结果进行对比，并结合近地层气象要素和污染物浓度的模拟</w:t>
      </w:r>
      <w:r w:rsidRPr="00CB26C7">
        <w:rPr>
          <w:rFonts w:ascii="Times New Roman" w:hAnsi="Times New Roman" w:cs="Times New Roman" w:hint="eastAsia"/>
          <w:sz w:val="24"/>
          <w:szCs w:val="24"/>
        </w:rPr>
        <w:t>-</w:t>
      </w:r>
      <w:r w:rsidRPr="00CB26C7">
        <w:rPr>
          <w:rFonts w:ascii="Times New Roman" w:hAnsi="Times New Roman" w:cs="Times New Roman" w:hint="eastAsia"/>
          <w:sz w:val="24"/>
          <w:szCs w:val="24"/>
        </w:rPr>
        <w:t>观测对比，为提高边界层结构模拟及污染物浓度预报水平提供理论基础。</w:t>
      </w:r>
    </w:p>
    <w:p w14:paraId="5582377A" w14:textId="77777777" w:rsidR="006C0A1C" w:rsidRPr="004360E6" w:rsidRDefault="006C0A1C" w:rsidP="00895C2E">
      <w:pPr>
        <w:spacing w:line="300" w:lineRule="auto"/>
        <w:rPr>
          <w:rFonts w:ascii="Times New Roman" w:hAnsi="Times New Roman" w:cs="Times New Roman"/>
          <w:sz w:val="24"/>
          <w:szCs w:val="24"/>
        </w:rPr>
      </w:pPr>
    </w:p>
    <w:p w14:paraId="7F9714EA" w14:textId="77777777" w:rsidR="006C0A1C" w:rsidRPr="004360E6" w:rsidRDefault="006C0A1C" w:rsidP="00895C2E">
      <w:pPr>
        <w:widowControl/>
        <w:snapToGrid w:val="0"/>
        <w:spacing w:before="120" w:after="200" w:line="300" w:lineRule="auto"/>
        <w:contextualSpacing/>
        <w:jc w:val="left"/>
        <w:rPr>
          <w:rFonts w:ascii="Times New Roman" w:hAnsi="Times New Roman" w:cs="Times New Roman"/>
          <w:b/>
          <w:bCs/>
          <w:sz w:val="24"/>
          <w:szCs w:val="24"/>
        </w:rPr>
      </w:pPr>
      <w:r w:rsidRPr="004360E6">
        <w:rPr>
          <w:rFonts w:ascii="Times New Roman" w:hAnsi="Times New Roman" w:cs="Times New Roman"/>
          <w:b/>
          <w:bCs/>
          <w:sz w:val="24"/>
          <w:szCs w:val="24"/>
        </w:rPr>
        <w:t xml:space="preserve">3.2 </w:t>
      </w:r>
      <w:r w:rsidRPr="004360E6">
        <w:rPr>
          <w:rFonts w:ascii="Times New Roman" w:hAnsi="Times New Roman" w:cs="Times New Roman"/>
          <w:b/>
          <w:bCs/>
          <w:sz w:val="24"/>
          <w:szCs w:val="24"/>
        </w:rPr>
        <w:t>可行性分析</w:t>
      </w:r>
    </w:p>
    <w:p w14:paraId="37AD768B" w14:textId="77777777" w:rsidR="00896ABD" w:rsidRPr="00896ABD" w:rsidRDefault="00896ABD" w:rsidP="00896ABD">
      <w:pPr>
        <w:spacing w:line="300" w:lineRule="auto"/>
        <w:rPr>
          <w:rFonts w:ascii="Times New Roman" w:eastAsia="SimSun" w:hAnsi="Times New Roman" w:cs="Times New Roman"/>
          <w:sz w:val="24"/>
          <w:szCs w:val="24"/>
        </w:rPr>
      </w:pPr>
      <w:r w:rsidRPr="00896ABD">
        <w:rPr>
          <w:rFonts w:ascii="Times New Roman" w:eastAsia="SimSun" w:hAnsi="Times New Roman" w:cs="Times New Roman" w:hint="eastAsia"/>
          <w:sz w:val="24"/>
          <w:szCs w:val="24"/>
        </w:rPr>
        <w:t>（</w:t>
      </w:r>
      <w:r w:rsidRPr="00896ABD">
        <w:rPr>
          <w:rFonts w:ascii="Times New Roman" w:eastAsia="SimSun" w:hAnsi="Times New Roman" w:cs="Times New Roman"/>
          <w:sz w:val="24"/>
          <w:szCs w:val="24"/>
        </w:rPr>
        <w:t>1</w:t>
      </w:r>
      <w:r w:rsidRPr="00896ABD">
        <w:rPr>
          <w:rFonts w:ascii="Times New Roman" w:eastAsia="SimSun" w:hAnsi="Times New Roman" w:cs="Times New Roman" w:hint="eastAsia"/>
          <w:sz w:val="24"/>
          <w:szCs w:val="24"/>
        </w:rPr>
        <w:t>）外场观测仪器有保障和模型耦合有基础</w:t>
      </w:r>
    </w:p>
    <w:p w14:paraId="14A9726A" w14:textId="3DB0D308" w:rsidR="00896ABD" w:rsidRPr="00896ABD" w:rsidRDefault="00896ABD" w:rsidP="00896ABD">
      <w:pPr>
        <w:spacing w:line="300" w:lineRule="auto"/>
        <w:ind w:firstLineChars="200" w:firstLine="480"/>
        <w:rPr>
          <w:rFonts w:ascii="SimSun" w:eastAsia="SimSun" w:hAnsi="SimSun" w:cs="Times New Roman"/>
          <w:sz w:val="24"/>
          <w:szCs w:val="24"/>
        </w:rPr>
      </w:pPr>
      <w:r w:rsidRPr="00896ABD">
        <w:rPr>
          <w:rFonts w:ascii="SimSun" w:eastAsia="SimSun" w:hAnsi="SimSun" w:cs="Times New Roman" w:hint="eastAsia"/>
          <w:sz w:val="24"/>
          <w:szCs w:val="24"/>
        </w:rPr>
        <w:t>本项目将依托耶鲁大学-南京信息工程大学大气环境中心。中心与南信大各学院之间实现观测仪器和资料的共享。无人机搭载便携式颗粒物连续采样和数据自动存储系统（如美国</w:t>
      </w:r>
      <w:r w:rsidRPr="00896ABD">
        <w:rPr>
          <w:rFonts w:ascii="Times New Roman" w:eastAsia="SimSun" w:hAnsi="Times New Roman" w:cs="Times New Roman"/>
          <w:sz w:val="24"/>
          <w:szCs w:val="24"/>
        </w:rPr>
        <w:t xml:space="preserve">Thermo Fisher </w:t>
      </w:r>
      <w:r w:rsidRPr="00896ABD">
        <w:rPr>
          <w:rFonts w:ascii="SimSun" w:eastAsia="SimSun" w:hAnsi="SimSun" w:cs="Times New Roman" w:hint="eastAsia"/>
          <w:sz w:val="24"/>
          <w:szCs w:val="24"/>
        </w:rPr>
        <w:t>科技公司生产的个人粒子监测仪</w:t>
      </w:r>
      <w:r>
        <w:rPr>
          <w:rFonts w:ascii="Times New Roman" w:eastAsia="SimSun" w:hAnsi="Times New Roman" w:cs="Times New Roman" w:hint="eastAsia"/>
          <w:sz w:val="24"/>
          <w:szCs w:val="24"/>
        </w:rPr>
        <w:t>P</w:t>
      </w:r>
      <w:r w:rsidRPr="00896ABD">
        <w:rPr>
          <w:rFonts w:ascii="Times New Roman" w:eastAsia="SimSun" w:hAnsi="Times New Roman" w:cs="Times New Roman"/>
          <w:sz w:val="24"/>
          <w:szCs w:val="24"/>
        </w:rPr>
        <w:t>DR-1500</w:t>
      </w:r>
      <w:r w:rsidRPr="00896ABD">
        <w:rPr>
          <w:rFonts w:ascii="SimSun" w:eastAsia="SimSun" w:hAnsi="SimSun" w:cs="Times New Roman" w:hint="eastAsia"/>
          <w:sz w:val="24"/>
          <w:szCs w:val="24"/>
        </w:rPr>
        <w:t>）已成功地用于边界层探测</w:t>
      </w:r>
      <w:r w:rsidR="004C2702" w:rsidRPr="00BF2305">
        <w:rPr>
          <w:rFonts w:ascii="SimSun" w:eastAsia="SimSun" w:hAnsi="SimSun" w:cs="Times New Roman" w:hint="eastAsia"/>
          <w:sz w:val="24"/>
          <w:szCs w:val="24"/>
        </w:rPr>
        <w:t>（</w:t>
      </w:r>
      <w:r w:rsidR="00BF2305" w:rsidRPr="00BF2305">
        <w:rPr>
          <w:rFonts w:ascii="SimSun" w:eastAsia="SimSun" w:hAnsi="SimSun" w:cs="Times New Roman" w:hint="eastAsia"/>
          <w:sz w:val="24"/>
          <w:szCs w:val="24"/>
        </w:rPr>
        <w:t>如</w:t>
      </w:r>
      <w:r w:rsidR="004C2702" w:rsidRPr="00BF2305">
        <w:rPr>
          <w:rFonts w:ascii="SimSun" w:eastAsia="SimSun" w:hAnsi="SimSun" w:cs="Times New Roman" w:hint="eastAsia"/>
          <w:sz w:val="24"/>
          <w:szCs w:val="24"/>
        </w:rPr>
        <w:t>图1</w:t>
      </w:r>
      <w:r w:rsidR="00BF2305" w:rsidRPr="00BF2305">
        <w:rPr>
          <w:rFonts w:ascii="SimSun" w:eastAsia="SimSun" w:hAnsi="SimSun" w:cs="Times New Roman" w:hint="eastAsia"/>
          <w:sz w:val="24"/>
          <w:szCs w:val="24"/>
        </w:rPr>
        <w:t>所示</w:t>
      </w:r>
      <w:r w:rsidR="004C2702" w:rsidRPr="00BF2305">
        <w:rPr>
          <w:rFonts w:ascii="SimSun" w:eastAsia="SimSun" w:hAnsi="SimSun" w:cs="Times New Roman" w:hint="eastAsia"/>
          <w:sz w:val="24"/>
          <w:szCs w:val="24"/>
        </w:rPr>
        <w:t>）</w:t>
      </w:r>
      <w:r w:rsidRPr="00896ABD">
        <w:rPr>
          <w:rFonts w:ascii="SimSun" w:eastAsia="SimSun" w:hAnsi="SimSun" w:cs="Times New Roman" w:hint="eastAsia"/>
          <w:sz w:val="24"/>
          <w:szCs w:val="24"/>
        </w:rPr>
        <w:t>，</w:t>
      </w:r>
      <w:ins w:id="299" w:author="Jianping Huang" w:date="2019-02-25T09:53:00Z">
        <w:r w:rsidR="0022619D">
          <w:rPr>
            <w:rFonts w:ascii="SimSun" w:eastAsia="SimSun" w:hAnsi="SimSun" w:cs="Times New Roman" w:hint="eastAsia"/>
            <w:sz w:val="24"/>
            <w:szCs w:val="24"/>
          </w:rPr>
          <w:t>被证明</w:t>
        </w:r>
      </w:ins>
      <w:r w:rsidRPr="00896ABD">
        <w:rPr>
          <w:rFonts w:ascii="SimSun" w:eastAsia="SimSun" w:hAnsi="SimSun" w:cs="Times New Roman" w:hint="eastAsia"/>
          <w:sz w:val="24"/>
          <w:szCs w:val="24"/>
        </w:rPr>
        <w:t>是一种有效且可靠的探测夹卷区结构的有效手段。它克服了系留气球探测高度受限制，难以到达夹卷区及自由大气底层的缺点。中心和大气物理学院已有多台相关仪器，可为本项目开始针对混合层、夹卷区及自由大气底层的廓线观测提供仪器保障。</w:t>
      </w:r>
    </w:p>
    <w:p w14:paraId="4396FDA9" w14:textId="77777777" w:rsidR="00896ABD" w:rsidRPr="00896ABD" w:rsidRDefault="00896ABD" w:rsidP="00896ABD">
      <w:pPr>
        <w:spacing w:line="300" w:lineRule="auto"/>
        <w:ind w:firstLineChars="200" w:firstLine="480"/>
        <w:rPr>
          <w:rFonts w:ascii="SimSun" w:eastAsia="SimSun" w:hAnsi="SimSun" w:cs="Times New Roman"/>
          <w:sz w:val="24"/>
          <w:szCs w:val="24"/>
        </w:rPr>
      </w:pPr>
    </w:p>
    <w:p w14:paraId="128E1C3B" w14:textId="498DCB70" w:rsidR="00896ABD" w:rsidRPr="00896ABD" w:rsidRDefault="00896ABD" w:rsidP="00896ABD">
      <w:pPr>
        <w:spacing w:line="300" w:lineRule="auto"/>
        <w:ind w:firstLineChars="200" w:firstLine="480"/>
        <w:rPr>
          <w:rFonts w:ascii="Times New Roman" w:eastAsia="SimSun" w:hAnsi="Times New Roman" w:cs="Times New Roman"/>
          <w:sz w:val="24"/>
          <w:szCs w:val="24"/>
        </w:rPr>
      </w:pPr>
      <w:r w:rsidRPr="00896ABD">
        <w:rPr>
          <w:rFonts w:ascii="Times New Roman" w:eastAsia="SimSun" w:hAnsi="Times New Roman" w:cs="Times New Roman" w:hint="eastAsia"/>
          <w:sz w:val="24"/>
          <w:szCs w:val="24"/>
        </w:rPr>
        <w:t>本项目申请人在国家自然科学基金面上项目的资助下，成功地将</w:t>
      </w:r>
      <w:r w:rsidRPr="00896ABD">
        <w:rPr>
          <w:rFonts w:ascii="Times New Roman" w:eastAsia="SimSun" w:hAnsi="Times New Roman" w:cs="Times New Roman"/>
          <w:sz w:val="24"/>
          <w:szCs w:val="24"/>
        </w:rPr>
        <w:t>NCAR</w:t>
      </w:r>
      <w:r w:rsidRPr="00896ABD">
        <w:rPr>
          <w:rFonts w:ascii="Times New Roman" w:eastAsia="SimSun" w:hAnsi="Times New Roman" w:cs="Times New Roman" w:hint="eastAsia"/>
          <w:sz w:val="24"/>
          <w:szCs w:val="24"/>
        </w:rPr>
        <w:t>发展的本项目申请人参与改进的</w:t>
      </w:r>
      <w:r w:rsidRPr="00896ABD">
        <w:rPr>
          <w:rFonts w:ascii="Times New Roman" w:eastAsia="SimSun" w:hAnsi="Times New Roman" w:cs="Times New Roman"/>
          <w:sz w:val="24"/>
          <w:szCs w:val="24"/>
        </w:rPr>
        <w:t>LES</w:t>
      </w:r>
      <w:r w:rsidRPr="00896ABD">
        <w:rPr>
          <w:rFonts w:ascii="Times New Roman" w:eastAsia="SimSun" w:hAnsi="Times New Roman" w:cs="Times New Roman" w:hint="eastAsia"/>
          <w:sz w:val="24"/>
          <w:szCs w:val="24"/>
        </w:rPr>
        <w:t>模型与气溶胶辐射传输模式成功耦合，为本项目的顺利开展打下良好的模式基础。本项目将在该耦合模型基础上进一步</w:t>
      </w:r>
      <w:ins w:id="300" w:author="Jianping Huang" w:date="2019-02-25T09:53:00Z">
        <w:r w:rsidR="0022619D">
          <w:rPr>
            <w:rFonts w:ascii="Times New Roman" w:eastAsia="SimSun" w:hAnsi="Times New Roman" w:cs="Times New Roman" w:hint="eastAsia"/>
            <w:sz w:val="24"/>
            <w:szCs w:val="24"/>
          </w:rPr>
          <w:t>建立</w:t>
        </w:r>
      </w:ins>
      <w:del w:id="301" w:author="Jianping Huang" w:date="2019-02-25T09:53:00Z">
        <w:r w:rsidRPr="00896ABD" w:rsidDel="0022619D">
          <w:rPr>
            <w:rFonts w:ascii="Times New Roman" w:eastAsia="SimSun" w:hAnsi="Times New Roman" w:cs="Times New Roman" w:hint="eastAsia"/>
            <w:sz w:val="24"/>
            <w:szCs w:val="24"/>
          </w:rPr>
          <w:delText>确认</w:delText>
        </w:r>
      </w:del>
      <w:r w:rsidRPr="00896ABD">
        <w:rPr>
          <w:rFonts w:ascii="Times New Roman" w:eastAsia="SimSun" w:hAnsi="Times New Roman" w:cs="Times New Roman"/>
          <w:sz w:val="24"/>
          <w:szCs w:val="24"/>
        </w:rPr>
        <w:t>LES</w:t>
      </w:r>
      <w:r w:rsidRPr="00896ABD">
        <w:rPr>
          <w:rFonts w:ascii="Times New Roman" w:eastAsia="SimSun" w:hAnsi="Times New Roman" w:cs="Times New Roman" w:hint="eastAsia"/>
          <w:sz w:val="24"/>
          <w:szCs w:val="24"/>
        </w:rPr>
        <w:t>模拟的气溶胶浓度与</w:t>
      </w:r>
      <w:r w:rsidR="003D5462">
        <w:rPr>
          <w:rFonts w:ascii="Times New Roman" w:eastAsia="SimSun" w:hAnsi="Times New Roman" w:cs="Times New Roman" w:hint="eastAsia"/>
          <w:sz w:val="24"/>
          <w:szCs w:val="24"/>
        </w:rPr>
        <w:t>辐射传输模型输入参数（大气光学厚度）之间对应的函数关系</w:t>
      </w:r>
      <w:ins w:id="302" w:author="Jianping Huang" w:date="2019-02-25T09:54:00Z">
        <w:r w:rsidR="0022619D">
          <w:rPr>
            <w:rFonts w:ascii="Times New Roman" w:eastAsia="SimSun" w:hAnsi="Times New Roman" w:cs="Times New Roman" w:hint="eastAsia"/>
            <w:sz w:val="24"/>
            <w:szCs w:val="24"/>
          </w:rPr>
          <w:t>。</w:t>
        </w:r>
      </w:ins>
      <w:del w:id="303" w:author="Jianping Huang" w:date="2019-02-25T09:54:00Z">
        <w:r w:rsidR="003D5462" w:rsidDel="0022619D">
          <w:rPr>
            <w:rFonts w:ascii="Times New Roman" w:eastAsia="SimSun" w:hAnsi="Times New Roman" w:cs="Times New Roman" w:hint="eastAsia"/>
            <w:sz w:val="24"/>
            <w:szCs w:val="24"/>
          </w:rPr>
          <w:delText>。</w:delText>
        </w:r>
      </w:del>
      <w:r w:rsidR="003D5462">
        <w:rPr>
          <w:rFonts w:ascii="Times New Roman" w:eastAsia="SimSun" w:hAnsi="Times New Roman" w:cs="Times New Roman" w:hint="eastAsia"/>
          <w:sz w:val="24"/>
          <w:szCs w:val="24"/>
        </w:rPr>
        <w:t>改进耦合模型系统</w:t>
      </w:r>
      <w:ins w:id="304" w:author="Jianping Huang" w:date="2019-02-25T09:54:00Z">
        <w:r w:rsidR="0022619D">
          <w:rPr>
            <w:rFonts w:ascii="Times New Roman" w:eastAsia="SimSun" w:hAnsi="Times New Roman" w:cs="Times New Roman" w:hint="eastAsia"/>
            <w:sz w:val="24"/>
            <w:szCs w:val="24"/>
          </w:rPr>
          <w:t>可</w:t>
        </w:r>
      </w:ins>
      <w:r w:rsidRPr="00896ABD">
        <w:rPr>
          <w:rFonts w:ascii="Times New Roman" w:eastAsia="SimSun" w:hAnsi="Times New Roman" w:cs="Times New Roman" w:hint="eastAsia"/>
          <w:sz w:val="24"/>
          <w:szCs w:val="24"/>
        </w:rPr>
        <w:t>为本研究推导的</w:t>
      </w:r>
      <w:r w:rsidR="00835614">
        <w:rPr>
          <w:rFonts w:ascii="Times New Roman" w:eastAsia="SimSun" w:hAnsi="Times New Roman" w:cs="Times New Roman" w:hint="eastAsia"/>
          <w:sz w:val="24"/>
          <w:szCs w:val="24"/>
        </w:rPr>
        <w:t>一阶夹卷模型（</w:t>
      </w:r>
      <w:r w:rsidRPr="00896ABD">
        <w:rPr>
          <w:rFonts w:ascii="Times New Roman" w:eastAsia="SimSun" w:hAnsi="Times New Roman" w:cs="Times New Roman"/>
          <w:sz w:val="24"/>
          <w:szCs w:val="24"/>
        </w:rPr>
        <w:t>FOM</w:t>
      </w:r>
      <w:r w:rsidR="00835614">
        <w:rPr>
          <w:rFonts w:ascii="Times New Roman" w:eastAsia="SimSun" w:hAnsi="Times New Roman" w:cs="Times New Roman" w:hint="eastAsia"/>
          <w:sz w:val="24"/>
          <w:szCs w:val="24"/>
        </w:rPr>
        <w:t>）</w:t>
      </w:r>
      <w:r w:rsidRPr="00896ABD">
        <w:rPr>
          <w:rFonts w:ascii="Times New Roman" w:eastAsia="SimSun" w:hAnsi="Times New Roman" w:cs="Times New Roman" w:hint="eastAsia"/>
          <w:sz w:val="24"/>
          <w:szCs w:val="24"/>
        </w:rPr>
        <w:t>计算提供相关数据，</w:t>
      </w:r>
      <w:del w:id="305" w:author="Jianping Huang" w:date="2019-02-25T09:55:00Z">
        <w:r w:rsidRPr="00896ABD" w:rsidDel="0022619D">
          <w:rPr>
            <w:rFonts w:ascii="Times New Roman" w:eastAsia="SimSun" w:hAnsi="Times New Roman" w:cs="Times New Roman" w:hint="eastAsia"/>
            <w:sz w:val="24"/>
            <w:szCs w:val="24"/>
          </w:rPr>
          <w:delText>并可</w:delText>
        </w:r>
      </w:del>
      <w:r w:rsidRPr="00896ABD">
        <w:rPr>
          <w:rFonts w:ascii="Times New Roman" w:eastAsia="SimSun" w:hAnsi="Times New Roman" w:cs="Times New Roman" w:hint="eastAsia"/>
          <w:sz w:val="24"/>
          <w:szCs w:val="24"/>
        </w:rPr>
        <w:t>提供</w:t>
      </w:r>
      <w:r w:rsidRPr="00896ABD">
        <w:rPr>
          <w:rFonts w:ascii="Times New Roman" w:eastAsia="SimSun" w:hAnsi="Times New Roman" w:cs="Times New Roman"/>
          <w:sz w:val="24"/>
          <w:szCs w:val="24"/>
        </w:rPr>
        <w:t>LES</w:t>
      </w:r>
      <w:r w:rsidRPr="00896ABD">
        <w:rPr>
          <w:rFonts w:ascii="Times New Roman" w:eastAsia="SimSun" w:hAnsi="Times New Roman" w:cs="Times New Roman" w:hint="eastAsia"/>
          <w:sz w:val="24"/>
          <w:szCs w:val="24"/>
        </w:rPr>
        <w:t>结果验证新推导的夹卷方程，</w:t>
      </w:r>
      <w:ins w:id="306" w:author="Jianping Huang" w:date="2019-02-25T09:55:00Z">
        <w:r w:rsidR="0022619D">
          <w:rPr>
            <w:rFonts w:ascii="Times New Roman" w:eastAsia="SimSun" w:hAnsi="Times New Roman" w:cs="Times New Roman" w:hint="eastAsia"/>
            <w:sz w:val="24"/>
            <w:szCs w:val="24"/>
          </w:rPr>
          <w:t>进</w:t>
        </w:r>
      </w:ins>
      <w:del w:id="307" w:author="Jianping Huang" w:date="2019-02-25T09:55:00Z">
        <w:r w:rsidRPr="00896ABD" w:rsidDel="0022619D">
          <w:rPr>
            <w:rFonts w:ascii="Times New Roman" w:eastAsia="SimSun" w:hAnsi="Times New Roman" w:cs="Times New Roman" w:hint="eastAsia"/>
            <w:sz w:val="24"/>
            <w:szCs w:val="24"/>
          </w:rPr>
          <w:delText>从</w:delText>
        </w:r>
      </w:del>
      <w:r w:rsidRPr="00896ABD">
        <w:rPr>
          <w:rFonts w:ascii="Times New Roman" w:eastAsia="SimSun" w:hAnsi="Times New Roman" w:cs="Times New Roman" w:hint="eastAsia"/>
          <w:sz w:val="24"/>
          <w:szCs w:val="24"/>
        </w:rPr>
        <w:t>而定量评估气溶胶辐射效应对夹卷及其参数化的影响。</w:t>
      </w:r>
    </w:p>
    <w:p w14:paraId="6CE95F18" w14:textId="77777777" w:rsidR="00426FFB" w:rsidRPr="00896ABD" w:rsidRDefault="00426FFB" w:rsidP="00895C2E">
      <w:pPr>
        <w:spacing w:line="300" w:lineRule="auto"/>
        <w:rPr>
          <w:rFonts w:ascii="Times New Roman" w:hAnsi="Times New Roman" w:cs="Times New Roman"/>
          <w:sz w:val="24"/>
          <w:szCs w:val="24"/>
        </w:rPr>
      </w:pPr>
    </w:p>
    <w:p w14:paraId="4FF21195" w14:textId="77777777" w:rsidR="00EA3040" w:rsidRPr="004360E6" w:rsidRDefault="00EA3040" w:rsidP="00895C2E">
      <w:pPr>
        <w:spacing w:line="300" w:lineRule="auto"/>
        <w:rPr>
          <w:rFonts w:ascii="Times New Roman" w:hAnsi="Times New Roman" w:cs="Times New Roman"/>
          <w:sz w:val="24"/>
          <w:szCs w:val="24"/>
        </w:rPr>
      </w:pP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2</w:t>
      </w:r>
      <w:r w:rsidRPr="004360E6">
        <w:rPr>
          <w:rFonts w:ascii="Times New Roman" w:hAnsi="Times New Roman" w:cs="Times New Roman" w:hint="eastAsia"/>
          <w:sz w:val="24"/>
          <w:szCs w:val="24"/>
        </w:rPr>
        <w:t>）基础扎实、组织有力、分工有序的项目团队</w:t>
      </w:r>
    </w:p>
    <w:p w14:paraId="14995055" w14:textId="3CD93B99" w:rsidR="00CA2AC8" w:rsidRPr="004360E6" w:rsidRDefault="00B52591" w:rsidP="00895C2E">
      <w:pPr>
        <w:spacing w:line="300" w:lineRule="auto"/>
        <w:rPr>
          <w:rFonts w:ascii="Times New Roman" w:hAnsi="Times New Roman" w:cs="Times New Roman"/>
          <w:sz w:val="24"/>
          <w:szCs w:val="24"/>
        </w:rPr>
      </w:pPr>
      <w:r w:rsidRPr="004360E6">
        <w:rPr>
          <w:rFonts w:ascii="Times New Roman" w:hAnsi="Times New Roman" w:cs="Times New Roman" w:hint="eastAsia"/>
          <w:sz w:val="24"/>
          <w:szCs w:val="24"/>
        </w:rPr>
        <w:t xml:space="preserve">   </w:t>
      </w:r>
      <w:r w:rsidRPr="004360E6">
        <w:rPr>
          <w:rFonts w:ascii="Times New Roman" w:hAnsi="Times New Roman" w:cs="Times New Roman" w:hint="eastAsia"/>
          <w:sz w:val="24"/>
          <w:szCs w:val="24"/>
        </w:rPr>
        <w:t>项目团队中的成员均为耶鲁大学</w:t>
      </w: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南京信息工程大学大气环境中心成员，是一支团结上进的队伍，具有良好的团队协作精神以及较高的工作效率。申请人多年从事大气边界层研究，</w:t>
      </w:r>
      <w:r w:rsidR="00F43224" w:rsidRPr="004360E6">
        <w:rPr>
          <w:rFonts w:ascii="Times New Roman" w:hAnsi="Times New Roman" w:cs="Times New Roman" w:hint="eastAsia"/>
          <w:sz w:val="24"/>
          <w:szCs w:val="24"/>
        </w:rPr>
        <w:t>对大涡模式非常熟悉，同时在模式耦合方面具有丰富的经验。</w:t>
      </w:r>
      <w:r w:rsidR="00CA2AC8" w:rsidRPr="004360E6">
        <w:rPr>
          <w:rFonts w:ascii="Times New Roman" w:hAnsi="Times New Roman" w:cs="Times New Roman" w:hint="eastAsia"/>
          <w:sz w:val="24"/>
          <w:szCs w:val="24"/>
        </w:rPr>
        <w:t>项目组的王咏薇副教授也是一直从事边界层领域研究，对</w:t>
      </w:r>
      <w:r w:rsidR="00CA2AC8" w:rsidRPr="004360E6">
        <w:rPr>
          <w:rFonts w:ascii="Times New Roman" w:hAnsi="Times New Roman" w:cs="Times New Roman" w:hint="eastAsia"/>
          <w:sz w:val="24"/>
          <w:szCs w:val="24"/>
        </w:rPr>
        <w:t>WRF</w:t>
      </w:r>
      <w:r w:rsidR="00CA2AC8" w:rsidRPr="004360E6">
        <w:rPr>
          <w:rFonts w:ascii="Times New Roman" w:hAnsi="Times New Roman" w:cs="Times New Roman" w:hint="eastAsia"/>
          <w:sz w:val="24"/>
          <w:szCs w:val="24"/>
        </w:rPr>
        <w:t>中的城市冠</w:t>
      </w:r>
      <w:r w:rsidR="00204C76">
        <w:rPr>
          <w:rFonts w:ascii="Times New Roman" w:hAnsi="Times New Roman" w:cs="Times New Roman" w:hint="eastAsia"/>
          <w:sz w:val="24"/>
          <w:szCs w:val="24"/>
        </w:rPr>
        <w:t>层模式及湖模式非常熟悉，近年来工作重点也是对比不同边界层方案下</w:t>
      </w:r>
      <w:r w:rsidR="00CA2AC8" w:rsidRPr="004360E6">
        <w:rPr>
          <w:rFonts w:ascii="Times New Roman" w:hAnsi="Times New Roman" w:cs="Times New Roman" w:hint="eastAsia"/>
          <w:sz w:val="24"/>
          <w:szCs w:val="24"/>
        </w:rPr>
        <w:t>污染物浓度预报的差异。因此对本项目推导出的夹卷方程应用到</w:t>
      </w:r>
      <w:r w:rsidR="00CA2AC8" w:rsidRPr="004360E6">
        <w:rPr>
          <w:rFonts w:ascii="Times New Roman" w:hAnsi="Times New Roman" w:cs="Times New Roman" w:hint="eastAsia"/>
          <w:sz w:val="24"/>
          <w:szCs w:val="24"/>
        </w:rPr>
        <w:t>WRF</w:t>
      </w:r>
      <w:r w:rsidR="00CA2AC8" w:rsidRPr="004360E6">
        <w:rPr>
          <w:rFonts w:ascii="Times New Roman" w:hAnsi="Times New Roman" w:cs="Times New Roman" w:hint="eastAsia"/>
          <w:sz w:val="24"/>
          <w:szCs w:val="24"/>
        </w:rPr>
        <w:t>中尺度模式中具有较好的基础。</w:t>
      </w:r>
    </w:p>
    <w:p w14:paraId="58AB8021" w14:textId="367EC084" w:rsidR="00CA2AC8" w:rsidRPr="004360E6" w:rsidRDefault="00CA2AC8" w:rsidP="00895C2E">
      <w:pPr>
        <w:spacing w:line="300" w:lineRule="auto"/>
        <w:rPr>
          <w:rFonts w:ascii="Times New Roman" w:hAnsi="Times New Roman" w:cs="Times New Roman"/>
          <w:sz w:val="24"/>
          <w:szCs w:val="24"/>
        </w:rPr>
      </w:pPr>
      <w:r w:rsidRPr="004360E6">
        <w:rPr>
          <w:rFonts w:ascii="Times New Roman" w:hAnsi="Times New Roman" w:cs="Times New Roman" w:hint="eastAsia"/>
          <w:sz w:val="24"/>
          <w:szCs w:val="24"/>
        </w:rPr>
        <w:t xml:space="preserve">    </w:t>
      </w:r>
      <w:r w:rsidRPr="004360E6">
        <w:rPr>
          <w:rFonts w:ascii="Times New Roman" w:hAnsi="Times New Roman" w:cs="Times New Roman" w:hint="eastAsia"/>
          <w:sz w:val="24"/>
          <w:szCs w:val="24"/>
        </w:rPr>
        <w:t>同时，项目组中的</w:t>
      </w:r>
      <w:r w:rsidR="005B351B">
        <w:rPr>
          <w:rFonts w:ascii="Times New Roman" w:hAnsi="Times New Roman" w:cs="Times New Roman" w:hint="eastAsia"/>
          <w:sz w:val="24"/>
          <w:szCs w:val="24"/>
        </w:rPr>
        <w:t>博士</w:t>
      </w:r>
      <w:r w:rsidRPr="004360E6">
        <w:rPr>
          <w:rFonts w:ascii="Times New Roman" w:hAnsi="Times New Roman" w:cs="Times New Roman" w:hint="eastAsia"/>
          <w:sz w:val="24"/>
          <w:szCs w:val="24"/>
        </w:rPr>
        <w:t>研究生</w:t>
      </w:r>
      <w:r w:rsidR="00623820">
        <w:rPr>
          <w:rFonts w:ascii="Times New Roman" w:hAnsi="Times New Roman" w:cs="Times New Roman" w:hint="eastAsia"/>
          <w:sz w:val="24"/>
          <w:szCs w:val="24"/>
        </w:rPr>
        <w:t>赵恺辉、</w:t>
      </w:r>
      <w:r w:rsidRPr="004360E6">
        <w:rPr>
          <w:rFonts w:ascii="Times New Roman" w:hAnsi="Times New Roman" w:cs="Times New Roman" w:hint="eastAsia"/>
          <w:sz w:val="24"/>
          <w:szCs w:val="24"/>
        </w:rPr>
        <w:t>张潇艳、</w:t>
      </w:r>
      <w:r w:rsidR="005B351B">
        <w:rPr>
          <w:rFonts w:ascii="Times New Roman" w:hAnsi="Times New Roman" w:cs="Times New Roman" w:hint="eastAsia"/>
          <w:sz w:val="24"/>
          <w:szCs w:val="24"/>
        </w:rPr>
        <w:t>马晓丹和硕士研究生</w:t>
      </w:r>
      <w:r w:rsidRPr="004360E6">
        <w:rPr>
          <w:rFonts w:ascii="Times New Roman" w:hAnsi="Times New Roman" w:cs="Times New Roman" w:hint="eastAsia"/>
          <w:sz w:val="24"/>
          <w:szCs w:val="24"/>
        </w:rPr>
        <w:t>陶昕宇等</w:t>
      </w:r>
      <w:r w:rsidR="00623820" w:rsidRPr="00623820">
        <w:rPr>
          <w:rFonts w:ascii="Times New Roman" w:hAnsi="Times New Roman" w:cs="Times New Roman" w:hint="eastAsia"/>
          <w:sz w:val="24"/>
          <w:szCs w:val="24"/>
        </w:rPr>
        <w:t>先后参加过中心开展的多次边界层和地表通量的外场观测，熟悉各种仪器原理，具有较为丰富的外场实践经验；都具有一定边界层理论基础；熟练在大型计算机上运行大涡模式、</w:t>
      </w:r>
      <w:r w:rsidR="00623820" w:rsidRPr="00623820">
        <w:rPr>
          <w:rFonts w:ascii="Times New Roman" w:hAnsi="Times New Roman" w:cs="Times New Roman" w:hint="eastAsia"/>
          <w:sz w:val="24"/>
          <w:szCs w:val="24"/>
        </w:rPr>
        <w:t>WRF</w:t>
      </w:r>
      <w:r w:rsidR="00623820" w:rsidRPr="00623820">
        <w:rPr>
          <w:rFonts w:ascii="Times New Roman" w:hAnsi="Times New Roman" w:cs="Times New Roman" w:hint="eastAsia"/>
          <w:sz w:val="24"/>
          <w:szCs w:val="24"/>
        </w:rPr>
        <w:t>模式及</w:t>
      </w:r>
      <w:r w:rsidR="00623820" w:rsidRPr="00623820">
        <w:rPr>
          <w:rFonts w:ascii="Times New Roman" w:hAnsi="Times New Roman" w:cs="Times New Roman" w:hint="eastAsia"/>
          <w:sz w:val="24"/>
          <w:szCs w:val="24"/>
        </w:rPr>
        <w:t>CLASS</w:t>
      </w:r>
      <w:r w:rsidR="00623820" w:rsidRPr="00623820">
        <w:rPr>
          <w:rFonts w:ascii="Times New Roman" w:hAnsi="Times New Roman" w:cs="Times New Roman" w:hint="eastAsia"/>
          <w:sz w:val="24"/>
          <w:szCs w:val="24"/>
        </w:rPr>
        <w:t>模式。</w:t>
      </w:r>
      <w:r w:rsidR="004E3586">
        <w:rPr>
          <w:rFonts w:ascii="Times New Roman" w:hAnsi="Times New Roman" w:cs="Times New Roman" w:hint="eastAsia"/>
          <w:sz w:val="24"/>
          <w:szCs w:val="24"/>
        </w:rPr>
        <w:t>课题组成员</w:t>
      </w:r>
      <w:r w:rsidR="00623820" w:rsidRPr="00623820">
        <w:rPr>
          <w:rFonts w:ascii="Times New Roman" w:hAnsi="Times New Roman" w:cs="Times New Roman" w:hint="eastAsia"/>
          <w:sz w:val="24"/>
          <w:szCs w:val="24"/>
        </w:rPr>
        <w:t>刘诚</w:t>
      </w:r>
      <w:r w:rsidR="00623820" w:rsidRPr="00623820">
        <w:rPr>
          <w:rFonts w:ascii="Times New Roman" w:hAnsi="Times New Roman" w:cs="Times New Roman" w:hint="eastAsia"/>
          <w:sz w:val="24"/>
          <w:szCs w:val="24"/>
        </w:rPr>
        <w:t>2017</w:t>
      </w:r>
      <w:r w:rsidR="00623820" w:rsidRPr="00623820">
        <w:rPr>
          <w:rFonts w:ascii="Times New Roman" w:hAnsi="Times New Roman" w:cs="Times New Roman" w:hint="eastAsia"/>
          <w:sz w:val="24"/>
          <w:szCs w:val="24"/>
        </w:rPr>
        <w:t>年在俄克拉荷马大学的</w:t>
      </w:r>
      <w:r w:rsidR="00623820" w:rsidRPr="00623820">
        <w:rPr>
          <w:rFonts w:ascii="Times New Roman" w:hAnsi="Times New Roman" w:cs="Times New Roman" w:hint="eastAsia"/>
          <w:sz w:val="24"/>
          <w:szCs w:val="24"/>
        </w:rPr>
        <w:t>Evgeni Fedorovich</w:t>
      </w:r>
      <w:r w:rsidR="00623820" w:rsidRPr="00623820">
        <w:rPr>
          <w:rFonts w:ascii="Times New Roman" w:hAnsi="Times New Roman" w:cs="Times New Roman" w:hint="eastAsia"/>
          <w:sz w:val="24"/>
          <w:szCs w:val="24"/>
        </w:rPr>
        <w:t>教授访问一年，对夹卷方程的推导以及</w:t>
      </w:r>
      <w:r w:rsidR="00623820" w:rsidRPr="00623820">
        <w:rPr>
          <w:rFonts w:ascii="Times New Roman" w:hAnsi="Times New Roman" w:cs="Times New Roman" w:hint="eastAsia"/>
          <w:sz w:val="24"/>
          <w:szCs w:val="24"/>
        </w:rPr>
        <w:t>LES</w:t>
      </w:r>
      <w:r w:rsidR="00623820" w:rsidRPr="00623820">
        <w:rPr>
          <w:rFonts w:ascii="Times New Roman" w:hAnsi="Times New Roman" w:cs="Times New Roman" w:hint="eastAsia"/>
          <w:sz w:val="24"/>
          <w:szCs w:val="24"/>
        </w:rPr>
        <w:t>的原理有了更加深刻地理解</w:t>
      </w:r>
      <w:r w:rsidR="006D0DC0">
        <w:rPr>
          <w:rFonts w:ascii="Times New Roman" w:hAnsi="Times New Roman" w:cs="Times New Roman" w:hint="eastAsia"/>
          <w:sz w:val="24"/>
          <w:szCs w:val="24"/>
        </w:rPr>
        <w:t>。</w:t>
      </w:r>
      <w:r w:rsidR="004E3586">
        <w:rPr>
          <w:rFonts w:ascii="Times New Roman" w:hAnsi="Times New Roman" w:cs="Times New Roman" w:hint="eastAsia"/>
          <w:sz w:val="24"/>
          <w:szCs w:val="24"/>
        </w:rPr>
        <w:t>博士研究生</w:t>
      </w:r>
      <w:r w:rsidR="004E3586" w:rsidRPr="004360E6">
        <w:rPr>
          <w:rFonts w:ascii="Times New Roman" w:hAnsi="Times New Roman" w:cs="Times New Roman" w:hint="eastAsia"/>
          <w:sz w:val="24"/>
          <w:szCs w:val="24"/>
        </w:rPr>
        <w:t>张潇艳</w:t>
      </w:r>
      <w:r w:rsidR="004E3586">
        <w:rPr>
          <w:rFonts w:ascii="Times New Roman" w:hAnsi="Times New Roman" w:cs="Times New Roman" w:hint="eastAsia"/>
          <w:sz w:val="24"/>
          <w:szCs w:val="24"/>
        </w:rPr>
        <w:t>已定于</w:t>
      </w:r>
      <w:r w:rsidR="004E3586">
        <w:rPr>
          <w:rFonts w:ascii="Times New Roman" w:hAnsi="Times New Roman" w:cs="Times New Roman" w:hint="eastAsia"/>
          <w:sz w:val="24"/>
          <w:szCs w:val="24"/>
        </w:rPr>
        <w:t>2</w:t>
      </w:r>
      <w:r w:rsidR="004E3586">
        <w:rPr>
          <w:rFonts w:ascii="Times New Roman" w:hAnsi="Times New Roman" w:cs="Times New Roman"/>
          <w:sz w:val="24"/>
          <w:szCs w:val="24"/>
        </w:rPr>
        <w:t>019</w:t>
      </w:r>
      <w:r w:rsidR="004E3586">
        <w:rPr>
          <w:rFonts w:ascii="Times New Roman" w:hAnsi="Times New Roman" w:cs="Times New Roman" w:hint="eastAsia"/>
          <w:sz w:val="24"/>
          <w:szCs w:val="24"/>
        </w:rPr>
        <w:t>年</w:t>
      </w:r>
      <w:r w:rsidR="004E3586">
        <w:rPr>
          <w:rFonts w:ascii="Times New Roman" w:hAnsi="Times New Roman" w:cs="Times New Roman" w:hint="eastAsia"/>
          <w:sz w:val="24"/>
          <w:szCs w:val="24"/>
        </w:rPr>
        <w:t>9</w:t>
      </w:r>
      <w:r w:rsidR="004E3586">
        <w:rPr>
          <w:rFonts w:ascii="Times New Roman" w:hAnsi="Times New Roman" w:cs="Times New Roman" w:hint="eastAsia"/>
          <w:sz w:val="24"/>
          <w:szCs w:val="24"/>
        </w:rPr>
        <w:t>月前往</w:t>
      </w:r>
      <w:r w:rsidR="004E3586" w:rsidRPr="00623820">
        <w:rPr>
          <w:rFonts w:ascii="Times New Roman" w:hAnsi="Times New Roman" w:cs="Times New Roman" w:hint="eastAsia"/>
          <w:sz w:val="24"/>
          <w:szCs w:val="24"/>
        </w:rPr>
        <w:t>俄克拉荷马大学</w:t>
      </w:r>
      <w:ins w:id="308" w:author="Jianping Huang" w:date="2019-02-25T09:57:00Z">
        <w:r w:rsidR="009F0D33">
          <w:rPr>
            <w:rFonts w:ascii="Times New Roman" w:hAnsi="Times New Roman" w:cs="Times New Roman" w:hint="eastAsia"/>
            <w:sz w:val="24"/>
            <w:szCs w:val="24"/>
          </w:rPr>
          <w:t>和美国环境预报中心（</w:t>
        </w:r>
      </w:ins>
      <w:ins w:id="309" w:author="Jianping Huang" w:date="2019-02-25T09:58:00Z">
        <w:r w:rsidR="009F0D33">
          <w:rPr>
            <w:rFonts w:ascii="Times New Roman" w:hAnsi="Times New Roman" w:cs="Times New Roman" w:hint="eastAsia"/>
            <w:sz w:val="24"/>
            <w:szCs w:val="24"/>
          </w:rPr>
          <w:t>NCEP</w:t>
        </w:r>
        <w:r w:rsidR="009F0D33">
          <w:rPr>
            <w:rFonts w:ascii="Times New Roman" w:hAnsi="Times New Roman" w:cs="Times New Roman" w:hint="eastAsia"/>
            <w:sz w:val="24"/>
            <w:szCs w:val="24"/>
          </w:rPr>
          <w:t>）</w:t>
        </w:r>
      </w:ins>
      <w:ins w:id="310" w:author="Jianping Huang" w:date="2019-02-25T09:56:00Z">
        <w:r w:rsidR="003A6EDF">
          <w:rPr>
            <w:rFonts w:ascii="Times New Roman" w:hAnsi="Times New Roman" w:cs="Times New Roman" w:hint="eastAsia"/>
            <w:sz w:val="24"/>
            <w:szCs w:val="24"/>
          </w:rPr>
          <w:t>访问一年，</w:t>
        </w:r>
      </w:ins>
      <w:ins w:id="311" w:author="Jianping Huang" w:date="2019-02-25T09:57:00Z">
        <w:r w:rsidR="003A6EDF">
          <w:rPr>
            <w:rFonts w:ascii="Times New Roman" w:hAnsi="Times New Roman" w:cs="Times New Roman" w:hint="eastAsia"/>
            <w:sz w:val="24"/>
            <w:szCs w:val="24"/>
          </w:rPr>
          <w:t>访问期间</w:t>
        </w:r>
      </w:ins>
      <w:ins w:id="312" w:author="Jianping Huang" w:date="2019-02-25T09:58:00Z">
        <w:r w:rsidR="00213FDD">
          <w:rPr>
            <w:rFonts w:ascii="Times New Roman" w:hAnsi="Times New Roman" w:cs="Times New Roman" w:hint="eastAsia"/>
            <w:sz w:val="24"/>
            <w:szCs w:val="24"/>
          </w:rPr>
          <w:t>将</w:t>
        </w:r>
      </w:ins>
      <w:ins w:id="313" w:author="Jianping Huang" w:date="2019-02-25T09:57:00Z">
        <w:r w:rsidR="003A6EDF">
          <w:rPr>
            <w:rFonts w:ascii="Times New Roman" w:hAnsi="Times New Roman" w:cs="Times New Roman" w:hint="eastAsia"/>
            <w:sz w:val="24"/>
            <w:szCs w:val="24"/>
          </w:rPr>
          <w:t>进行</w:t>
        </w:r>
      </w:ins>
      <w:del w:id="314" w:author="Jianping Huang" w:date="2019-02-25T09:57:00Z">
        <w:r w:rsidR="006D0DC0" w:rsidDel="003A6EDF">
          <w:rPr>
            <w:rFonts w:ascii="Times New Roman" w:hAnsi="Times New Roman" w:cs="Times New Roman" w:hint="eastAsia"/>
            <w:sz w:val="24"/>
            <w:szCs w:val="24"/>
          </w:rPr>
          <w:delText>进一步</w:delText>
        </w:r>
        <w:r w:rsidR="004E3586" w:rsidDel="003A6EDF">
          <w:rPr>
            <w:rFonts w:ascii="Times New Roman" w:hAnsi="Times New Roman" w:cs="Times New Roman" w:hint="eastAsia"/>
            <w:sz w:val="24"/>
            <w:szCs w:val="24"/>
          </w:rPr>
          <w:delText>开展</w:delText>
        </w:r>
      </w:del>
      <w:r w:rsidR="004E3586">
        <w:rPr>
          <w:rFonts w:ascii="Times New Roman" w:hAnsi="Times New Roman" w:cs="Times New Roman" w:hint="eastAsia"/>
          <w:sz w:val="24"/>
          <w:szCs w:val="24"/>
        </w:rPr>
        <w:lastRenderedPageBreak/>
        <w:t>LES</w:t>
      </w:r>
      <w:r w:rsidR="006D0DC0">
        <w:rPr>
          <w:rFonts w:ascii="Times New Roman" w:hAnsi="Times New Roman" w:cs="Times New Roman" w:hint="eastAsia"/>
          <w:sz w:val="24"/>
          <w:szCs w:val="24"/>
        </w:rPr>
        <w:t>和辐射模型的动态耦合，重点推导一阶夹卷方程。这些都为</w:t>
      </w:r>
      <w:r w:rsidR="006D0DC0" w:rsidRPr="00623820">
        <w:rPr>
          <w:rFonts w:ascii="Times New Roman" w:hAnsi="Times New Roman" w:cs="Times New Roman" w:hint="eastAsia"/>
          <w:sz w:val="24"/>
          <w:szCs w:val="24"/>
        </w:rPr>
        <w:t>本项目的</w:t>
      </w:r>
      <w:r w:rsidR="006D0DC0">
        <w:rPr>
          <w:rFonts w:ascii="Times New Roman" w:hAnsi="Times New Roman" w:cs="Times New Roman" w:hint="eastAsia"/>
          <w:sz w:val="24"/>
          <w:szCs w:val="24"/>
        </w:rPr>
        <w:t>顺利</w:t>
      </w:r>
      <w:r w:rsidR="006D0DC0" w:rsidRPr="00623820">
        <w:rPr>
          <w:rFonts w:ascii="Times New Roman" w:hAnsi="Times New Roman" w:cs="Times New Roman" w:hint="eastAsia"/>
          <w:sz w:val="24"/>
          <w:szCs w:val="24"/>
        </w:rPr>
        <w:t>开展奠定了良好的基础。</w:t>
      </w:r>
    </w:p>
    <w:p w14:paraId="525145A6" w14:textId="77777777" w:rsidR="006C0A1C" w:rsidRPr="004360E6" w:rsidRDefault="006C0A1C" w:rsidP="00895C2E">
      <w:pPr>
        <w:spacing w:line="300" w:lineRule="auto"/>
        <w:rPr>
          <w:rFonts w:ascii="Times New Roman" w:hAnsi="Times New Roman" w:cs="Times New Roman"/>
          <w:sz w:val="24"/>
          <w:szCs w:val="24"/>
        </w:rPr>
      </w:pPr>
    </w:p>
    <w:p w14:paraId="12E9E4C6" w14:textId="77777777" w:rsidR="006C0A1C" w:rsidRPr="004360E6" w:rsidRDefault="006C0A1C" w:rsidP="00895C2E">
      <w:pPr>
        <w:spacing w:line="300" w:lineRule="auto"/>
        <w:rPr>
          <w:rFonts w:ascii="Times New Roman" w:hAnsi="Times New Roman" w:cs="Times New Roman"/>
          <w:sz w:val="24"/>
          <w:szCs w:val="24"/>
        </w:rPr>
      </w:pPr>
    </w:p>
    <w:p w14:paraId="31FA2FE3" w14:textId="130CA01D" w:rsidR="00E00AB9" w:rsidRPr="00C50DBC" w:rsidRDefault="00C50DBC" w:rsidP="00C50DBC">
      <w:pPr>
        <w:snapToGrid w:val="0"/>
        <w:spacing w:before="120" w:line="300" w:lineRule="auto"/>
        <w:rPr>
          <w:rFonts w:ascii="Times New Roman" w:eastAsia="KaiTi_GB2312" w:hAnsi="Times New Roman" w:cs="Times New Roman"/>
          <w:b/>
          <w:color w:val="0070C0"/>
          <w:sz w:val="28"/>
          <w:szCs w:val="28"/>
        </w:rPr>
      </w:pPr>
      <w:r w:rsidRPr="00C50DBC">
        <w:rPr>
          <w:rFonts w:ascii="Times New Roman" w:eastAsia="KaiTi_GB2312" w:hAnsi="Times New Roman" w:cs="Times New Roman" w:hint="eastAsia"/>
          <w:b/>
          <w:color w:val="0070C0"/>
          <w:sz w:val="28"/>
          <w:szCs w:val="28"/>
        </w:rPr>
        <w:t xml:space="preserve">4. </w:t>
      </w:r>
      <w:r w:rsidR="00E00AB9" w:rsidRPr="00C50DBC">
        <w:rPr>
          <w:rFonts w:ascii="Times New Roman" w:eastAsia="KaiTi_GB2312" w:hAnsi="Times New Roman" w:cs="Times New Roman"/>
          <w:b/>
          <w:color w:val="0070C0"/>
          <w:sz w:val="28"/>
          <w:szCs w:val="28"/>
        </w:rPr>
        <w:t>本项目的特色与创新之处</w:t>
      </w:r>
      <w:r w:rsidR="00E00AB9" w:rsidRPr="00C50DBC">
        <w:rPr>
          <w:rFonts w:ascii="Times New Roman" w:eastAsia="KaiTi_GB2312" w:hAnsi="Times New Roman" w:cs="Times New Roman"/>
          <w:b/>
          <w:color w:val="0070C0"/>
          <w:sz w:val="28"/>
          <w:szCs w:val="28"/>
        </w:rPr>
        <w:t>;</w:t>
      </w:r>
    </w:p>
    <w:p w14:paraId="41ABA64D" w14:textId="466FEC68" w:rsidR="007A7686" w:rsidRPr="007A7686" w:rsidRDefault="007A7686" w:rsidP="007A7686">
      <w:pPr>
        <w:spacing w:line="300" w:lineRule="auto"/>
        <w:rPr>
          <w:rFonts w:ascii="Times New Roman" w:eastAsia="SimSun" w:hAnsi="Times New Roman" w:cs="Times New Roman"/>
          <w:sz w:val="24"/>
          <w:szCs w:val="24"/>
        </w:rPr>
      </w:pPr>
      <w:r w:rsidRPr="007A7686">
        <w:rPr>
          <w:rFonts w:ascii="Times New Roman" w:eastAsia="SimSun" w:hAnsi="Times New Roman" w:cs="Times New Roman" w:hint="eastAsia"/>
          <w:sz w:val="24"/>
          <w:szCs w:val="24"/>
        </w:rPr>
        <w:t>（</w:t>
      </w:r>
      <w:r w:rsidRPr="007A7686">
        <w:rPr>
          <w:rFonts w:ascii="Times New Roman" w:eastAsia="SimSun" w:hAnsi="Times New Roman" w:cs="Times New Roman"/>
          <w:sz w:val="24"/>
          <w:szCs w:val="24"/>
        </w:rPr>
        <w:t>1</w:t>
      </w:r>
      <w:r w:rsidRPr="007A7686">
        <w:rPr>
          <w:rFonts w:ascii="Times New Roman" w:eastAsia="SimSun" w:hAnsi="Times New Roman" w:cs="Times New Roman" w:hint="eastAsia"/>
          <w:sz w:val="24"/>
          <w:szCs w:val="24"/>
        </w:rPr>
        <w:t>）</w:t>
      </w:r>
      <w:r w:rsidR="0002738F">
        <w:rPr>
          <w:rFonts w:ascii="Times New Roman" w:eastAsia="SimSun" w:hAnsi="Times New Roman" w:cs="Times New Roman" w:hint="eastAsia"/>
          <w:sz w:val="24"/>
          <w:szCs w:val="24"/>
        </w:rPr>
        <w:t>建立一个</w:t>
      </w:r>
      <w:r w:rsidR="0002738F">
        <w:rPr>
          <w:rFonts w:ascii="Times New Roman" w:eastAsia="SimSun" w:hAnsi="Times New Roman" w:cs="Times New Roman" w:hint="eastAsia"/>
          <w:sz w:val="24"/>
          <w:szCs w:val="24"/>
        </w:rPr>
        <w:t>LES</w:t>
      </w:r>
      <w:r w:rsidR="0002738F">
        <w:rPr>
          <w:rFonts w:ascii="Times New Roman" w:eastAsia="SimSun" w:hAnsi="Times New Roman" w:cs="Times New Roman" w:hint="eastAsia"/>
          <w:sz w:val="24"/>
          <w:szCs w:val="24"/>
        </w:rPr>
        <w:t>和辐射</w:t>
      </w:r>
      <w:ins w:id="315" w:author="Jianping Huang" w:date="2019-02-25T09:59:00Z">
        <w:r w:rsidR="006011DB">
          <w:rPr>
            <w:rFonts w:ascii="Times New Roman" w:eastAsia="SimSun" w:hAnsi="Times New Roman" w:cs="Times New Roman" w:hint="eastAsia"/>
            <w:sz w:val="24"/>
            <w:szCs w:val="24"/>
          </w:rPr>
          <w:t>传输</w:t>
        </w:r>
        <w:r w:rsidR="00D41080">
          <w:rPr>
            <w:rFonts w:ascii="Times New Roman" w:eastAsia="SimSun" w:hAnsi="Times New Roman" w:cs="Times New Roman" w:hint="eastAsia"/>
            <w:sz w:val="24"/>
            <w:szCs w:val="24"/>
          </w:rPr>
          <w:t>模式</w:t>
        </w:r>
      </w:ins>
      <w:del w:id="316" w:author="Jianping Huang" w:date="2019-02-25T09:59:00Z">
        <w:r w:rsidR="0002738F" w:rsidDel="00D41080">
          <w:rPr>
            <w:rFonts w:ascii="Times New Roman" w:eastAsia="SimSun" w:hAnsi="Times New Roman" w:cs="Times New Roman" w:hint="eastAsia"/>
            <w:sz w:val="24"/>
            <w:szCs w:val="24"/>
          </w:rPr>
          <w:delText>模型的</w:delText>
        </w:r>
      </w:del>
      <w:r w:rsidR="0002738F">
        <w:rPr>
          <w:rFonts w:ascii="Times New Roman" w:eastAsia="SimSun" w:hAnsi="Times New Roman" w:cs="Times New Roman" w:hint="eastAsia"/>
          <w:sz w:val="24"/>
          <w:szCs w:val="24"/>
        </w:rPr>
        <w:t>动态耦合</w:t>
      </w:r>
      <w:ins w:id="317" w:author="Jianping Huang" w:date="2019-02-25T10:00:00Z">
        <w:r w:rsidR="00D41080">
          <w:rPr>
            <w:rFonts w:ascii="Times New Roman" w:eastAsia="SimSun" w:hAnsi="Times New Roman" w:cs="Times New Roman" w:hint="eastAsia"/>
            <w:sz w:val="24"/>
            <w:szCs w:val="24"/>
          </w:rPr>
          <w:t>的</w:t>
        </w:r>
      </w:ins>
      <w:ins w:id="318" w:author="Jianping Huang" w:date="2019-02-25T21:27:00Z">
        <w:r w:rsidR="00C067BF">
          <w:rPr>
            <w:rFonts w:ascii="Times New Roman" w:eastAsia="SimSun" w:hAnsi="Times New Roman" w:cs="Times New Roman" w:hint="eastAsia"/>
            <w:sz w:val="24"/>
            <w:szCs w:val="24"/>
          </w:rPr>
          <w:t>模拟</w:t>
        </w:r>
      </w:ins>
      <w:ins w:id="319" w:author="Jianping Huang" w:date="2019-02-25T10:00:00Z">
        <w:r w:rsidR="00D41080">
          <w:rPr>
            <w:rFonts w:ascii="Times New Roman" w:eastAsia="SimSun" w:hAnsi="Times New Roman" w:cs="Times New Roman" w:hint="eastAsia"/>
            <w:sz w:val="24"/>
            <w:szCs w:val="24"/>
          </w:rPr>
          <w:t>系统</w:t>
        </w:r>
      </w:ins>
      <w:del w:id="320" w:author="Jianping Huang" w:date="2019-02-25T10:00:00Z">
        <w:r w:rsidR="0002738F" w:rsidDel="00D41080">
          <w:rPr>
            <w:rFonts w:ascii="Times New Roman" w:eastAsia="SimSun" w:hAnsi="Times New Roman" w:cs="Times New Roman" w:hint="eastAsia"/>
            <w:sz w:val="24"/>
            <w:szCs w:val="24"/>
          </w:rPr>
          <w:delText>模型</w:delText>
        </w:r>
      </w:del>
    </w:p>
    <w:p w14:paraId="7117A90B" w14:textId="0340373F" w:rsidR="007A7686" w:rsidRPr="007A7686" w:rsidRDefault="007A7686" w:rsidP="007A7686">
      <w:pPr>
        <w:spacing w:line="300" w:lineRule="auto"/>
        <w:rPr>
          <w:rFonts w:ascii="Times New Roman" w:eastAsia="SimSun" w:hAnsi="Times New Roman" w:cs="Times New Roman"/>
          <w:sz w:val="24"/>
          <w:szCs w:val="24"/>
        </w:rPr>
      </w:pPr>
      <w:r w:rsidRPr="004360E6">
        <w:rPr>
          <w:rFonts w:ascii="Times New Roman" w:hAnsi="Times New Roman" w:cs="Times New Roman" w:hint="eastAsia"/>
          <w:sz w:val="24"/>
          <w:szCs w:val="24"/>
        </w:rPr>
        <w:t>（</w:t>
      </w:r>
      <w:r w:rsidRPr="004360E6">
        <w:rPr>
          <w:rFonts w:ascii="Times New Roman" w:hAnsi="Times New Roman" w:cs="Times New Roman" w:hint="eastAsia"/>
          <w:sz w:val="24"/>
          <w:szCs w:val="24"/>
        </w:rPr>
        <w:t>2</w:t>
      </w:r>
      <w:r w:rsidRPr="004360E6">
        <w:rPr>
          <w:rFonts w:ascii="Times New Roman" w:hAnsi="Times New Roman" w:cs="Times New Roman" w:hint="eastAsia"/>
          <w:sz w:val="24"/>
          <w:szCs w:val="24"/>
        </w:rPr>
        <w:t>）</w:t>
      </w:r>
      <w:r w:rsidRPr="007A7686">
        <w:rPr>
          <w:rFonts w:ascii="Times New Roman" w:eastAsia="SimSun" w:hAnsi="Times New Roman" w:cs="Times New Roman" w:hint="eastAsia"/>
          <w:sz w:val="24"/>
          <w:szCs w:val="24"/>
        </w:rPr>
        <w:t>首次推导出考虑气溶胶辐射效应影响的夹卷速度方程，率先确定灰霾边界层内夹卷速度随理查森数变化的</w:t>
      </w:r>
      <w:r w:rsidR="0002738F">
        <w:rPr>
          <w:rFonts w:ascii="Times New Roman" w:eastAsia="SimSun" w:hAnsi="Times New Roman" w:cs="Times New Roman" w:hint="eastAsia"/>
          <w:sz w:val="24"/>
          <w:szCs w:val="24"/>
        </w:rPr>
        <w:t>新型</w:t>
      </w:r>
      <w:r w:rsidRPr="007A7686">
        <w:rPr>
          <w:rFonts w:ascii="Times New Roman" w:eastAsia="SimSun" w:hAnsi="Times New Roman" w:cs="Times New Roman" w:hint="eastAsia"/>
          <w:sz w:val="24"/>
          <w:szCs w:val="24"/>
        </w:rPr>
        <w:t>函数关系</w:t>
      </w:r>
    </w:p>
    <w:p w14:paraId="41BF9456" w14:textId="34C6AD9C" w:rsidR="006C0A1C" w:rsidRDefault="007A7686" w:rsidP="00895C2E">
      <w:pPr>
        <w:spacing w:line="300" w:lineRule="auto"/>
        <w:rPr>
          <w:rFonts w:ascii="Times New Roman" w:eastAsia="SimSun" w:hAnsi="Times New Roman" w:cs="Times New Roman"/>
          <w:sz w:val="24"/>
          <w:szCs w:val="24"/>
        </w:rPr>
      </w:pPr>
      <w:r w:rsidRPr="007A7686">
        <w:rPr>
          <w:rFonts w:ascii="Times New Roman" w:eastAsia="SimSun" w:hAnsi="Times New Roman" w:cs="Times New Roman" w:hint="eastAsia"/>
          <w:sz w:val="24"/>
          <w:szCs w:val="24"/>
        </w:rPr>
        <w:t>（</w:t>
      </w:r>
      <w:r w:rsidRPr="007A7686">
        <w:rPr>
          <w:rFonts w:ascii="Times New Roman" w:eastAsia="SimSun" w:hAnsi="Times New Roman" w:cs="Times New Roman"/>
          <w:sz w:val="24"/>
          <w:szCs w:val="24"/>
        </w:rPr>
        <w:t>3</w:t>
      </w:r>
      <w:r w:rsidRPr="007A7686">
        <w:rPr>
          <w:rFonts w:ascii="Times New Roman" w:eastAsia="SimSun" w:hAnsi="Times New Roman" w:cs="Times New Roman" w:hint="eastAsia"/>
          <w:sz w:val="24"/>
          <w:szCs w:val="24"/>
        </w:rPr>
        <w:t>）系统评估当前中尺度天气模式</w:t>
      </w:r>
      <w:ins w:id="321" w:author="Jianping Huang" w:date="2019-02-25T21:29:00Z">
        <w:r w:rsidR="00E664F9">
          <w:rPr>
            <w:rFonts w:ascii="Times New Roman" w:eastAsia="SimSun" w:hAnsi="Times New Roman" w:cs="Times New Roman" w:hint="eastAsia"/>
            <w:sz w:val="24"/>
            <w:szCs w:val="24"/>
          </w:rPr>
          <w:t>如</w:t>
        </w:r>
      </w:ins>
      <w:r w:rsidRPr="007A7686">
        <w:rPr>
          <w:rFonts w:ascii="Times New Roman" w:eastAsia="SimSun" w:hAnsi="Times New Roman" w:cs="Times New Roman"/>
          <w:sz w:val="24"/>
          <w:szCs w:val="24"/>
        </w:rPr>
        <w:t>WRF</w:t>
      </w:r>
      <w:r w:rsidRPr="007A7686">
        <w:rPr>
          <w:rFonts w:ascii="Times New Roman" w:eastAsia="SimSun" w:hAnsi="Times New Roman" w:cs="Times New Roman" w:hint="eastAsia"/>
          <w:sz w:val="24"/>
          <w:szCs w:val="24"/>
        </w:rPr>
        <w:t>中的夹卷参数化方案</w:t>
      </w:r>
      <w:ins w:id="322" w:author="Jianping Huang" w:date="2019-02-25T21:29:00Z">
        <w:r w:rsidR="00E664F9">
          <w:rPr>
            <w:rFonts w:ascii="Times New Roman" w:eastAsia="SimSun" w:hAnsi="Times New Roman" w:cs="Times New Roman" w:hint="eastAsia"/>
            <w:sz w:val="24"/>
            <w:szCs w:val="24"/>
          </w:rPr>
          <w:t>及其</w:t>
        </w:r>
      </w:ins>
      <w:r w:rsidRPr="007A7686">
        <w:rPr>
          <w:rFonts w:ascii="Times New Roman" w:eastAsia="SimSun" w:hAnsi="Times New Roman" w:cs="Times New Roman" w:hint="eastAsia"/>
          <w:sz w:val="24"/>
          <w:szCs w:val="24"/>
        </w:rPr>
        <w:t>在灰霾边界层应用的可行性</w:t>
      </w:r>
    </w:p>
    <w:p w14:paraId="5ED16ADB" w14:textId="77777777" w:rsidR="007A7686" w:rsidRPr="007A7686" w:rsidRDefault="007A7686" w:rsidP="00895C2E">
      <w:pPr>
        <w:spacing w:line="300" w:lineRule="auto"/>
        <w:rPr>
          <w:rFonts w:ascii="Times New Roman" w:eastAsia="SimSun" w:hAnsi="Times New Roman" w:cs="Times New Roman"/>
          <w:sz w:val="24"/>
          <w:szCs w:val="24"/>
        </w:rPr>
      </w:pPr>
    </w:p>
    <w:p w14:paraId="6DAA83A0" w14:textId="77777777" w:rsidR="006C0A1C" w:rsidRPr="00566FE4" w:rsidRDefault="006C0A1C" w:rsidP="00895C2E">
      <w:pPr>
        <w:spacing w:line="300" w:lineRule="auto"/>
        <w:rPr>
          <w:rFonts w:ascii="Times New Roman" w:hAnsi="Times New Roman" w:cs="Times New Roman"/>
        </w:rPr>
      </w:pPr>
    </w:p>
    <w:p w14:paraId="41888FE7" w14:textId="666731A1" w:rsidR="00333951" w:rsidRPr="00C50DBC" w:rsidRDefault="00C50DBC" w:rsidP="00C50DBC">
      <w:pPr>
        <w:snapToGrid w:val="0"/>
        <w:spacing w:before="120" w:line="300" w:lineRule="auto"/>
        <w:rPr>
          <w:rFonts w:ascii="Times New Roman" w:eastAsia="KaiTi_GB2312" w:hAnsi="Times New Roman" w:cs="Times New Roman"/>
          <w:color w:val="0070C0"/>
          <w:sz w:val="28"/>
          <w:szCs w:val="28"/>
        </w:rPr>
      </w:pPr>
      <w:r w:rsidRPr="00C50DBC">
        <w:rPr>
          <w:rFonts w:ascii="Times New Roman" w:eastAsia="KaiTi_GB2312" w:hAnsi="Times New Roman" w:cs="Times New Roman" w:hint="eastAsia"/>
          <w:b/>
          <w:color w:val="0070C0"/>
          <w:sz w:val="28"/>
          <w:szCs w:val="28"/>
        </w:rPr>
        <w:t xml:space="preserve">5. </w:t>
      </w:r>
      <w:r w:rsidR="00333951" w:rsidRPr="00C50DBC">
        <w:rPr>
          <w:rFonts w:ascii="Times New Roman" w:eastAsia="KaiTi_GB2312" w:hAnsi="Times New Roman" w:cs="Times New Roman"/>
          <w:b/>
          <w:color w:val="0070C0"/>
          <w:sz w:val="28"/>
          <w:szCs w:val="28"/>
        </w:rPr>
        <w:t>年度研究计划及预期研究结果</w:t>
      </w:r>
      <w:r w:rsidR="00333951" w:rsidRPr="00C50DBC">
        <w:rPr>
          <w:rFonts w:ascii="Times New Roman" w:eastAsia="KaiTi_GB2312" w:hAnsi="Times New Roman" w:cs="Times New Roman"/>
          <w:color w:val="0070C0"/>
          <w:sz w:val="28"/>
          <w:szCs w:val="28"/>
        </w:rPr>
        <w:t>（包括拟组织的重要学术交流活动、国际合作与交流计划等）。</w:t>
      </w:r>
    </w:p>
    <w:p w14:paraId="2F0577A5" w14:textId="77777777" w:rsidR="00333951" w:rsidRPr="00566FE4" w:rsidRDefault="00333951" w:rsidP="00895C2E">
      <w:pPr>
        <w:spacing w:line="300" w:lineRule="auto"/>
        <w:rPr>
          <w:rFonts w:ascii="Times New Roman" w:hAnsi="Times New Roman" w:cs="Times New Roman"/>
          <w:b/>
          <w:color w:val="000000" w:themeColor="text1"/>
          <w:sz w:val="24"/>
          <w:szCs w:val="24"/>
        </w:rPr>
      </w:pPr>
    </w:p>
    <w:p w14:paraId="16876C56" w14:textId="6453D929" w:rsidR="008646C6" w:rsidRPr="00566FE4" w:rsidRDefault="00333951" w:rsidP="00895C2E">
      <w:pPr>
        <w:spacing w:line="300" w:lineRule="auto"/>
        <w:rPr>
          <w:rFonts w:ascii="Times New Roman" w:hAnsi="Times New Roman" w:cs="Times New Roman"/>
          <w:b/>
          <w:color w:val="000000" w:themeColor="text1"/>
          <w:sz w:val="24"/>
          <w:szCs w:val="24"/>
        </w:rPr>
      </w:pPr>
      <w:r w:rsidRPr="00566FE4">
        <w:rPr>
          <w:rFonts w:ascii="Times New Roman" w:hAnsi="Times New Roman" w:cs="Times New Roman"/>
          <w:b/>
          <w:color w:val="000000" w:themeColor="text1"/>
          <w:sz w:val="24"/>
          <w:szCs w:val="24"/>
        </w:rPr>
        <w:t xml:space="preserve">5.1 </w:t>
      </w:r>
      <w:r w:rsidRPr="00566FE4">
        <w:rPr>
          <w:rFonts w:ascii="Times New Roman" w:hAnsi="Times New Roman" w:cs="Times New Roman"/>
          <w:b/>
          <w:color w:val="000000" w:themeColor="text1"/>
          <w:sz w:val="24"/>
          <w:szCs w:val="24"/>
        </w:rPr>
        <w:t>年度研究计划</w:t>
      </w:r>
    </w:p>
    <w:p w14:paraId="7FBEE364" w14:textId="77777777" w:rsidR="008646C6" w:rsidRDefault="008646C6" w:rsidP="00895C2E">
      <w:pPr>
        <w:spacing w:line="300" w:lineRule="auto"/>
        <w:rPr>
          <w:rFonts w:ascii="Times New Roman" w:hAnsi="Times New Roman" w:cs="Times New Roman"/>
          <w:b/>
          <w:sz w:val="24"/>
          <w:szCs w:val="24"/>
        </w:rPr>
      </w:pPr>
    </w:p>
    <w:p w14:paraId="48F3BE63" w14:textId="615F4B53" w:rsidR="006C0A1C" w:rsidRPr="008646C6" w:rsidRDefault="00C06CB6" w:rsidP="00895C2E">
      <w:pPr>
        <w:spacing w:line="300" w:lineRule="auto"/>
        <w:rPr>
          <w:rFonts w:ascii="Times New Roman" w:hAnsi="Times New Roman" w:cs="Times New Roman"/>
          <w:b/>
          <w:sz w:val="24"/>
          <w:szCs w:val="24"/>
        </w:rPr>
      </w:pPr>
      <w:r w:rsidRPr="008646C6">
        <w:rPr>
          <w:rFonts w:ascii="Times New Roman" w:hAnsi="Times New Roman" w:cs="Times New Roman" w:hint="eastAsia"/>
          <w:b/>
          <w:sz w:val="24"/>
          <w:szCs w:val="24"/>
        </w:rPr>
        <w:t>（</w:t>
      </w:r>
      <w:r w:rsidRPr="008646C6">
        <w:rPr>
          <w:rFonts w:ascii="Times New Roman" w:hAnsi="Times New Roman" w:cs="Times New Roman" w:hint="eastAsia"/>
          <w:b/>
          <w:sz w:val="24"/>
          <w:szCs w:val="24"/>
        </w:rPr>
        <w:t>1</w:t>
      </w:r>
      <w:r w:rsidRPr="008646C6">
        <w:rPr>
          <w:rFonts w:ascii="Times New Roman" w:hAnsi="Times New Roman" w:cs="Times New Roman" w:hint="eastAsia"/>
          <w:b/>
          <w:sz w:val="24"/>
          <w:szCs w:val="24"/>
        </w:rPr>
        <w:t>）</w:t>
      </w:r>
      <w:r w:rsidRPr="008646C6">
        <w:rPr>
          <w:rFonts w:ascii="Times New Roman" w:hAnsi="Times New Roman" w:cs="Times New Roman" w:hint="eastAsia"/>
          <w:b/>
          <w:sz w:val="24"/>
          <w:szCs w:val="24"/>
        </w:rPr>
        <w:t>20</w:t>
      </w:r>
      <w:r w:rsidR="00EF0022">
        <w:rPr>
          <w:rFonts w:ascii="Times New Roman" w:hAnsi="Times New Roman" w:cs="Times New Roman"/>
          <w:b/>
          <w:sz w:val="24"/>
          <w:szCs w:val="24"/>
        </w:rPr>
        <w:t>20</w:t>
      </w:r>
      <w:r w:rsidRPr="008646C6">
        <w:rPr>
          <w:rFonts w:ascii="Times New Roman" w:hAnsi="Times New Roman" w:cs="Times New Roman" w:hint="eastAsia"/>
          <w:b/>
          <w:sz w:val="24"/>
          <w:szCs w:val="24"/>
        </w:rPr>
        <w:t>年</w:t>
      </w:r>
      <w:r w:rsidRPr="008646C6">
        <w:rPr>
          <w:rFonts w:ascii="Times New Roman" w:hAnsi="Times New Roman" w:cs="Times New Roman" w:hint="eastAsia"/>
          <w:b/>
          <w:sz w:val="24"/>
          <w:szCs w:val="24"/>
        </w:rPr>
        <w:t xml:space="preserve"> 1</w:t>
      </w:r>
      <w:r w:rsidRPr="008646C6">
        <w:rPr>
          <w:rFonts w:ascii="Times New Roman" w:hAnsi="Times New Roman" w:cs="Times New Roman" w:hint="eastAsia"/>
          <w:b/>
          <w:sz w:val="24"/>
          <w:szCs w:val="24"/>
        </w:rPr>
        <w:t>月至</w:t>
      </w:r>
      <w:r w:rsidRPr="008646C6">
        <w:rPr>
          <w:rFonts w:ascii="Times New Roman" w:hAnsi="Times New Roman" w:cs="Times New Roman" w:hint="eastAsia"/>
          <w:b/>
          <w:sz w:val="24"/>
          <w:szCs w:val="24"/>
        </w:rPr>
        <w:t>12</w:t>
      </w:r>
      <w:r w:rsidRPr="008646C6">
        <w:rPr>
          <w:rFonts w:ascii="Times New Roman" w:hAnsi="Times New Roman" w:cs="Times New Roman" w:hint="eastAsia"/>
          <w:b/>
          <w:sz w:val="24"/>
          <w:szCs w:val="24"/>
        </w:rPr>
        <w:t>月：</w:t>
      </w:r>
      <w:r w:rsidR="00707550" w:rsidRPr="00707550">
        <w:rPr>
          <w:rFonts w:ascii="Times New Roman" w:hAnsi="Times New Roman" w:cs="Times New Roman" w:hint="eastAsia"/>
          <w:b/>
          <w:sz w:val="24"/>
          <w:szCs w:val="24"/>
        </w:rPr>
        <w:t>灰霾边界层观测及大涡模式</w:t>
      </w:r>
      <w:r w:rsidR="00707550" w:rsidRPr="00707550">
        <w:rPr>
          <w:rFonts w:ascii="Times New Roman" w:hAnsi="Times New Roman" w:cs="Times New Roman" w:hint="eastAsia"/>
          <w:b/>
          <w:sz w:val="24"/>
          <w:szCs w:val="24"/>
        </w:rPr>
        <w:t>-</w:t>
      </w:r>
      <w:r w:rsidR="00707550" w:rsidRPr="00707550">
        <w:rPr>
          <w:rFonts w:ascii="Times New Roman" w:hAnsi="Times New Roman" w:cs="Times New Roman" w:hint="eastAsia"/>
          <w:b/>
          <w:sz w:val="24"/>
          <w:szCs w:val="24"/>
        </w:rPr>
        <w:t>气溶胶辐射传输模型耦合改进</w:t>
      </w:r>
    </w:p>
    <w:p w14:paraId="25520DA3" w14:textId="73218D0E" w:rsidR="00707550" w:rsidRPr="00707550" w:rsidRDefault="00707550" w:rsidP="00707550">
      <w:pPr>
        <w:numPr>
          <w:ilvl w:val="0"/>
          <w:numId w:val="14"/>
        </w:numPr>
        <w:spacing w:line="300" w:lineRule="auto"/>
        <w:rPr>
          <w:rFonts w:ascii="Times New Roman" w:eastAsia="SimSun" w:hAnsi="Times New Roman" w:cs="Times New Roman"/>
          <w:sz w:val="24"/>
          <w:szCs w:val="24"/>
        </w:rPr>
      </w:pPr>
      <w:r w:rsidRPr="00A22025">
        <w:rPr>
          <w:rFonts w:ascii="Times New Roman" w:eastAsia="SimSun" w:hAnsi="Times New Roman" w:cs="Times New Roman" w:hint="eastAsia"/>
          <w:sz w:val="24"/>
          <w:szCs w:val="24"/>
        </w:rPr>
        <w:t>开展为期两周左右的边界层气象和污染物浓度垂直廓线探测</w:t>
      </w:r>
      <w:r w:rsidRPr="00707550">
        <w:rPr>
          <w:rFonts w:ascii="Times New Roman" w:eastAsia="SimSun" w:hAnsi="Times New Roman" w:cs="Times New Roman" w:hint="eastAsia"/>
          <w:sz w:val="24"/>
          <w:szCs w:val="24"/>
        </w:rPr>
        <w:t>，获取灰霾边界层</w:t>
      </w:r>
      <w:r w:rsidR="00FA16A9">
        <w:rPr>
          <w:rFonts w:ascii="Times New Roman" w:eastAsia="SimSun" w:hAnsi="Times New Roman" w:cs="Times New Roman" w:hint="eastAsia"/>
          <w:sz w:val="24"/>
          <w:szCs w:val="24"/>
        </w:rPr>
        <w:t>条件</w:t>
      </w:r>
      <w:r w:rsidRPr="00707550">
        <w:rPr>
          <w:rFonts w:ascii="Times New Roman" w:eastAsia="SimSun" w:hAnsi="Times New Roman" w:cs="Times New Roman" w:hint="eastAsia"/>
          <w:sz w:val="24"/>
          <w:szCs w:val="24"/>
        </w:rPr>
        <w:t>下夹卷层的结构特征</w:t>
      </w:r>
      <w:ins w:id="323" w:author="Jianping Huang" w:date="2019-02-25T10:00:00Z">
        <w:r w:rsidR="00010446">
          <w:rPr>
            <w:rFonts w:ascii="Times New Roman" w:eastAsia="SimSun" w:hAnsi="Times New Roman" w:cs="Times New Roman" w:hint="eastAsia"/>
            <w:sz w:val="24"/>
            <w:szCs w:val="24"/>
          </w:rPr>
          <w:t>参数（如夹卷</w:t>
        </w:r>
      </w:ins>
      <w:ins w:id="324" w:author="Jianping Huang" w:date="2019-02-25T10:01:00Z">
        <w:r w:rsidR="00010446">
          <w:rPr>
            <w:rFonts w:ascii="Times New Roman" w:eastAsia="SimSun" w:hAnsi="Times New Roman" w:cs="Times New Roman" w:hint="eastAsia"/>
            <w:sz w:val="24"/>
            <w:szCs w:val="24"/>
          </w:rPr>
          <w:t>厚度，夹卷区内温度、湿度和污染物浓度垂直分布特征等）</w:t>
        </w:r>
      </w:ins>
    </w:p>
    <w:p w14:paraId="57E1ED9F" w14:textId="77777777" w:rsidR="00707550" w:rsidRPr="00707550" w:rsidRDefault="00707550" w:rsidP="00707550">
      <w:pPr>
        <w:numPr>
          <w:ilvl w:val="0"/>
          <w:numId w:val="14"/>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改进</w:t>
      </w:r>
      <w:r w:rsidRPr="00707550">
        <w:rPr>
          <w:rFonts w:ascii="Times New Roman" w:eastAsia="SimSun" w:hAnsi="Times New Roman" w:cs="Times New Roman"/>
          <w:sz w:val="24"/>
          <w:szCs w:val="24"/>
        </w:rPr>
        <w:t>LES</w:t>
      </w:r>
      <w:r w:rsidRPr="00707550">
        <w:rPr>
          <w:rFonts w:ascii="Times New Roman" w:eastAsia="SimSun" w:hAnsi="Times New Roman" w:cs="Times New Roman" w:hint="eastAsia"/>
          <w:sz w:val="24"/>
          <w:szCs w:val="24"/>
        </w:rPr>
        <w:t>和气溶胶辐射传输模型的动态耦合，建立更为合理的</w:t>
      </w:r>
      <w:r w:rsidRPr="00707550">
        <w:rPr>
          <w:rFonts w:ascii="Times New Roman" w:eastAsia="SimSun" w:hAnsi="Times New Roman" w:cs="Times New Roman"/>
          <w:sz w:val="24"/>
          <w:szCs w:val="24"/>
        </w:rPr>
        <w:t>LES</w:t>
      </w:r>
      <w:r w:rsidRPr="00707550">
        <w:rPr>
          <w:rFonts w:ascii="Times New Roman" w:eastAsia="SimSun" w:hAnsi="Times New Roman" w:cs="Times New Roman" w:hint="eastAsia"/>
          <w:sz w:val="24"/>
          <w:szCs w:val="24"/>
        </w:rPr>
        <w:t>模拟气溶胶浓度与气溶胶辐射传输模型输入场所需要的气溶胶光学厚度之间的对应关系</w:t>
      </w:r>
    </w:p>
    <w:p w14:paraId="1165CA93" w14:textId="77777777" w:rsidR="00707550" w:rsidRPr="00707550" w:rsidRDefault="00707550" w:rsidP="00707550">
      <w:pPr>
        <w:numPr>
          <w:ilvl w:val="0"/>
          <w:numId w:val="14"/>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检验测试模式所需模拟区域的大小及网格距对模拟结果的影响</w:t>
      </w:r>
    </w:p>
    <w:p w14:paraId="09192CC4" w14:textId="1FD99595" w:rsidR="00707550" w:rsidRPr="00707550" w:rsidRDefault="00707550" w:rsidP="00707550">
      <w:pPr>
        <w:numPr>
          <w:ilvl w:val="0"/>
          <w:numId w:val="14"/>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系统分析外场观测资料，撰写</w:t>
      </w:r>
      <w:r w:rsidRPr="00707550">
        <w:rPr>
          <w:rFonts w:ascii="Times New Roman" w:eastAsia="SimSun" w:hAnsi="Times New Roman" w:cs="Times New Roman"/>
          <w:sz w:val="24"/>
          <w:szCs w:val="24"/>
        </w:rPr>
        <w:t>1-2</w:t>
      </w:r>
      <w:r w:rsidRPr="00707550">
        <w:rPr>
          <w:rFonts w:ascii="Times New Roman" w:eastAsia="SimSun" w:hAnsi="Times New Roman" w:cs="Times New Roman" w:hint="eastAsia"/>
          <w:sz w:val="24"/>
          <w:szCs w:val="24"/>
        </w:rPr>
        <w:t>篇关于灰霾夹卷区结构特征</w:t>
      </w:r>
      <w:r w:rsidR="00EF0022">
        <w:rPr>
          <w:rFonts w:ascii="Times New Roman" w:eastAsia="SimSun" w:hAnsi="Times New Roman" w:cs="Times New Roman" w:hint="eastAsia"/>
          <w:sz w:val="24"/>
          <w:szCs w:val="24"/>
        </w:rPr>
        <w:t>及其演变</w:t>
      </w:r>
      <w:r w:rsidRPr="00707550">
        <w:rPr>
          <w:rFonts w:ascii="Times New Roman" w:eastAsia="SimSun" w:hAnsi="Times New Roman" w:cs="Times New Roman" w:hint="eastAsia"/>
          <w:sz w:val="24"/>
          <w:szCs w:val="24"/>
        </w:rPr>
        <w:t>的</w:t>
      </w:r>
      <w:r w:rsidR="00EF0022">
        <w:rPr>
          <w:rFonts w:ascii="Times New Roman" w:eastAsia="SimSun" w:hAnsi="Times New Roman" w:cs="Times New Roman" w:hint="eastAsia"/>
          <w:sz w:val="24"/>
          <w:szCs w:val="24"/>
        </w:rPr>
        <w:t>观测分析</w:t>
      </w:r>
      <w:r w:rsidRPr="00707550">
        <w:rPr>
          <w:rFonts w:ascii="Times New Roman" w:eastAsia="SimSun" w:hAnsi="Times New Roman" w:cs="Times New Roman" w:hint="eastAsia"/>
          <w:sz w:val="24"/>
          <w:szCs w:val="24"/>
        </w:rPr>
        <w:t>论文</w:t>
      </w:r>
    </w:p>
    <w:p w14:paraId="497CD376" w14:textId="77777777" w:rsidR="00C06CB6" w:rsidRPr="00707550" w:rsidRDefault="00C06CB6" w:rsidP="00895C2E">
      <w:pPr>
        <w:spacing w:line="300" w:lineRule="auto"/>
        <w:rPr>
          <w:rFonts w:ascii="Times New Roman" w:hAnsi="Times New Roman" w:cs="Times New Roman"/>
          <w:sz w:val="24"/>
          <w:szCs w:val="24"/>
        </w:rPr>
      </w:pPr>
    </w:p>
    <w:p w14:paraId="788FA3A6" w14:textId="794C3437" w:rsidR="008646C6" w:rsidRPr="008646C6" w:rsidRDefault="00C06CB6" w:rsidP="00895C2E">
      <w:pPr>
        <w:spacing w:line="300" w:lineRule="auto"/>
        <w:rPr>
          <w:rFonts w:ascii="Times New Roman" w:hAnsi="Times New Roman" w:cs="Times New Roman"/>
          <w:b/>
          <w:sz w:val="24"/>
          <w:szCs w:val="24"/>
        </w:rPr>
      </w:pPr>
      <w:r w:rsidRPr="008646C6">
        <w:rPr>
          <w:rFonts w:ascii="Times New Roman" w:hAnsi="Times New Roman" w:cs="Times New Roman" w:hint="eastAsia"/>
          <w:b/>
          <w:sz w:val="24"/>
          <w:szCs w:val="24"/>
        </w:rPr>
        <w:t>（</w:t>
      </w:r>
      <w:r w:rsidRPr="008646C6">
        <w:rPr>
          <w:rFonts w:ascii="Times New Roman" w:hAnsi="Times New Roman" w:cs="Times New Roman" w:hint="eastAsia"/>
          <w:b/>
          <w:sz w:val="24"/>
          <w:szCs w:val="24"/>
        </w:rPr>
        <w:t>2</w:t>
      </w:r>
      <w:r w:rsidRPr="008646C6">
        <w:rPr>
          <w:rFonts w:ascii="Times New Roman" w:hAnsi="Times New Roman" w:cs="Times New Roman" w:hint="eastAsia"/>
          <w:b/>
          <w:sz w:val="24"/>
          <w:szCs w:val="24"/>
        </w:rPr>
        <w:t>）</w:t>
      </w:r>
      <w:r w:rsidRPr="008646C6">
        <w:rPr>
          <w:rFonts w:ascii="Times New Roman" w:hAnsi="Times New Roman" w:cs="Times New Roman" w:hint="eastAsia"/>
          <w:b/>
          <w:sz w:val="24"/>
          <w:szCs w:val="24"/>
        </w:rPr>
        <w:t>202</w:t>
      </w:r>
      <w:r w:rsidR="00E50FB5">
        <w:rPr>
          <w:rFonts w:ascii="Times New Roman" w:hAnsi="Times New Roman" w:cs="Times New Roman"/>
          <w:b/>
          <w:sz w:val="24"/>
          <w:szCs w:val="24"/>
        </w:rPr>
        <w:t>1</w:t>
      </w:r>
      <w:r w:rsidRPr="008646C6">
        <w:rPr>
          <w:rFonts w:ascii="Times New Roman" w:hAnsi="Times New Roman" w:cs="Times New Roman" w:hint="eastAsia"/>
          <w:b/>
          <w:sz w:val="24"/>
          <w:szCs w:val="24"/>
        </w:rPr>
        <w:t>年</w:t>
      </w:r>
      <w:r w:rsidRPr="008646C6">
        <w:rPr>
          <w:rFonts w:ascii="Times New Roman" w:hAnsi="Times New Roman" w:cs="Times New Roman" w:hint="eastAsia"/>
          <w:b/>
          <w:sz w:val="24"/>
          <w:szCs w:val="24"/>
        </w:rPr>
        <w:t>1</w:t>
      </w:r>
      <w:r w:rsidRPr="008646C6">
        <w:rPr>
          <w:rFonts w:ascii="Times New Roman" w:hAnsi="Times New Roman" w:cs="Times New Roman" w:hint="eastAsia"/>
          <w:b/>
          <w:sz w:val="24"/>
          <w:szCs w:val="24"/>
        </w:rPr>
        <w:t>月至</w:t>
      </w:r>
      <w:r w:rsidRPr="008646C6">
        <w:rPr>
          <w:rFonts w:ascii="Times New Roman" w:hAnsi="Times New Roman" w:cs="Times New Roman" w:hint="eastAsia"/>
          <w:b/>
          <w:sz w:val="24"/>
          <w:szCs w:val="24"/>
        </w:rPr>
        <w:t>12</w:t>
      </w:r>
      <w:r w:rsidRPr="008646C6">
        <w:rPr>
          <w:rFonts w:ascii="Times New Roman" w:hAnsi="Times New Roman" w:cs="Times New Roman" w:hint="eastAsia"/>
          <w:b/>
          <w:sz w:val="24"/>
          <w:szCs w:val="24"/>
        </w:rPr>
        <w:t>月：</w:t>
      </w:r>
      <w:r w:rsidR="00707550">
        <w:rPr>
          <w:rFonts w:ascii="Times New Roman" w:hAnsi="Times New Roman" w:cs="Times New Roman" w:hint="eastAsia"/>
          <w:b/>
          <w:sz w:val="24"/>
          <w:szCs w:val="24"/>
        </w:rPr>
        <w:t>夹卷方程</w:t>
      </w:r>
      <w:r w:rsidR="00F00B3C">
        <w:rPr>
          <w:rFonts w:ascii="Times New Roman" w:hAnsi="Times New Roman" w:cs="Times New Roman" w:hint="eastAsia"/>
          <w:b/>
          <w:sz w:val="24"/>
          <w:szCs w:val="24"/>
        </w:rPr>
        <w:t>推导，参与国际交流</w:t>
      </w:r>
    </w:p>
    <w:p w14:paraId="6AF844AC" w14:textId="7B7C1FEE" w:rsidR="00707550" w:rsidRPr="00707550" w:rsidRDefault="00707550" w:rsidP="00707550">
      <w:pPr>
        <w:numPr>
          <w:ilvl w:val="0"/>
          <w:numId w:val="15"/>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送一名博士生前往美国俄克拉荷马大学或有关单位进行</w:t>
      </w:r>
      <w:r w:rsidRPr="00707550">
        <w:rPr>
          <w:rFonts w:ascii="Times New Roman" w:eastAsia="SimSun" w:hAnsi="Times New Roman" w:cs="Times New Roman"/>
          <w:sz w:val="24"/>
          <w:szCs w:val="24"/>
        </w:rPr>
        <w:t>12</w:t>
      </w:r>
      <w:r w:rsidRPr="00707550">
        <w:rPr>
          <w:rFonts w:ascii="Times New Roman" w:eastAsia="SimSun" w:hAnsi="Times New Roman" w:cs="Times New Roman" w:hint="eastAsia"/>
          <w:sz w:val="24"/>
          <w:szCs w:val="24"/>
        </w:rPr>
        <w:t>个月学术交流。</w:t>
      </w:r>
    </w:p>
    <w:p w14:paraId="3955CB0E" w14:textId="77777777" w:rsidR="00707550" w:rsidRPr="00707550" w:rsidRDefault="00707550" w:rsidP="00707550">
      <w:pPr>
        <w:numPr>
          <w:ilvl w:val="0"/>
          <w:numId w:val="15"/>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推导考虑气溶胶辐射效应和夹卷区厚度影响的描述夹卷速度的一阶混合层模式（</w:t>
      </w:r>
      <w:r w:rsidRPr="00707550">
        <w:rPr>
          <w:rFonts w:ascii="Times New Roman" w:eastAsia="SimSun" w:hAnsi="Times New Roman" w:cs="Times New Roman"/>
          <w:sz w:val="24"/>
          <w:szCs w:val="24"/>
        </w:rPr>
        <w:t>FOM</w:t>
      </w:r>
      <w:r w:rsidRPr="00707550">
        <w:rPr>
          <w:rFonts w:ascii="Times New Roman" w:eastAsia="SimSun" w:hAnsi="Times New Roman" w:cs="Times New Roman" w:hint="eastAsia"/>
          <w:sz w:val="24"/>
          <w:szCs w:val="24"/>
        </w:rPr>
        <w:t>）</w:t>
      </w:r>
    </w:p>
    <w:p w14:paraId="2B5BA869" w14:textId="77777777" w:rsidR="00707550" w:rsidRPr="00707550" w:rsidRDefault="00707550" w:rsidP="00707550">
      <w:pPr>
        <w:numPr>
          <w:ilvl w:val="0"/>
          <w:numId w:val="15"/>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利用耦合的大涡模式设计不同大气条件下的个例，验证推导出的夹卷方程，并讨论地表感热通量、夹卷区厚度及气溶胶吸收短波辐射加热对夹卷速度的相对贡献</w:t>
      </w:r>
    </w:p>
    <w:p w14:paraId="76589331" w14:textId="7F567E34" w:rsidR="00707550" w:rsidRPr="00707550" w:rsidRDefault="00707550" w:rsidP="00707550">
      <w:pPr>
        <w:numPr>
          <w:ilvl w:val="0"/>
          <w:numId w:val="15"/>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撰写</w:t>
      </w:r>
      <w:r w:rsidRPr="00707550">
        <w:rPr>
          <w:rFonts w:ascii="Times New Roman" w:eastAsia="SimSun" w:hAnsi="Times New Roman" w:cs="Times New Roman"/>
          <w:sz w:val="24"/>
          <w:szCs w:val="24"/>
        </w:rPr>
        <w:t>2-3</w:t>
      </w:r>
      <w:r w:rsidRPr="00707550">
        <w:rPr>
          <w:rFonts w:ascii="Times New Roman" w:eastAsia="SimSun" w:hAnsi="Times New Roman" w:cs="Times New Roman" w:hint="eastAsia"/>
          <w:sz w:val="24"/>
          <w:szCs w:val="24"/>
        </w:rPr>
        <w:t>篇关于零阶夹卷方程的推导、验证</w:t>
      </w:r>
      <w:r w:rsidR="00C66D86">
        <w:rPr>
          <w:rFonts w:ascii="Times New Roman" w:eastAsia="SimSun" w:hAnsi="Times New Roman" w:cs="Times New Roman" w:hint="eastAsia"/>
          <w:sz w:val="24"/>
          <w:szCs w:val="24"/>
        </w:rPr>
        <w:t>和</w:t>
      </w:r>
      <w:r w:rsidRPr="00707550">
        <w:rPr>
          <w:rFonts w:ascii="Times New Roman" w:eastAsia="SimSun" w:hAnsi="Times New Roman" w:cs="Times New Roman" w:hint="eastAsia"/>
          <w:sz w:val="24"/>
          <w:szCs w:val="24"/>
        </w:rPr>
        <w:t>比较的论文</w:t>
      </w:r>
    </w:p>
    <w:p w14:paraId="66F8DC2A" w14:textId="77777777" w:rsidR="00C06CB6" w:rsidRPr="00707550" w:rsidRDefault="00C06CB6" w:rsidP="00895C2E">
      <w:pPr>
        <w:spacing w:line="300" w:lineRule="auto"/>
        <w:rPr>
          <w:rFonts w:ascii="Times New Roman" w:hAnsi="Times New Roman" w:cs="Times New Roman"/>
          <w:sz w:val="24"/>
          <w:szCs w:val="24"/>
        </w:rPr>
      </w:pPr>
    </w:p>
    <w:p w14:paraId="742337C2" w14:textId="52869D17" w:rsidR="00C06CB6" w:rsidRPr="008646C6" w:rsidRDefault="00C06CB6" w:rsidP="00C06CB6">
      <w:pPr>
        <w:spacing w:line="300" w:lineRule="auto"/>
        <w:rPr>
          <w:rFonts w:ascii="Times New Roman" w:hAnsi="Times New Roman" w:cs="Times New Roman"/>
          <w:b/>
          <w:sz w:val="24"/>
          <w:szCs w:val="24"/>
        </w:rPr>
      </w:pPr>
      <w:r w:rsidRPr="008646C6">
        <w:rPr>
          <w:rFonts w:ascii="Times New Roman" w:hAnsi="Times New Roman" w:cs="Times New Roman" w:hint="eastAsia"/>
          <w:b/>
          <w:sz w:val="24"/>
          <w:szCs w:val="24"/>
        </w:rPr>
        <w:t>（</w:t>
      </w:r>
      <w:r w:rsidRPr="008646C6">
        <w:rPr>
          <w:rFonts w:ascii="Times New Roman" w:hAnsi="Times New Roman" w:cs="Times New Roman" w:hint="eastAsia"/>
          <w:b/>
          <w:sz w:val="24"/>
          <w:szCs w:val="24"/>
        </w:rPr>
        <w:t>3</w:t>
      </w:r>
      <w:r w:rsidRPr="008646C6">
        <w:rPr>
          <w:rFonts w:ascii="Times New Roman" w:hAnsi="Times New Roman" w:cs="Times New Roman" w:hint="eastAsia"/>
          <w:b/>
          <w:sz w:val="24"/>
          <w:szCs w:val="24"/>
        </w:rPr>
        <w:t>）</w:t>
      </w:r>
      <w:r w:rsidRPr="008646C6">
        <w:rPr>
          <w:rFonts w:ascii="Times New Roman" w:hAnsi="Times New Roman" w:cs="Times New Roman" w:hint="eastAsia"/>
          <w:b/>
          <w:sz w:val="24"/>
          <w:szCs w:val="24"/>
        </w:rPr>
        <w:t>202</w:t>
      </w:r>
      <w:r w:rsidR="005B6417">
        <w:rPr>
          <w:rFonts w:ascii="Times New Roman" w:hAnsi="Times New Roman" w:cs="Times New Roman"/>
          <w:b/>
          <w:sz w:val="24"/>
          <w:szCs w:val="24"/>
        </w:rPr>
        <w:t>2</w:t>
      </w:r>
      <w:r w:rsidRPr="008646C6">
        <w:rPr>
          <w:rFonts w:ascii="Times New Roman" w:hAnsi="Times New Roman" w:cs="Times New Roman" w:hint="eastAsia"/>
          <w:b/>
          <w:sz w:val="24"/>
          <w:szCs w:val="24"/>
        </w:rPr>
        <w:t>年</w:t>
      </w:r>
      <w:r w:rsidRPr="008646C6">
        <w:rPr>
          <w:rFonts w:ascii="Times New Roman" w:hAnsi="Times New Roman" w:cs="Times New Roman" w:hint="eastAsia"/>
          <w:b/>
          <w:sz w:val="24"/>
          <w:szCs w:val="24"/>
        </w:rPr>
        <w:t>1</w:t>
      </w:r>
      <w:r w:rsidRPr="008646C6">
        <w:rPr>
          <w:rFonts w:ascii="Times New Roman" w:hAnsi="Times New Roman" w:cs="Times New Roman" w:hint="eastAsia"/>
          <w:b/>
          <w:sz w:val="24"/>
          <w:szCs w:val="24"/>
        </w:rPr>
        <w:t>月至</w:t>
      </w:r>
      <w:r w:rsidRPr="008646C6">
        <w:rPr>
          <w:rFonts w:ascii="Times New Roman" w:hAnsi="Times New Roman" w:cs="Times New Roman" w:hint="eastAsia"/>
          <w:b/>
          <w:sz w:val="24"/>
          <w:szCs w:val="24"/>
        </w:rPr>
        <w:t>12</w:t>
      </w:r>
      <w:r w:rsidR="00F00B3C">
        <w:rPr>
          <w:rFonts w:ascii="Times New Roman" w:hAnsi="Times New Roman" w:cs="Times New Roman" w:hint="eastAsia"/>
          <w:b/>
          <w:sz w:val="24"/>
          <w:szCs w:val="24"/>
        </w:rPr>
        <w:t>月：夹卷参数化方程的验证及敏感性试验</w:t>
      </w:r>
    </w:p>
    <w:p w14:paraId="0F01951D" w14:textId="77777777" w:rsidR="00707550" w:rsidRPr="00707550" w:rsidRDefault="00707550" w:rsidP="00707550">
      <w:pPr>
        <w:numPr>
          <w:ilvl w:val="0"/>
          <w:numId w:val="16"/>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推导考虑气溶胶辐射效应和夹卷区厚度影响的描述夹卷通量比的参数化方程</w:t>
      </w:r>
    </w:p>
    <w:p w14:paraId="4AC243B7" w14:textId="77777777" w:rsidR="00707550" w:rsidRPr="00707550" w:rsidRDefault="00707550" w:rsidP="00707550">
      <w:pPr>
        <w:numPr>
          <w:ilvl w:val="0"/>
          <w:numId w:val="16"/>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利用</w:t>
      </w:r>
      <w:r w:rsidRPr="00707550">
        <w:rPr>
          <w:rFonts w:ascii="Times New Roman" w:eastAsia="SimSun" w:hAnsi="Times New Roman" w:cs="Times New Roman"/>
          <w:sz w:val="24"/>
          <w:szCs w:val="24"/>
        </w:rPr>
        <w:t>LES</w:t>
      </w:r>
      <w:r w:rsidRPr="00707550">
        <w:rPr>
          <w:rFonts w:ascii="Times New Roman" w:eastAsia="SimSun" w:hAnsi="Times New Roman" w:cs="Times New Roman" w:hint="eastAsia"/>
          <w:sz w:val="24"/>
          <w:szCs w:val="24"/>
        </w:rPr>
        <w:t>结果检验参数化方程，评估各个物理因子对夹卷通量比的相对贡献</w:t>
      </w:r>
    </w:p>
    <w:p w14:paraId="19AC9694" w14:textId="77777777" w:rsidR="00707550" w:rsidRPr="00707550" w:rsidRDefault="00707550" w:rsidP="00707550">
      <w:pPr>
        <w:numPr>
          <w:ilvl w:val="0"/>
          <w:numId w:val="16"/>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lastRenderedPageBreak/>
        <w:t>进行敏感性试验，对结果进行进一步的优化和调整</w:t>
      </w:r>
    </w:p>
    <w:p w14:paraId="0D19701B" w14:textId="77777777" w:rsidR="00707550" w:rsidRPr="00707550" w:rsidRDefault="00707550" w:rsidP="00707550">
      <w:pPr>
        <w:numPr>
          <w:ilvl w:val="0"/>
          <w:numId w:val="16"/>
        </w:numPr>
        <w:spacing w:line="300" w:lineRule="auto"/>
        <w:rPr>
          <w:rFonts w:ascii="Times New Roman" w:eastAsia="SimSun" w:hAnsi="Times New Roman" w:cs="Times New Roman"/>
          <w:sz w:val="24"/>
          <w:szCs w:val="24"/>
        </w:rPr>
      </w:pPr>
      <w:r w:rsidRPr="00707550">
        <w:rPr>
          <w:rFonts w:ascii="Times New Roman" w:eastAsia="SimSun" w:hAnsi="Times New Roman" w:cs="Times New Roman" w:hint="eastAsia"/>
          <w:sz w:val="24"/>
          <w:szCs w:val="24"/>
        </w:rPr>
        <w:t>撰写</w:t>
      </w:r>
      <w:r w:rsidRPr="00707550">
        <w:rPr>
          <w:rFonts w:ascii="Times New Roman" w:eastAsia="SimSun" w:hAnsi="Times New Roman" w:cs="Times New Roman"/>
          <w:sz w:val="24"/>
          <w:szCs w:val="24"/>
        </w:rPr>
        <w:t>1-2</w:t>
      </w:r>
      <w:r w:rsidRPr="00707550">
        <w:rPr>
          <w:rFonts w:ascii="Times New Roman" w:eastAsia="SimSun" w:hAnsi="Times New Roman" w:cs="Times New Roman" w:hint="eastAsia"/>
          <w:sz w:val="24"/>
          <w:szCs w:val="24"/>
        </w:rPr>
        <w:t>篇文章</w:t>
      </w:r>
    </w:p>
    <w:p w14:paraId="4D354171" w14:textId="77777777" w:rsidR="00333951" w:rsidRPr="004360E6" w:rsidRDefault="00333951" w:rsidP="00895C2E">
      <w:pPr>
        <w:spacing w:line="300" w:lineRule="auto"/>
        <w:rPr>
          <w:rFonts w:ascii="Times New Roman" w:hAnsi="Times New Roman" w:cs="Times New Roman"/>
          <w:sz w:val="24"/>
          <w:szCs w:val="24"/>
        </w:rPr>
      </w:pPr>
    </w:p>
    <w:p w14:paraId="0F1C6106" w14:textId="11456EE6" w:rsidR="00C06CB6" w:rsidRPr="00F00B3C" w:rsidRDefault="00C06CB6" w:rsidP="00C06CB6">
      <w:pPr>
        <w:spacing w:line="300" w:lineRule="auto"/>
        <w:rPr>
          <w:rFonts w:ascii="Times New Roman" w:hAnsi="Times New Roman" w:cs="Times New Roman"/>
          <w:b/>
          <w:sz w:val="24"/>
          <w:szCs w:val="24"/>
        </w:rPr>
      </w:pPr>
      <w:r w:rsidRPr="00F00B3C">
        <w:rPr>
          <w:rFonts w:ascii="Times New Roman" w:hAnsi="Times New Roman" w:cs="Times New Roman" w:hint="eastAsia"/>
          <w:b/>
          <w:sz w:val="24"/>
          <w:szCs w:val="24"/>
        </w:rPr>
        <w:t>（</w:t>
      </w:r>
      <w:r w:rsidRPr="00F00B3C">
        <w:rPr>
          <w:rFonts w:ascii="Times New Roman" w:hAnsi="Times New Roman" w:cs="Times New Roman" w:hint="eastAsia"/>
          <w:b/>
          <w:sz w:val="24"/>
          <w:szCs w:val="24"/>
        </w:rPr>
        <w:t>4</w:t>
      </w:r>
      <w:r w:rsidRPr="00F00B3C">
        <w:rPr>
          <w:rFonts w:ascii="Times New Roman" w:hAnsi="Times New Roman" w:cs="Times New Roman" w:hint="eastAsia"/>
          <w:b/>
          <w:sz w:val="24"/>
          <w:szCs w:val="24"/>
        </w:rPr>
        <w:t>）</w:t>
      </w:r>
      <w:r w:rsidRPr="00F00B3C">
        <w:rPr>
          <w:rFonts w:ascii="Times New Roman" w:hAnsi="Times New Roman" w:cs="Times New Roman" w:hint="eastAsia"/>
          <w:b/>
          <w:sz w:val="24"/>
          <w:szCs w:val="24"/>
        </w:rPr>
        <w:t>202</w:t>
      </w:r>
      <w:r w:rsidR="005B6417">
        <w:rPr>
          <w:rFonts w:ascii="Times New Roman" w:hAnsi="Times New Roman" w:cs="Times New Roman"/>
          <w:b/>
          <w:sz w:val="24"/>
          <w:szCs w:val="24"/>
        </w:rPr>
        <w:t>3</w:t>
      </w:r>
      <w:r w:rsidRPr="00F00B3C">
        <w:rPr>
          <w:rFonts w:ascii="Times New Roman" w:hAnsi="Times New Roman" w:cs="Times New Roman" w:hint="eastAsia"/>
          <w:b/>
          <w:sz w:val="24"/>
          <w:szCs w:val="24"/>
        </w:rPr>
        <w:t>年</w:t>
      </w:r>
      <w:r w:rsidRPr="00F00B3C">
        <w:rPr>
          <w:rFonts w:ascii="Times New Roman" w:hAnsi="Times New Roman" w:cs="Times New Roman" w:hint="eastAsia"/>
          <w:b/>
          <w:sz w:val="24"/>
          <w:szCs w:val="24"/>
        </w:rPr>
        <w:t>1</w:t>
      </w:r>
      <w:r w:rsidRPr="00F00B3C">
        <w:rPr>
          <w:rFonts w:ascii="Times New Roman" w:hAnsi="Times New Roman" w:cs="Times New Roman" w:hint="eastAsia"/>
          <w:b/>
          <w:sz w:val="24"/>
          <w:szCs w:val="24"/>
        </w:rPr>
        <w:t>月至</w:t>
      </w:r>
      <w:r w:rsidRPr="00F00B3C">
        <w:rPr>
          <w:rFonts w:ascii="Times New Roman" w:hAnsi="Times New Roman" w:cs="Times New Roman" w:hint="eastAsia"/>
          <w:b/>
          <w:sz w:val="24"/>
          <w:szCs w:val="24"/>
        </w:rPr>
        <w:t>12</w:t>
      </w:r>
      <w:r w:rsidRPr="00F00B3C">
        <w:rPr>
          <w:rFonts w:ascii="Times New Roman" w:hAnsi="Times New Roman" w:cs="Times New Roman" w:hint="eastAsia"/>
          <w:b/>
          <w:sz w:val="24"/>
          <w:szCs w:val="24"/>
        </w:rPr>
        <w:t>月：</w:t>
      </w:r>
      <w:r w:rsidR="00F00B3C" w:rsidRPr="00F00B3C">
        <w:rPr>
          <w:rFonts w:ascii="Times New Roman" w:hAnsi="Times New Roman" w:cs="Times New Roman" w:hint="eastAsia"/>
          <w:b/>
          <w:sz w:val="24"/>
          <w:szCs w:val="24"/>
        </w:rPr>
        <w:t>夹卷参数化方程的应用及课题总结</w:t>
      </w:r>
    </w:p>
    <w:p w14:paraId="50CAD590" w14:textId="77777777" w:rsidR="00C66448" w:rsidRPr="00C66448" w:rsidRDefault="00C66448" w:rsidP="00C66448">
      <w:pPr>
        <w:numPr>
          <w:ilvl w:val="0"/>
          <w:numId w:val="17"/>
        </w:numPr>
        <w:spacing w:line="300" w:lineRule="auto"/>
        <w:rPr>
          <w:rFonts w:ascii="Times New Roman" w:eastAsia="SimSun" w:hAnsi="Times New Roman" w:cs="Times New Roman"/>
          <w:sz w:val="24"/>
          <w:szCs w:val="24"/>
        </w:rPr>
      </w:pPr>
      <w:r w:rsidRPr="00C66448">
        <w:rPr>
          <w:rFonts w:ascii="Times New Roman" w:eastAsia="SimSun" w:hAnsi="Times New Roman" w:cs="Times New Roman" w:hint="eastAsia"/>
          <w:sz w:val="24"/>
          <w:szCs w:val="24"/>
        </w:rPr>
        <w:t>根据推导出的夹卷方程，对中尺度模式如</w:t>
      </w:r>
      <w:r w:rsidRPr="00C66448">
        <w:rPr>
          <w:rFonts w:ascii="Times New Roman" w:eastAsia="SimSun" w:hAnsi="Times New Roman" w:cs="Times New Roman"/>
          <w:sz w:val="24"/>
          <w:szCs w:val="24"/>
        </w:rPr>
        <w:t>WRF</w:t>
      </w:r>
      <w:r w:rsidRPr="00C66448">
        <w:rPr>
          <w:rFonts w:ascii="Times New Roman" w:eastAsia="SimSun" w:hAnsi="Times New Roman" w:cs="Times New Roman" w:hint="eastAsia"/>
          <w:sz w:val="24"/>
          <w:szCs w:val="24"/>
        </w:rPr>
        <w:t>运用最为广泛的边界层参数化方案如</w:t>
      </w:r>
      <w:r w:rsidRPr="00C66448">
        <w:rPr>
          <w:rFonts w:ascii="Times New Roman" w:eastAsia="SimSun" w:hAnsi="Times New Roman" w:cs="Times New Roman"/>
          <w:sz w:val="24"/>
          <w:szCs w:val="24"/>
        </w:rPr>
        <w:t>YSU</w:t>
      </w:r>
      <w:r w:rsidRPr="00C66448">
        <w:rPr>
          <w:rFonts w:ascii="Times New Roman" w:eastAsia="SimSun" w:hAnsi="Times New Roman" w:cs="Times New Roman" w:hint="eastAsia"/>
          <w:sz w:val="24"/>
          <w:szCs w:val="24"/>
        </w:rPr>
        <w:t>等中的夹卷过程进行改进，并对典型灰霾污染事件进行模拟分析</w:t>
      </w:r>
    </w:p>
    <w:p w14:paraId="106FDED1" w14:textId="77777777" w:rsidR="00C66448" w:rsidRPr="00C66448" w:rsidRDefault="00C66448" w:rsidP="00C66448">
      <w:pPr>
        <w:numPr>
          <w:ilvl w:val="0"/>
          <w:numId w:val="17"/>
        </w:numPr>
        <w:spacing w:line="300" w:lineRule="auto"/>
        <w:rPr>
          <w:rFonts w:ascii="Times New Roman" w:eastAsia="SimSun" w:hAnsi="Times New Roman" w:cs="Times New Roman"/>
          <w:sz w:val="24"/>
          <w:szCs w:val="24"/>
        </w:rPr>
      </w:pPr>
      <w:r w:rsidRPr="00C66448">
        <w:rPr>
          <w:rFonts w:ascii="Times New Roman" w:eastAsia="SimSun" w:hAnsi="Times New Roman" w:cs="Times New Roman" w:hint="eastAsia"/>
          <w:sz w:val="24"/>
          <w:szCs w:val="24"/>
        </w:rPr>
        <w:t>进行敏感性试验，对结果进行优化和调整</w:t>
      </w:r>
    </w:p>
    <w:p w14:paraId="2EC3A1D0" w14:textId="77777777" w:rsidR="00C66448" w:rsidRPr="00C66448" w:rsidRDefault="00C66448" w:rsidP="00C66448">
      <w:pPr>
        <w:numPr>
          <w:ilvl w:val="0"/>
          <w:numId w:val="17"/>
        </w:numPr>
        <w:spacing w:line="300" w:lineRule="auto"/>
        <w:rPr>
          <w:rFonts w:ascii="Times New Roman" w:eastAsia="SimSun" w:hAnsi="Times New Roman" w:cs="Times New Roman"/>
          <w:sz w:val="24"/>
          <w:szCs w:val="24"/>
        </w:rPr>
      </w:pPr>
      <w:r w:rsidRPr="00C66448">
        <w:rPr>
          <w:rFonts w:ascii="Times New Roman" w:eastAsia="SimSun" w:hAnsi="Times New Roman" w:cs="Times New Roman" w:hint="eastAsia"/>
          <w:sz w:val="24"/>
          <w:szCs w:val="24"/>
        </w:rPr>
        <w:t>撰写</w:t>
      </w:r>
      <w:r w:rsidRPr="00C66448">
        <w:rPr>
          <w:rFonts w:ascii="Times New Roman" w:eastAsia="SimSun" w:hAnsi="Times New Roman" w:cs="Times New Roman"/>
          <w:sz w:val="24"/>
          <w:szCs w:val="24"/>
        </w:rPr>
        <w:t>1-2</w:t>
      </w:r>
      <w:r w:rsidRPr="00C66448">
        <w:rPr>
          <w:rFonts w:ascii="Times New Roman" w:eastAsia="SimSun" w:hAnsi="Times New Roman" w:cs="Times New Roman" w:hint="eastAsia"/>
          <w:sz w:val="24"/>
          <w:szCs w:val="24"/>
        </w:rPr>
        <w:t>篇文章，关于参数化的改进对边界层结构及污染物预报水平的影响。</w:t>
      </w:r>
    </w:p>
    <w:p w14:paraId="787ABC29" w14:textId="77777777" w:rsidR="00333951" w:rsidRPr="00C66448" w:rsidRDefault="00333951" w:rsidP="00895C2E">
      <w:pPr>
        <w:spacing w:line="300" w:lineRule="auto"/>
        <w:rPr>
          <w:rFonts w:ascii="Times New Roman" w:hAnsi="Times New Roman" w:cs="Times New Roman"/>
          <w:sz w:val="24"/>
          <w:szCs w:val="24"/>
        </w:rPr>
      </w:pPr>
    </w:p>
    <w:p w14:paraId="41BAFD1C" w14:textId="77777777" w:rsidR="00333951" w:rsidRPr="004360E6" w:rsidRDefault="00333951" w:rsidP="00895C2E">
      <w:pPr>
        <w:spacing w:line="300" w:lineRule="auto"/>
        <w:rPr>
          <w:rFonts w:ascii="Times New Roman" w:hAnsi="Times New Roman" w:cs="Times New Roman"/>
          <w:sz w:val="24"/>
          <w:szCs w:val="24"/>
        </w:rPr>
      </w:pPr>
    </w:p>
    <w:p w14:paraId="3D8CDFF5" w14:textId="77777777" w:rsidR="00333951" w:rsidRPr="004360E6" w:rsidRDefault="00333951" w:rsidP="00895C2E">
      <w:pPr>
        <w:spacing w:line="300" w:lineRule="auto"/>
        <w:rPr>
          <w:rFonts w:ascii="Times New Roman" w:hAnsi="Times New Roman" w:cs="Times New Roman"/>
          <w:b/>
          <w:color w:val="000000" w:themeColor="text1"/>
          <w:sz w:val="24"/>
          <w:szCs w:val="24"/>
        </w:rPr>
      </w:pPr>
      <w:r w:rsidRPr="004360E6">
        <w:rPr>
          <w:rFonts w:ascii="Times New Roman" w:hAnsi="Times New Roman" w:cs="Times New Roman"/>
          <w:b/>
          <w:color w:val="000000" w:themeColor="text1"/>
          <w:sz w:val="24"/>
          <w:szCs w:val="24"/>
        </w:rPr>
        <w:t xml:space="preserve">5.2 </w:t>
      </w:r>
      <w:r w:rsidRPr="004360E6">
        <w:rPr>
          <w:rFonts w:ascii="Times New Roman" w:hAnsi="Times New Roman" w:cs="Times New Roman"/>
          <w:b/>
          <w:color w:val="000000" w:themeColor="text1"/>
          <w:sz w:val="24"/>
          <w:szCs w:val="24"/>
        </w:rPr>
        <w:t>预期目标</w:t>
      </w:r>
    </w:p>
    <w:p w14:paraId="6ECF87CB" w14:textId="77777777" w:rsidR="004E712A" w:rsidRPr="004E712A" w:rsidRDefault="004E712A" w:rsidP="004E712A">
      <w:pPr>
        <w:numPr>
          <w:ilvl w:val="0"/>
          <w:numId w:val="18"/>
        </w:numPr>
        <w:spacing w:line="300" w:lineRule="auto"/>
        <w:rPr>
          <w:rFonts w:ascii="Times New Roman" w:eastAsia="SimSun" w:hAnsi="Times New Roman" w:cs="Times New Roman"/>
          <w:sz w:val="24"/>
          <w:szCs w:val="24"/>
        </w:rPr>
      </w:pPr>
      <w:r w:rsidRPr="004E712A">
        <w:rPr>
          <w:rFonts w:ascii="Times New Roman" w:eastAsia="SimSun" w:hAnsi="Times New Roman" w:cs="Times New Roman" w:hint="eastAsia"/>
          <w:sz w:val="24"/>
          <w:szCs w:val="24"/>
        </w:rPr>
        <w:t>得到一组考虑气溶胶辐射效应并适合于灰霾边界层夹卷参数化方程</w:t>
      </w:r>
    </w:p>
    <w:p w14:paraId="2A9962B8" w14:textId="5FD03BA1" w:rsidR="004E712A" w:rsidRPr="004E712A" w:rsidRDefault="004E712A" w:rsidP="004E712A">
      <w:pPr>
        <w:numPr>
          <w:ilvl w:val="0"/>
          <w:numId w:val="18"/>
        </w:numPr>
        <w:spacing w:line="300" w:lineRule="auto"/>
        <w:rPr>
          <w:rFonts w:ascii="Times New Roman" w:eastAsia="SimSun" w:hAnsi="Times New Roman" w:cs="Times New Roman"/>
          <w:sz w:val="24"/>
          <w:szCs w:val="24"/>
        </w:rPr>
      </w:pPr>
      <w:r w:rsidRPr="004E712A">
        <w:rPr>
          <w:rFonts w:ascii="Times New Roman" w:eastAsia="SimSun" w:hAnsi="Times New Roman" w:cs="Times New Roman" w:hint="eastAsia"/>
          <w:sz w:val="24"/>
          <w:szCs w:val="24"/>
        </w:rPr>
        <w:t>培养</w:t>
      </w:r>
      <w:r w:rsidR="0001138C">
        <w:rPr>
          <w:rFonts w:ascii="Times New Roman" w:eastAsia="SimSun" w:hAnsi="Times New Roman" w:cs="Times New Roman"/>
          <w:sz w:val="24"/>
          <w:szCs w:val="24"/>
        </w:rPr>
        <w:t>2</w:t>
      </w:r>
      <w:r w:rsidRPr="004E712A">
        <w:rPr>
          <w:rFonts w:ascii="Times New Roman" w:eastAsia="SimSun" w:hAnsi="Times New Roman" w:cs="Times New Roman"/>
          <w:sz w:val="24"/>
          <w:szCs w:val="24"/>
        </w:rPr>
        <w:t>-</w:t>
      </w:r>
      <w:r w:rsidR="0001138C">
        <w:rPr>
          <w:rFonts w:ascii="Times New Roman" w:eastAsia="SimSun" w:hAnsi="Times New Roman" w:cs="Times New Roman"/>
          <w:sz w:val="24"/>
          <w:szCs w:val="24"/>
        </w:rPr>
        <w:t>3</w:t>
      </w:r>
      <w:r w:rsidRPr="004E712A">
        <w:rPr>
          <w:rFonts w:ascii="Times New Roman" w:eastAsia="SimSun" w:hAnsi="Times New Roman" w:cs="Times New Roman" w:hint="eastAsia"/>
          <w:sz w:val="24"/>
          <w:szCs w:val="24"/>
        </w:rPr>
        <w:t>名博士生，</w:t>
      </w:r>
      <w:r w:rsidRPr="004E712A">
        <w:rPr>
          <w:rFonts w:ascii="Times New Roman" w:eastAsia="SimSun" w:hAnsi="Times New Roman" w:cs="Times New Roman"/>
          <w:sz w:val="24"/>
          <w:szCs w:val="24"/>
        </w:rPr>
        <w:t>3-4</w:t>
      </w:r>
      <w:r w:rsidRPr="004E712A">
        <w:rPr>
          <w:rFonts w:ascii="Times New Roman" w:eastAsia="SimSun" w:hAnsi="Times New Roman" w:cs="Times New Roman" w:hint="eastAsia"/>
          <w:sz w:val="24"/>
          <w:szCs w:val="24"/>
        </w:rPr>
        <w:t>名硕士生</w:t>
      </w:r>
    </w:p>
    <w:p w14:paraId="596CFCF1" w14:textId="6FF68A15" w:rsidR="004E712A" w:rsidRPr="004E712A" w:rsidRDefault="004E712A" w:rsidP="004E712A">
      <w:pPr>
        <w:numPr>
          <w:ilvl w:val="0"/>
          <w:numId w:val="18"/>
        </w:numPr>
        <w:spacing w:line="300" w:lineRule="auto"/>
        <w:rPr>
          <w:rFonts w:ascii="Times New Roman" w:eastAsia="SimSun" w:hAnsi="Times New Roman" w:cs="Times New Roman"/>
          <w:sz w:val="24"/>
          <w:szCs w:val="24"/>
        </w:rPr>
      </w:pPr>
      <w:r w:rsidRPr="004E712A">
        <w:rPr>
          <w:rFonts w:ascii="Times New Roman" w:eastAsia="SimSun" w:hAnsi="Times New Roman" w:cs="Times New Roman" w:hint="eastAsia"/>
          <w:sz w:val="24"/>
          <w:szCs w:val="24"/>
        </w:rPr>
        <w:t>发表</w:t>
      </w:r>
      <w:r w:rsidR="008E78EB">
        <w:rPr>
          <w:rFonts w:ascii="Times New Roman" w:eastAsia="SimSun" w:hAnsi="Times New Roman" w:cs="Times New Roman" w:hint="eastAsia"/>
          <w:sz w:val="24"/>
          <w:szCs w:val="24"/>
        </w:rPr>
        <w:t>8</w:t>
      </w:r>
      <w:r w:rsidRPr="004E712A">
        <w:rPr>
          <w:rFonts w:ascii="Times New Roman" w:eastAsia="SimSun" w:hAnsi="Times New Roman" w:cs="Times New Roman"/>
          <w:sz w:val="24"/>
          <w:szCs w:val="24"/>
        </w:rPr>
        <w:t>-</w:t>
      </w:r>
      <w:r w:rsidR="00506D6E">
        <w:rPr>
          <w:rFonts w:ascii="Times New Roman" w:eastAsia="SimSun" w:hAnsi="Times New Roman" w:cs="Times New Roman" w:hint="eastAsia"/>
          <w:sz w:val="24"/>
          <w:szCs w:val="24"/>
        </w:rPr>
        <w:t>9</w:t>
      </w:r>
      <w:r w:rsidRPr="004E712A">
        <w:rPr>
          <w:rFonts w:ascii="Times New Roman" w:eastAsia="SimSun" w:hAnsi="Times New Roman" w:cs="Times New Roman" w:hint="eastAsia"/>
          <w:sz w:val="24"/>
          <w:szCs w:val="24"/>
        </w:rPr>
        <w:t>篇高水平学术论文，其中</w:t>
      </w:r>
      <w:r w:rsidR="0001138C">
        <w:rPr>
          <w:rFonts w:ascii="Times New Roman" w:eastAsia="SimSun" w:hAnsi="Times New Roman" w:cs="Times New Roman"/>
          <w:sz w:val="24"/>
          <w:szCs w:val="24"/>
        </w:rPr>
        <w:t>5</w:t>
      </w:r>
      <w:r w:rsidRPr="004E712A">
        <w:rPr>
          <w:rFonts w:ascii="Times New Roman" w:eastAsia="SimSun" w:hAnsi="Times New Roman" w:cs="Times New Roman"/>
          <w:sz w:val="24"/>
          <w:szCs w:val="24"/>
        </w:rPr>
        <w:t>-</w:t>
      </w:r>
      <w:r w:rsidR="0001138C">
        <w:rPr>
          <w:rFonts w:ascii="Times New Roman" w:eastAsia="SimSun" w:hAnsi="Times New Roman" w:cs="Times New Roman"/>
          <w:sz w:val="24"/>
          <w:szCs w:val="24"/>
        </w:rPr>
        <w:t>6</w:t>
      </w:r>
      <w:r w:rsidRPr="004E712A">
        <w:rPr>
          <w:rFonts w:ascii="Times New Roman" w:eastAsia="SimSun" w:hAnsi="Times New Roman" w:cs="Times New Roman" w:hint="eastAsia"/>
          <w:sz w:val="24"/>
          <w:szCs w:val="24"/>
        </w:rPr>
        <w:t>篇</w:t>
      </w:r>
      <w:r w:rsidRPr="004E712A">
        <w:rPr>
          <w:rFonts w:ascii="Times New Roman" w:eastAsia="SimSun" w:hAnsi="Times New Roman" w:cs="Times New Roman"/>
          <w:sz w:val="24"/>
          <w:szCs w:val="24"/>
        </w:rPr>
        <w:t>SCI</w:t>
      </w:r>
      <w:r w:rsidRPr="004E712A">
        <w:rPr>
          <w:rFonts w:ascii="Times New Roman" w:eastAsia="SimSun" w:hAnsi="Times New Roman" w:cs="Times New Roman" w:hint="eastAsia"/>
          <w:sz w:val="24"/>
          <w:szCs w:val="24"/>
        </w:rPr>
        <w:t>收录</w:t>
      </w:r>
    </w:p>
    <w:p w14:paraId="3A502476" w14:textId="77777777" w:rsidR="00333951" w:rsidRPr="004E712A" w:rsidRDefault="00333951" w:rsidP="00895C2E">
      <w:pPr>
        <w:spacing w:line="300" w:lineRule="auto"/>
        <w:rPr>
          <w:rFonts w:ascii="Times New Roman" w:hAnsi="Times New Roman" w:cs="Times New Roman"/>
          <w:sz w:val="24"/>
          <w:szCs w:val="24"/>
        </w:rPr>
      </w:pPr>
    </w:p>
    <w:p w14:paraId="2F938C13" w14:textId="77777777" w:rsidR="00333951" w:rsidRPr="004360E6" w:rsidRDefault="00333951" w:rsidP="00895C2E">
      <w:pPr>
        <w:spacing w:line="300" w:lineRule="auto"/>
        <w:rPr>
          <w:rFonts w:ascii="Times New Roman" w:hAnsi="Times New Roman" w:cs="Times New Roman"/>
          <w:sz w:val="24"/>
          <w:szCs w:val="24"/>
        </w:rPr>
      </w:pPr>
    </w:p>
    <w:p w14:paraId="4A717A23" w14:textId="77777777" w:rsidR="00333951" w:rsidRPr="00DF6F34" w:rsidRDefault="00333951" w:rsidP="00895C2E">
      <w:pPr>
        <w:snapToGrid w:val="0"/>
        <w:spacing w:before="120" w:line="300" w:lineRule="auto"/>
        <w:rPr>
          <w:rFonts w:ascii="Times New Roman" w:eastAsia="KaiTi_GB2312" w:hAnsi="Times New Roman" w:cs="Times New Roman"/>
          <w:color w:val="0070C0"/>
          <w:sz w:val="28"/>
          <w:szCs w:val="28"/>
        </w:rPr>
      </w:pPr>
      <w:r w:rsidRPr="00DF6F34">
        <w:rPr>
          <w:rFonts w:ascii="Times New Roman" w:eastAsia="KaiTi_GB2312" w:hAnsi="Times New Roman" w:cs="Times New Roman"/>
          <w:b/>
          <w:color w:val="0070C0"/>
          <w:sz w:val="28"/>
          <w:szCs w:val="28"/>
        </w:rPr>
        <w:t>（二）研究基础与工作条件</w:t>
      </w:r>
    </w:p>
    <w:p w14:paraId="7E676442" w14:textId="2AA46A6E" w:rsidR="00333951" w:rsidRPr="00DF6F34" w:rsidRDefault="00333951" w:rsidP="00895C2E">
      <w:pPr>
        <w:snapToGrid w:val="0"/>
        <w:spacing w:before="120" w:line="300" w:lineRule="auto"/>
        <w:rPr>
          <w:rFonts w:ascii="Times New Roman" w:eastAsiaTheme="majorEastAsia" w:hAnsi="Times New Roman" w:cs="Times New Roman"/>
          <w:color w:val="0070C0"/>
          <w:sz w:val="28"/>
          <w:szCs w:val="28"/>
        </w:rPr>
      </w:pPr>
      <w:r w:rsidRPr="00DF6F34">
        <w:rPr>
          <w:rFonts w:ascii="Times New Roman" w:eastAsiaTheme="majorEastAsia" w:hAnsi="Times New Roman" w:cs="Times New Roman"/>
          <w:color w:val="0070C0"/>
          <w:sz w:val="28"/>
          <w:szCs w:val="28"/>
        </w:rPr>
        <w:t>1</w:t>
      </w:r>
      <w:r w:rsidRPr="00DF6F34">
        <w:rPr>
          <w:rFonts w:ascii="Times New Roman" w:eastAsia="KaiTi_GB2312" w:hAnsi="Times New Roman" w:cs="Times New Roman"/>
          <w:color w:val="0070C0"/>
          <w:sz w:val="28"/>
          <w:szCs w:val="28"/>
        </w:rPr>
        <w:t>．</w:t>
      </w:r>
      <w:r w:rsidR="007D684D" w:rsidRPr="00DF6F34">
        <w:rPr>
          <w:rFonts w:ascii="Times New Roman" w:eastAsia="KaiTi_GB2312" w:hAnsi="Times New Roman" w:cs="Times New Roman" w:hint="eastAsia"/>
          <w:b/>
          <w:color w:val="0070C0"/>
          <w:sz w:val="28"/>
          <w:szCs w:val="28"/>
        </w:rPr>
        <w:t>研究</w:t>
      </w:r>
      <w:r w:rsidRPr="00DF6F34">
        <w:rPr>
          <w:rFonts w:ascii="Times New Roman" w:eastAsia="KaiTi_GB2312" w:hAnsi="Times New Roman" w:cs="Times New Roman"/>
          <w:b/>
          <w:color w:val="0070C0"/>
          <w:sz w:val="28"/>
          <w:szCs w:val="28"/>
        </w:rPr>
        <w:t>基础</w:t>
      </w:r>
      <w:r w:rsidRPr="00DF6F34">
        <w:rPr>
          <w:rFonts w:ascii="Times New Roman" w:eastAsia="KaiTi_GB2312" w:hAnsi="Times New Roman" w:cs="Times New Roman"/>
          <w:color w:val="0070C0"/>
          <w:sz w:val="28"/>
          <w:szCs w:val="28"/>
        </w:rPr>
        <w:t>（与本项目相关的研究工作积累和已取得的研究工作成绩）；</w:t>
      </w:r>
    </w:p>
    <w:p w14:paraId="5F7E261F" w14:textId="77777777" w:rsidR="00650BED" w:rsidRDefault="00610594" w:rsidP="00610594">
      <w:pPr>
        <w:spacing w:line="300" w:lineRule="auto"/>
        <w:ind w:firstLine="435"/>
        <w:rPr>
          <w:rFonts w:ascii="Times New Roman" w:hAnsi="Times New Roman" w:cs="Times New Roman"/>
          <w:sz w:val="24"/>
          <w:szCs w:val="24"/>
        </w:rPr>
      </w:pPr>
      <w:r w:rsidRPr="006A4C58">
        <w:rPr>
          <w:rFonts w:ascii="Times New Roman" w:hAnsi="Times New Roman" w:cs="Times New Roman" w:hint="eastAsia"/>
          <w:sz w:val="24"/>
          <w:szCs w:val="24"/>
        </w:rPr>
        <w:t>申请者一直从事边界层和空气质量的数值模拟研究工作，在边界层理论、空气污染气象和数值模拟等方面具有扎实的理论基础，在模式耦合方面积累了丰富的经验。</w:t>
      </w:r>
      <w:r w:rsidR="00650BED" w:rsidRPr="006A4C58">
        <w:rPr>
          <w:rFonts w:ascii="Times New Roman" w:hAnsi="Times New Roman" w:cs="Times New Roman" w:hint="eastAsia"/>
          <w:sz w:val="24"/>
          <w:szCs w:val="24"/>
        </w:rPr>
        <w:t>申请人对大涡模式非常熟悉，曾在</w:t>
      </w:r>
      <w:r w:rsidR="00650BED" w:rsidRPr="006A4C58">
        <w:rPr>
          <w:rFonts w:ascii="Times New Roman" w:hAnsi="Times New Roman" w:cs="Times New Roman" w:hint="eastAsia"/>
          <w:sz w:val="24"/>
          <w:szCs w:val="24"/>
        </w:rPr>
        <w:t>NCAR</w:t>
      </w:r>
      <w:r w:rsidR="00650BED" w:rsidRPr="006A4C58">
        <w:rPr>
          <w:rFonts w:ascii="Times New Roman" w:hAnsi="Times New Roman" w:cs="Times New Roman" w:hint="eastAsia"/>
          <w:sz w:val="24"/>
          <w:szCs w:val="24"/>
        </w:rPr>
        <w:t>大涡模式中加入“动态”计算和储存模块，记录和保存各个模拟参量在每个时间积分步长的信息，克服了现有</w:t>
      </w:r>
      <w:r w:rsidR="00650BED" w:rsidRPr="006A4C58">
        <w:rPr>
          <w:rFonts w:ascii="Times New Roman" w:hAnsi="Times New Roman" w:cs="Times New Roman" w:hint="eastAsia"/>
          <w:sz w:val="24"/>
          <w:szCs w:val="24"/>
        </w:rPr>
        <w:t>LES</w:t>
      </w:r>
      <w:r w:rsidR="00650BED" w:rsidRPr="006A4C58">
        <w:rPr>
          <w:rFonts w:ascii="Times New Roman" w:hAnsi="Times New Roman" w:cs="Times New Roman" w:hint="eastAsia"/>
          <w:sz w:val="24"/>
          <w:szCs w:val="24"/>
        </w:rPr>
        <w:t>模式输出文件中只保存一定时间间隔瞬时值的不足，利用改进后的</w:t>
      </w:r>
      <w:r w:rsidR="00650BED" w:rsidRPr="006A4C58">
        <w:rPr>
          <w:rFonts w:ascii="Times New Roman" w:hAnsi="Times New Roman" w:cs="Times New Roman" w:hint="eastAsia"/>
          <w:sz w:val="24"/>
          <w:szCs w:val="24"/>
        </w:rPr>
        <w:t>LES</w:t>
      </w:r>
      <w:r w:rsidR="00650BED" w:rsidRPr="006A4C58">
        <w:rPr>
          <w:rFonts w:ascii="Times New Roman" w:hAnsi="Times New Roman" w:cs="Times New Roman" w:hint="eastAsia"/>
          <w:sz w:val="24"/>
          <w:szCs w:val="24"/>
        </w:rPr>
        <w:t>系统的研究了导致地表能量不平衡的因子并推导了一组用于计算感热通量不平衡的通用计算公式（</w:t>
      </w:r>
      <w:r w:rsidR="00650BED" w:rsidRPr="006A4C58">
        <w:rPr>
          <w:rFonts w:ascii="Times New Roman" w:hAnsi="Times New Roman" w:cs="Times New Roman" w:hint="eastAsia"/>
          <w:sz w:val="24"/>
          <w:szCs w:val="24"/>
        </w:rPr>
        <w:t>Huang et al., 2008</w:t>
      </w:r>
      <w:r w:rsidR="00650BED" w:rsidRPr="006A4C58">
        <w:rPr>
          <w:rFonts w:ascii="Times New Roman" w:hAnsi="Times New Roman" w:cs="Times New Roman" w:hint="eastAsia"/>
          <w:sz w:val="24"/>
          <w:szCs w:val="24"/>
        </w:rPr>
        <w:t>）。而后，申请者又将陆面模式（</w:t>
      </w:r>
      <w:r w:rsidR="00650BED" w:rsidRPr="006A4C58">
        <w:rPr>
          <w:rFonts w:ascii="Times New Roman" w:hAnsi="Times New Roman" w:cs="Times New Roman" w:hint="eastAsia"/>
          <w:sz w:val="24"/>
          <w:szCs w:val="24"/>
        </w:rPr>
        <w:t>Ronda et al., 2001</w:t>
      </w:r>
      <w:r w:rsidR="00650BED" w:rsidRPr="006A4C58">
        <w:rPr>
          <w:rFonts w:ascii="Times New Roman" w:hAnsi="Times New Roman" w:cs="Times New Roman" w:hint="eastAsia"/>
          <w:sz w:val="24"/>
          <w:szCs w:val="24"/>
        </w:rPr>
        <w:t>）与该大涡模式进行了耦合，定量评估陆地和大气之间的能量、水气和</w:t>
      </w:r>
      <w:r w:rsidR="00650BED" w:rsidRPr="006A4C58">
        <w:rPr>
          <w:rFonts w:ascii="Times New Roman" w:hAnsi="Times New Roman" w:cs="Times New Roman" w:hint="eastAsia"/>
          <w:sz w:val="24"/>
          <w:szCs w:val="24"/>
        </w:rPr>
        <w:t>CO</w:t>
      </w:r>
      <w:r w:rsidR="00650BED" w:rsidRPr="009E31FE">
        <w:rPr>
          <w:rFonts w:ascii="Times New Roman" w:hAnsi="Times New Roman" w:cs="Times New Roman" w:hint="eastAsia"/>
          <w:sz w:val="24"/>
          <w:szCs w:val="24"/>
          <w:vertAlign w:val="subscript"/>
        </w:rPr>
        <w:t>2</w:t>
      </w:r>
      <w:r w:rsidR="00650BED" w:rsidRPr="006A4C58">
        <w:rPr>
          <w:rFonts w:ascii="Times New Roman" w:hAnsi="Times New Roman" w:cs="Times New Roman" w:hint="eastAsia"/>
          <w:sz w:val="24"/>
          <w:szCs w:val="24"/>
        </w:rPr>
        <w:t>的交换以及陆</w:t>
      </w:r>
      <w:r w:rsidR="00650BED" w:rsidRPr="006A4C58">
        <w:rPr>
          <w:rFonts w:ascii="Times New Roman" w:hAnsi="Times New Roman" w:cs="Times New Roman" w:hint="eastAsia"/>
          <w:sz w:val="24"/>
          <w:szCs w:val="24"/>
        </w:rPr>
        <w:t>-</w:t>
      </w:r>
      <w:r w:rsidR="00650BED" w:rsidRPr="006A4C58">
        <w:rPr>
          <w:rFonts w:ascii="Times New Roman" w:hAnsi="Times New Roman" w:cs="Times New Roman" w:hint="eastAsia"/>
          <w:sz w:val="24"/>
          <w:szCs w:val="24"/>
        </w:rPr>
        <w:t>气相互作用对边界层过程的影响（</w:t>
      </w:r>
      <w:r w:rsidR="00650BED" w:rsidRPr="006A4C58">
        <w:rPr>
          <w:rFonts w:ascii="Times New Roman" w:hAnsi="Times New Roman" w:cs="Times New Roman" w:hint="eastAsia"/>
          <w:sz w:val="24"/>
          <w:szCs w:val="24"/>
        </w:rPr>
        <w:t>Huang et al., 2009, 2011</w:t>
      </w:r>
      <w:r w:rsidR="00650BED" w:rsidRPr="006A4C58">
        <w:rPr>
          <w:rFonts w:ascii="Times New Roman" w:hAnsi="Times New Roman" w:cs="Times New Roman" w:hint="eastAsia"/>
          <w:sz w:val="24"/>
          <w:szCs w:val="24"/>
        </w:rPr>
        <w:t>）。这些研究工作的积累对于本项目的顺利完成都会起到很大的帮助作用。</w:t>
      </w:r>
    </w:p>
    <w:p w14:paraId="3CC5C435" w14:textId="77777777" w:rsidR="00C55D73" w:rsidRPr="006A4C58" w:rsidRDefault="00C55D73" w:rsidP="00610594">
      <w:pPr>
        <w:spacing w:line="300" w:lineRule="auto"/>
        <w:ind w:firstLine="435"/>
        <w:rPr>
          <w:rFonts w:ascii="Times New Roman" w:hAnsi="Times New Roman" w:cs="Times New Roman"/>
          <w:sz w:val="24"/>
          <w:szCs w:val="24"/>
        </w:rPr>
      </w:pPr>
    </w:p>
    <w:p w14:paraId="0A04FE92" w14:textId="56EE2900" w:rsidR="00C55D73" w:rsidRDefault="00DC28DF" w:rsidP="00650BED">
      <w:pPr>
        <w:spacing w:line="300" w:lineRule="auto"/>
        <w:ind w:firstLine="435"/>
        <w:rPr>
          <w:rFonts w:ascii="Times New Roman" w:hAnsi="Times New Roman" w:cs="Times New Roman"/>
          <w:sz w:val="24"/>
          <w:szCs w:val="24"/>
        </w:rPr>
      </w:pPr>
      <w:r w:rsidRPr="00DC28DF">
        <w:rPr>
          <w:rFonts w:ascii="Times New Roman" w:hAnsi="Times New Roman" w:cs="Times New Roman" w:hint="eastAsia"/>
          <w:sz w:val="24"/>
          <w:szCs w:val="24"/>
        </w:rPr>
        <w:t>本项目是在申请人已进行的研究课题基础上建立的，是国家自然科学基金面上项目“气溶胶辐射效应对灰霾边界层影响的大涡模拟研究（</w:t>
      </w:r>
      <w:r w:rsidRPr="00DC28DF">
        <w:rPr>
          <w:rFonts w:ascii="Times New Roman" w:hAnsi="Times New Roman" w:cs="Times New Roman" w:hint="eastAsia"/>
          <w:sz w:val="24"/>
          <w:szCs w:val="24"/>
        </w:rPr>
        <w:t>No. 41575009</w:t>
      </w:r>
      <w:r w:rsidRPr="00DC28DF">
        <w:rPr>
          <w:rFonts w:ascii="Times New Roman" w:hAnsi="Times New Roman" w:cs="Times New Roman" w:hint="eastAsia"/>
          <w:sz w:val="24"/>
          <w:szCs w:val="24"/>
        </w:rPr>
        <w:t>）”的延伸和拓展。在该项目的资助下，</w:t>
      </w:r>
      <w:r w:rsidR="005F00B8">
        <w:rPr>
          <w:rFonts w:ascii="Times New Roman" w:hAnsi="Times New Roman" w:cs="Times New Roman" w:hint="eastAsia"/>
          <w:sz w:val="24"/>
          <w:szCs w:val="24"/>
        </w:rPr>
        <w:t>课题组成员</w:t>
      </w:r>
      <w:r w:rsidRPr="00DC28DF">
        <w:rPr>
          <w:rFonts w:ascii="Times New Roman" w:hAnsi="Times New Roman" w:cs="Times New Roman" w:hint="eastAsia"/>
          <w:sz w:val="24"/>
          <w:szCs w:val="24"/>
        </w:rPr>
        <w:t>刘诚对俄克拉荷马大学进行了为期一年的访问，得到边界层气象领域专家</w:t>
      </w:r>
      <w:r w:rsidRPr="00DC28DF">
        <w:rPr>
          <w:rFonts w:ascii="Times New Roman" w:hAnsi="Times New Roman" w:cs="Times New Roman" w:hint="eastAsia"/>
          <w:sz w:val="24"/>
          <w:szCs w:val="24"/>
        </w:rPr>
        <w:t>Evgeni Fedorovich</w:t>
      </w:r>
      <w:r w:rsidRPr="00DC28DF">
        <w:rPr>
          <w:rFonts w:ascii="Times New Roman" w:hAnsi="Times New Roman" w:cs="Times New Roman" w:hint="eastAsia"/>
          <w:sz w:val="24"/>
          <w:szCs w:val="24"/>
        </w:rPr>
        <w:t>教授的进一步指导，掌握了块模式和大涡模式的基本原理。同时利用大涡模式对无气溶胶或气溶胶浓度很低的边界层进行了模拟研究，并成功将辐射传输模型与大涡模式进行了</w:t>
      </w:r>
      <w:r w:rsidR="005F00B8">
        <w:rPr>
          <w:rFonts w:ascii="Times New Roman" w:hAnsi="Times New Roman" w:cs="Times New Roman" w:hint="eastAsia"/>
          <w:sz w:val="24"/>
          <w:szCs w:val="24"/>
        </w:rPr>
        <w:t>离线</w:t>
      </w:r>
      <w:r w:rsidRPr="00DC28DF">
        <w:rPr>
          <w:rFonts w:ascii="Times New Roman" w:hAnsi="Times New Roman" w:cs="Times New Roman" w:hint="eastAsia"/>
          <w:sz w:val="24"/>
          <w:szCs w:val="24"/>
        </w:rPr>
        <w:t>耦合。为本项目的申请及可行性打下了坚实的基础。此外，项目组的研究生赵</w:t>
      </w:r>
      <w:r>
        <w:rPr>
          <w:rFonts w:ascii="Times New Roman" w:hAnsi="Times New Roman" w:cs="Times New Roman" w:hint="eastAsia"/>
          <w:sz w:val="24"/>
          <w:szCs w:val="24"/>
        </w:rPr>
        <w:t>恺</w:t>
      </w:r>
      <w:r w:rsidRPr="00DC28DF">
        <w:rPr>
          <w:rFonts w:ascii="Times New Roman" w:hAnsi="Times New Roman" w:cs="Times New Roman" w:hint="eastAsia"/>
          <w:sz w:val="24"/>
          <w:szCs w:val="24"/>
        </w:rPr>
        <w:t>辉、张潇艳、</w:t>
      </w:r>
      <w:r w:rsidR="005F00B8">
        <w:rPr>
          <w:rFonts w:ascii="Times New Roman" w:hAnsi="Times New Roman" w:cs="Times New Roman" w:hint="eastAsia"/>
          <w:sz w:val="24"/>
          <w:szCs w:val="24"/>
        </w:rPr>
        <w:t>马晓丹</w:t>
      </w:r>
      <w:r w:rsidRPr="00DC28DF">
        <w:rPr>
          <w:rFonts w:ascii="Times New Roman" w:hAnsi="Times New Roman" w:cs="Times New Roman" w:hint="eastAsia"/>
          <w:sz w:val="24"/>
          <w:szCs w:val="24"/>
        </w:rPr>
        <w:t>、陶昕宇等人参与了灰霾边界层观测，并利用其它模式（如</w:t>
      </w:r>
      <w:r w:rsidRPr="00DC28DF">
        <w:rPr>
          <w:rFonts w:ascii="Times New Roman" w:hAnsi="Times New Roman" w:cs="Times New Roman" w:hint="eastAsia"/>
          <w:sz w:val="24"/>
          <w:szCs w:val="24"/>
        </w:rPr>
        <w:t>CLASS</w:t>
      </w:r>
      <w:r w:rsidRPr="00DC28DF">
        <w:rPr>
          <w:rFonts w:ascii="Times New Roman" w:hAnsi="Times New Roman" w:cs="Times New Roman" w:hint="eastAsia"/>
          <w:sz w:val="24"/>
          <w:szCs w:val="24"/>
        </w:rPr>
        <w:lastRenderedPageBreak/>
        <w:t>模式，</w:t>
      </w:r>
      <w:r w:rsidRPr="00DC28DF">
        <w:rPr>
          <w:rFonts w:ascii="Times New Roman" w:hAnsi="Times New Roman" w:cs="Times New Roman" w:hint="eastAsia"/>
          <w:sz w:val="24"/>
          <w:szCs w:val="24"/>
        </w:rPr>
        <w:t>WRF</w:t>
      </w:r>
      <w:r w:rsidRPr="00DC28DF">
        <w:rPr>
          <w:rFonts w:ascii="Times New Roman" w:hAnsi="Times New Roman" w:cs="Times New Roman" w:hint="eastAsia"/>
          <w:sz w:val="24"/>
          <w:szCs w:val="24"/>
        </w:rPr>
        <w:t>模式等）评估夹卷过程对边界层臭氧的贡献。项目组成员对该课题所涉及的理论知识具有一定的基础，保证项目能够较好地完成。</w:t>
      </w:r>
    </w:p>
    <w:p w14:paraId="1D34D8FD" w14:textId="77777777" w:rsidR="00DC28DF" w:rsidRPr="006A4C58" w:rsidRDefault="00DC28DF" w:rsidP="00650BED">
      <w:pPr>
        <w:spacing w:line="300" w:lineRule="auto"/>
        <w:ind w:firstLine="435"/>
        <w:rPr>
          <w:rFonts w:ascii="Times New Roman" w:hAnsi="Times New Roman" w:cs="Times New Roman"/>
          <w:sz w:val="24"/>
          <w:szCs w:val="24"/>
        </w:rPr>
      </w:pPr>
    </w:p>
    <w:p w14:paraId="7F76AF14" w14:textId="77777777" w:rsidR="006C7F18" w:rsidRPr="006A4C58" w:rsidRDefault="006C7F18" w:rsidP="006C7F18">
      <w:pPr>
        <w:spacing w:line="300" w:lineRule="auto"/>
        <w:ind w:firstLine="435"/>
        <w:rPr>
          <w:rFonts w:ascii="Times New Roman" w:hAnsi="Times New Roman" w:cs="Times New Roman"/>
          <w:sz w:val="24"/>
          <w:szCs w:val="24"/>
        </w:rPr>
      </w:pPr>
      <w:r w:rsidRPr="006A4C58">
        <w:rPr>
          <w:rFonts w:ascii="Times New Roman" w:hAnsi="Times New Roman" w:cs="Times New Roman" w:hint="eastAsia"/>
          <w:sz w:val="24"/>
          <w:szCs w:val="24"/>
        </w:rPr>
        <w:t>项目组中的王咏薇自</w:t>
      </w:r>
      <w:r w:rsidRPr="006A4C58">
        <w:rPr>
          <w:rFonts w:ascii="Times New Roman" w:hAnsi="Times New Roman" w:cs="Times New Roman" w:hint="eastAsia"/>
          <w:sz w:val="24"/>
          <w:szCs w:val="24"/>
        </w:rPr>
        <w:t>2001</w:t>
      </w:r>
      <w:r w:rsidRPr="006A4C58">
        <w:rPr>
          <w:rFonts w:ascii="Times New Roman" w:hAnsi="Times New Roman" w:cs="Times New Roman" w:hint="eastAsia"/>
          <w:sz w:val="24"/>
          <w:szCs w:val="24"/>
        </w:rPr>
        <w:t>年开展中小尺度的数值模拟研究，主要研究方向为大气边界层与大气环境，其对中尺度</w:t>
      </w:r>
      <w:r w:rsidRPr="006A4C58">
        <w:rPr>
          <w:rFonts w:ascii="Times New Roman" w:hAnsi="Times New Roman" w:cs="Times New Roman" w:hint="eastAsia"/>
          <w:sz w:val="24"/>
          <w:szCs w:val="24"/>
        </w:rPr>
        <w:t>WRF</w:t>
      </w:r>
      <w:r w:rsidRPr="006A4C58">
        <w:rPr>
          <w:rFonts w:ascii="Times New Roman" w:hAnsi="Times New Roman" w:cs="Times New Roman" w:hint="eastAsia"/>
          <w:sz w:val="24"/>
          <w:szCs w:val="24"/>
        </w:rPr>
        <w:t>模式非常熟悉，致力于对</w:t>
      </w:r>
      <w:r w:rsidRPr="006A4C58">
        <w:rPr>
          <w:rFonts w:ascii="Times New Roman" w:hAnsi="Times New Roman" w:cs="Times New Roman" w:hint="eastAsia"/>
          <w:sz w:val="24"/>
          <w:szCs w:val="24"/>
        </w:rPr>
        <w:t>WRF</w:t>
      </w:r>
      <w:r w:rsidRPr="006A4C58">
        <w:rPr>
          <w:rFonts w:ascii="Times New Roman" w:hAnsi="Times New Roman" w:cs="Times New Roman" w:hint="eastAsia"/>
          <w:sz w:val="24"/>
          <w:szCs w:val="24"/>
        </w:rPr>
        <w:t>中各种边界层参数化的对比及改进。先后主持了主持了国家自然科学青年基金“城市冠层模式的发展及耦合应用研究”；国家自然科学面上基金“浅水湖泊陆面过程模型的发展及耦合应用研究”。目前中尺度模式中边界层湍流参数化方案对于污染物扩散模拟的影响是项目参加者王咏薇的工作重点方向之一。因此，本项目的成果如何在中尺度</w:t>
      </w:r>
      <w:r w:rsidRPr="006A4C58">
        <w:rPr>
          <w:rFonts w:ascii="Times New Roman" w:hAnsi="Times New Roman" w:cs="Times New Roman" w:hint="eastAsia"/>
          <w:sz w:val="24"/>
          <w:szCs w:val="24"/>
        </w:rPr>
        <w:t>WRF</w:t>
      </w:r>
      <w:r w:rsidRPr="006A4C58">
        <w:rPr>
          <w:rFonts w:ascii="Times New Roman" w:hAnsi="Times New Roman" w:cs="Times New Roman" w:hint="eastAsia"/>
          <w:sz w:val="24"/>
          <w:szCs w:val="24"/>
        </w:rPr>
        <w:t>参数化方案中实现将会更加有把握。</w:t>
      </w:r>
    </w:p>
    <w:p w14:paraId="0727976B" w14:textId="77777777" w:rsidR="00333951" w:rsidRPr="006A4C58" w:rsidRDefault="00333951" w:rsidP="00895C2E">
      <w:pPr>
        <w:spacing w:line="300" w:lineRule="auto"/>
        <w:rPr>
          <w:rFonts w:ascii="Times New Roman" w:hAnsi="Times New Roman" w:cs="Times New Roman"/>
          <w:sz w:val="24"/>
          <w:szCs w:val="24"/>
        </w:rPr>
      </w:pPr>
    </w:p>
    <w:p w14:paraId="38BB51BF" w14:textId="77777777" w:rsidR="00333951" w:rsidRPr="00DF6F34" w:rsidRDefault="00333951" w:rsidP="00895C2E">
      <w:pPr>
        <w:snapToGrid w:val="0"/>
        <w:spacing w:before="120" w:line="300" w:lineRule="auto"/>
        <w:rPr>
          <w:rFonts w:ascii="Times New Roman" w:eastAsiaTheme="majorEastAsia" w:hAnsi="Times New Roman" w:cs="Times New Roman"/>
          <w:color w:val="0070C0"/>
          <w:sz w:val="24"/>
          <w:szCs w:val="24"/>
        </w:rPr>
      </w:pPr>
      <w:r w:rsidRPr="00DF6F34">
        <w:rPr>
          <w:rFonts w:ascii="Times New Roman" w:eastAsiaTheme="majorEastAsia" w:hAnsi="Times New Roman" w:cs="Times New Roman"/>
          <w:color w:val="0070C0"/>
          <w:sz w:val="28"/>
          <w:szCs w:val="28"/>
        </w:rPr>
        <w:t>2</w:t>
      </w:r>
      <w:r w:rsidRPr="00DF6F34">
        <w:rPr>
          <w:rFonts w:ascii="Times New Roman" w:eastAsia="KaiTi_GB2312" w:hAnsi="Times New Roman" w:cs="Times New Roman"/>
          <w:color w:val="0070C0"/>
          <w:sz w:val="28"/>
          <w:szCs w:val="28"/>
        </w:rPr>
        <w:t>．</w:t>
      </w:r>
      <w:r w:rsidRPr="00DF6F34">
        <w:rPr>
          <w:rFonts w:ascii="Times New Roman" w:eastAsia="KaiTi_GB2312" w:hAnsi="Times New Roman" w:cs="Times New Roman"/>
          <w:b/>
          <w:color w:val="0070C0"/>
          <w:sz w:val="28"/>
          <w:szCs w:val="28"/>
        </w:rPr>
        <w:t>工作条件</w:t>
      </w:r>
      <w:r w:rsidRPr="00DF6F34">
        <w:rPr>
          <w:rFonts w:ascii="Times New Roman" w:eastAsia="KaiTi_GB2312" w:hAnsi="Times New Roman" w:cs="Times New Roman"/>
          <w:color w:val="0070C0"/>
          <w:sz w:val="28"/>
          <w:szCs w:val="28"/>
        </w:rPr>
        <w:t>（包括已具备的实验条件，尚缺少的实验条件和拟解决的途径，包括利用国家实验室、国家重点实验室和部门重点实验室等研究基地的计划与落实情况）；</w:t>
      </w:r>
    </w:p>
    <w:p w14:paraId="053BEF39" w14:textId="77777777" w:rsidR="00295523" w:rsidRPr="006A4C58" w:rsidRDefault="00295523" w:rsidP="00295523">
      <w:pPr>
        <w:spacing w:line="300" w:lineRule="auto"/>
        <w:rPr>
          <w:rFonts w:ascii="Times New Roman" w:hAnsi="Times New Roman" w:cs="Times New Roman"/>
          <w:b/>
          <w:sz w:val="24"/>
          <w:szCs w:val="24"/>
        </w:rPr>
      </w:pPr>
      <w:r w:rsidRPr="006A4C58">
        <w:rPr>
          <w:rFonts w:ascii="Times New Roman" w:hAnsi="Times New Roman" w:cs="Times New Roman" w:hint="eastAsia"/>
          <w:b/>
          <w:sz w:val="24"/>
          <w:szCs w:val="24"/>
        </w:rPr>
        <w:t>（</w:t>
      </w:r>
      <w:r w:rsidRPr="006A4C58">
        <w:rPr>
          <w:rFonts w:ascii="Times New Roman" w:hAnsi="Times New Roman" w:cs="Times New Roman" w:hint="eastAsia"/>
          <w:b/>
          <w:sz w:val="24"/>
          <w:szCs w:val="24"/>
        </w:rPr>
        <w:t>1</w:t>
      </w:r>
      <w:r w:rsidRPr="006A4C58">
        <w:rPr>
          <w:rFonts w:ascii="Times New Roman" w:hAnsi="Times New Roman" w:cs="Times New Roman" w:hint="eastAsia"/>
          <w:b/>
          <w:sz w:val="24"/>
          <w:szCs w:val="24"/>
        </w:rPr>
        <w:t>）耶鲁大学</w:t>
      </w:r>
      <w:r w:rsidRPr="006A4C58">
        <w:rPr>
          <w:rFonts w:ascii="Times New Roman" w:hAnsi="Times New Roman" w:cs="Times New Roman" w:hint="eastAsia"/>
          <w:b/>
          <w:sz w:val="24"/>
          <w:szCs w:val="24"/>
        </w:rPr>
        <w:t>-</w:t>
      </w:r>
      <w:r w:rsidRPr="006A4C58">
        <w:rPr>
          <w:rFonts w:ascii="Times New Roman" w:hAnsi="Times New Roman" w:cs="Times New Roman" w:hint="eastAsia"/>
          <w:b/>
          <w:sz w:val="24"/>
          <w:szCs w:val="24"/>
        </w:rPr>
        <w:t>南京信息工程大学</w:t>
      </w:r>
      <w:r w:rsidRPr="006A4C58">
        <w:rPr>
          <w:rFonts w:ascii="Times New Roman" w:hAnsi="Times New Roman" w:cs="Times New Roman" w:hint="eastAsia"/>
          <w:b/>
          <w:sz w:val="24"/>
          <w:szCs w:val="24"/>
        </w:rPr>
        <w:t xml:space="preserve"> </w:t>
      </w:r>
      <w:r w:rsidRPr="006A4C58">
        <w:rPr>
          <w:rFonts w:ascii="Times New Roman" w:hAnsi="Times New Roman" w:cs="Times New Roman" w:hint="eastAsia"/>
          <w:b/>
          <w:sz w:val="24"/>
          <w:szCs w:val="24"/>
        </w:rPr>
        <w:t>大气环境中心</w:t>
      </w:r>
    </w:p>
    <w:p w14:paraId="67550139" w14:textId="77777777" w:rsidR="00333951" w:rsidRDefault="00295523" w:rsidP="00067B82">
      <w:pPr>
        <w:spacing w:line="300" w:lineRule="auto"/>
        <w:ind w:firstLineChars="200" w:firstLine="480"/>
        <w:rPr>
          <w:rFonts w:ascii="Times New Roman" w:hAnsi="Times New Roman" w:cs="Times New Roman"/>
          <w:sz w:val="24"/>
          <w:szCs w:val="24"/>
        </w:rPr>
      </w:pPr>
      <w:r w:rsidRPr="006A4C58">
        <w:rPr>
          <w:rFonts w:ascii="Times New Roman" w:hAnsi="Times New Roman" w:cs="Times New Roman" w:hint="eastAsia"/>
          <w:sz w:val="24"/>
          <w:szCs w:val="24"/>
        </w:rPr>
        <w:t>该大气环境中心由耶鲁大学和南京信息工程大学共建，于</w:t>
      </w:r>
      <w:r w:rsidRPr="006A4C58">
        <w:rPr>
          <w:rFonts w:ascii="Times New Roman" w:hAnsi="Times New Roman" w:cs="Times New Roman" w:hint="eastAsia"/>
          <w:sz w:val="24"/>
          <w:szCs w:val="24"/>
        </w:rPr>
        <w:t>2011</w:t>
      </w:r>
      <w:r w:rsidRPr="006A4C58">
        <w:rPr>
          <w:rFonts w:ascii="Times New Roman" w:hAnsi="Times New Roman" w:cs="Times New Roman" w:hint="eastAsia"/>
          <w:sz w:val="24"/>
          <w:szCs w:val="24"/>
        </w:rPr>
        <w:t>年</w:t>
      </w:r>
      <w:r w:rsidRPr="006A4C58">
        <w:rPr>
          <w:rFonts w:ascii="Times New Roman" w:hAnsi="Times New Roman" w:cs="Times New Roman" w:hint="eastAsia"/>
          <w:sz w:val="24"/>
          <w:szCs w:val="24"/>
        </w:rPr>
        <w:t>1</w:t>
      </w:r>
      <w:r w:rsidRPr="006A4C58">
        <w:rPr>
          <w:rFonts w:ascii="Times New Roman" w:hAnsi="Times New Roman" w:cs="Times New Roman" w:hint="eastAsia"/>
          <w:sz w:val="24"/>
          <w:szCs w:val="24"/>
        </w:rPr>
        <w:t>月成立，总部设在南京信息工程大学。宗旨为“开展与气候变化及大气环境相关的世界前沿科学研究，重点关注与国家发展密切相关、受地方政府重视并在学术理论和方法上能有所突破的科学问题”。自创建以来，该中心从南京信息工程大学获得了</w:t>
      </w:r>
      <w:r w:rsidRPr="006A4C58">
        <w:rPr>
          <w:rFonts w:ascii="Times New Roman" w:hAnsi="Times New Roman" w:cs="Times New Roman" w:hint="eastAsia"/>
          <w:sz w:val="24"/>
          <w:szCs w:val="24"/>
        </w:rPr>
        <w:t>1000</w:t>
      </w:r>
      <w:r w:rsidRPr="006A4C58">
        <w:rPr>
          <w:rFonts w:ascii="Times New Roman" w:hAnsi="Times New Roman" w:cs="Times New Roman" w:hint="eastAsia"/>
          <w:sz w:val="24"/>
          <w:szCs w:val="24"/>
        </w:rPr>
        <w:t>万元作为中心的科研启动基金，同时获批了教育部长江学者科技创新团队及江苏省创新团队，总资助经费已达</w:t>
      </w:r>
      <w:r w:rsidRPr="006A4C58">
        <w:rPr>
          <w:rFonts w:ascii="Times New Roman" w:hAnsi="Times New Roman" w:cs="Times New Roman" w:hint="eastAsia"/>
          <w:sz w:val="24"/>
          <w:szCs w:val="24"/>
        </w:rPr>
        <w:t>3500</w:t>
      </w:r>
      <w:r w:rsidRPr="006A4C58">
        <w:rPr>
          <w:rFonts w:ascii="Times New Roman" w:hAnsi="Times New Roman" w:cs="Times New Roman" w:hint="eastAsia"/>
          <w:sz w:val="24"/>
          <w:szCs w:val="24"/>
        </w:rPr>
        <w:t>多万。而大气环境及污染模拟是该中心的主要研究内容之一。中心每周举行视频会议对团队各个科研项目的进展和下一步实施计划、热点科学问题探讨、每位研究生的工作计划及其执行情况等进行全面的讨论和协商。大气环境中心团队人员及情况介绍见网页</w:t>
      </w:r>
      <w:hyperlink r:id="rId55" w:history="1">
        <w:r w:rsidRPr="00735FFD">
          <w:rPr>
            <w:rStyle w:val="Hyperlink"/>
            <w:rFonts w:ascii="Times New Roman" w:hAnsi="Times New Roman" w:cs="Times New Roman" w:hint="eastAsia"/>
            <w:color w:val="auto"/>
            <w:sz w:val="24"/>
            <w:szCs w:val="24"/>
          </w:rPr>
          <w:t>http://yncenter.sites.yale.edu/</w:t>
        </w:r>
      </w:hyperlink>
      <w:r w:rsidRPr="00735FFD">
        <w:rPr>
          <w:rFonts w:ascii="Times New Roman" w:hAnsi="Times New Roman" w:cs="Times New Roman" w:hint="eastAsia"/>
          <w:sz w:val="24"/>
          <w:szCs w:val="24"/>
        </w:rPr>
        <w:t>。</w:t>
      </w:r>
    </w:p>
    <w:p w14:paraId="52354B88" w14:textId="77777777" w:rsidR="00C55D73" w:rsidRPr="006A4C58" w:rsidRDefault="00C55D73" w:rsidP="00067B82">
      <w:pPr>
        <w:spacing w:line="300" w:lineRule="auto"/>
        <w:ind w:firstLineChars="200" w:firstLine="480"/>
        <w:rPr>
          <w:rFonts w:ascii="Times New Roman" w:hAnsi="Times New Roman" w:cs="Times New Roman"/>
          <w:sz w:val="24"/>
          <w:szCs w:val="24"/>
        </w:rPr>
      </w:pPr>
    </w:p>
    <w:p w14:paraId="431CC54B" w14:textId="77777777" w:rsidR="00295523" w:rsidRPr="006A4C58" w:rsidRDefault="00295523" w:rsidP="00295523">
      <w:pPr>
        <w:spacing w:line="300" w:lineRule="auto"/>
        <w:rPr>
          <w:rFonts w:ascii="Times New Roman" w:hAnsi="Times New Roman" w:cs="Times New Roman"/>
          <w:b/>
          <w:sz w:val="24"/>
          <w:szCs w:val="24"/>
        </w:rPr>
      </w:pPr>
      <w:r w:rsidRPr="006A4C58">
        <w:rPr>
          <w:rFonts w:ascii="Times New Roman" w:hAnsi="Times New Roman" w:cs="Times New Roman" w:hint="eastAsia"/>
          <w:b/>
          <w:sz w:val="24"/>
          <w:szCs w:val="24"/>
        </w:rPr>
        <w:t>（</w:t>
      </w:r>
      <w:r w:rsidRPr="006A4C58">
        <w:rPr>
          <w:rFonts w:ascii="Times New Roman" w:hAnsi="Times New Roman" w:cs="Times New Roman" w:hint="eastAsia"/>
          <w:b/>
          <w:sz w:val="24"/>
          <w:szCs w:val="24"/>
        </w:rPr>
        <w:t>2</w:t>
      </w:r>
      <w:r w:rsidRPr="006A4C58">
        <w:rPr>
          <w:rFonts w:ascii="Times New Roman" w:hAnsi="Times New Roman" w:cs="Times New Roman" w:hint="eastAsia"/>
          <w:b/>
          <w:sz w:val="24"/>
          <w:szCs w:val="24"/>
        </w:rPr>
        <w:t>）南京信息工程大学高性能大型计算机及服务器</w:t>
      </w:r>
    </w:p>
    <w:p w14:paraId="7151A5CF" w14:textId="0DEB6C2F" w:rsidR="00FD2E5A" w:rsidRDefault="00FD2E5A" w:rsidP="00FD2E5A">
      <w:pPr>
        <w:spacing w:line="300" w:lineRule="auto"/>
        <w:ind w:firstLineChars="200" w:firstLine="480"/>
        <w:rPr>
          <w:rFonts w:ascii="Times New Roman" w:hAnsi="Times New Roman" w:cs="Times New Roman"/>
          <w:sz w:val="24"/>
          <w:szCs w:val="24"/>
        </w:rPr>
      </w:pPr>
      <w:r w:rsidRPr="00FD2E5A">
        <w:rPr>
          <w:rFonts w:ascii="Times New Roman" w:hAnsi="Times New Roman" w:cs="Times New Roman" w:hint="eastAsia"/>
          <w:sz w:val="24"/>
          <w:szCs w:val="24"/>
        </w:rPr>
        <w:t>2017</w:t>
      </w:r>
      <w:r w:rsidRPr="00FD2E5A">
        <w:rPr>
          <w:rFonts w:ascii="Times New Roman" w:hAnsi="Times New Roman" w:cs="Times New Roman" w:hint="eastAsia"/>
          <w:sz w:val="24"/>
          <w:szCs w:val="24"/>
        </w:rPr>
        <w:t>年，南京信息工程大学在原有的超算计算机基础上建设了大型高性能计算共享服务平台，采用了联想</w:t>
      </w:r>
      <w:r w:rsidRPr="00FD2E5A">
        <w:rPr>
          <w:rFonts w:ascii="Times New Roman" w:hAnsi="Times New Roman" w:cs="Times New Roman" w:hint="eastAsia"/>
          <w:sz w:val="24"/>
          <w:szCs w:val="24"/>
        </w:rPr>
        <w:t>Flex System</w:t>
      </w:r>
      <w:r w:rsidRPr="00FD2E5A">
        <w:rPr>
          <w:rFonts w:ascii="Times New Roman" w:hAnsi="Times New Roman" w:cs="Times New Roman" w:hint="eastAsia"/>
          <w:sz w:val="24"/>
          <w:szCs w:val="24"/>
        </w:rPr>
        <w:t>企业级服务器，共</w:t>
      </w:r>
      <w:r w:rsidRPr="00FD2E5A">
        <w:rPr>
          <w:rFonts w:ascii="Times New Roman" w:hAnsi="Times New Roman" w:cs="Times New Roman" w:hint="eastAsia"/>
          <w:sz w:val="24"/>
          <w:szCs w:val="24"/>
        </w:rPr>
        <w:t>168</w:t>
      </w:r>
      <w:r w:rsidRPr="00FD2E5A">
        <w:rPr>
          <w:rFonts w:ascii="Times New Roman" w:hAnsi="Times New Roman" w:cs="Times New Roman" w:hint="eastAsia"/>
          <w:sz w:val="24"/>
          <w:szCs w:val="24"/>
        </w:rPr>
        <w:t>台</w:t>
      </w:r>
      <w:r w:rsidRPr="00FD2E5A">
        <w:rPr>
          <w:rFonts w:ascii="Times New Roman" w:hAnsi="Times New Roman" w:cs="Times New Roman" w:hint="eastAsia"/>
          <w:sz w:val="24"/>
          <w:szCs w:val="24"/>
        </w:rPr>
        <w:t>X240</w:t>
      </w:r>
      <w:r w:rsidRPr="00FD2E5A">
        <w:rPr>
          <w:rFonts w:ascii="Times New Roman" w:hAnsi="Times New Roman" w:cs="Times New Roman" w:hint="eastAsia"/>
          <w:sz w:val="24"/>
          <w:szCs w:val="24"/>
        </w:rPr>
        <w:t>刀片服务器，</w:t>
      </w:r>
      <w:r w:rsidRPr="00FD2E5A">
        <w:rPr>
          <w:rFonts w:ascii="Times New Roman" w:hAnsi="Times New Roman" w:cs="Times New Roman" w:hint="eastAsia"/>
          <w:sz w:val="24"/>
          <w:szCs w:val="24"/>
        </w:rPr>
        <w:t>CPU</w:t>
      </w:r>
      <w:r w:rsidRPr="00FD2E5A">
        <w:rPr>
          <w:rFonts w:ascii="Times New Roman" w:hAnsi="Times New Roman" w:cs="Times New Roman" w:hint="eastAsia"/>
          <w:sz w:val="24"/>
          <w:szCs w:val="24"/>
        </w:rPr>
        <w:t>为</w:t>
      </w:r>
      <w:r w:rsidRPr="00FD2E5A">
        <w:rPr>
          <w:rFonts w:ascii="Times New Roman" w:hAnsi="Times New Roman" w:cs="Times New Roman" w:hint="eastAsia"/>
          <w:sz w:val="24"/>
          <w:szCs w:val="24"/>
        </w:rPr>
        <w:t>Intel(R) Xeon(R) CPU E5-2680 v4</w:t>
      </w:r>
      <w:r w:rsidRPr="00FD2E5A">
        <w:rPr>
          <w:rFonts w:ascii="Times New Roman" w:hAnsi="Times New Roman" w:cs="Times New Roman" w:hint="eastAsia"/>
          <w:sz w:val="24"/>
          <w:szCs w:val="24"/>
        </w:rPr>
        <w:t>，共</w:t>
      </w:r>
      <w:r w:rsidRPr="00FD2E5A">
        <w:rPr>
          <w:rFonts w:ascii="Times New Roman" w:hAnsi="Times New Roman" w:cs="Times New Roman" w:hint="eastAsia"/>
          <w:sz w:val="24"/>
          <w:szCs w:val="24"/>
        </w:rPr>
        <w:t>4704</w:t>
      </w:r>
      <w:r w:rsidRPr="00FD2E5A">
        <w:rPr>
          <w:rFonts w:ascii="Times New Roman" w:hAnsi="Times New Roman" w:cs="Times New Roman" w:hint="eastAsia"/>
          <w:sz w:val="24"/>
          <w:szCs w:val="24"/>
        </w:rPr>
        <w:t>个计算核心，浮点运算峰值为</w:t>
      </w:r>
      <w:r w:rsidRPr="00FD2E5A">
        <w:rPr>
          <w:rFonts w:ascii="Times New Roman" w:hAnsi="Times New Roman" w:cs="Times New Roman" w:hint="eastAsia"/>
          <w:sz w:val="24"/>
          <w:szCs w:val="24"/>
        </w:rPr>
        <w:t>180TFLOPS</w:t>
      </w:r>
      <w:r w:rsidRPr="00FD2E5A">
        <w:rPr>
          <w:rFonts w:ascii="Times New Roman" w:hAnsi="Times New Roman" w:cs="Times New Roman" w:hint="eastAsia"/>
          <w:sz w:val="24"/>
          <w:szCs w:val="24"/>
        </w:rPr>
        <w:t>。配置了</w:t>
      </w:r>
      <w:r w:rsidRPr="00FD2E5A">
        <w:rPr>
          <w:rFonts w:ascii="Times New Roman" w:hAnsi="Times New Roman" w:cs="Times New Roman" w:hint="eastAsia"/>
          <w:sz w:val="24"/>
          <w:szCs w:val="24"/>
        </w:rPr>
        <w:t>1.44PB</w:t>
      </w:r>
      <w:r w:rsidRPr="00FD2E5A">
        <w:rPr>
          <w:rFonts w:ascii="Times New Roman" w:hAnsi="Times New Roman" w:cs="Times New Roman" w:hint="eastAsia"/>
          <w:sz w:val="24"/>
          <w:szCs w:val="24"/>
        </w:rPr>
        <w:t>的</w:t>
      </w:r>
      <w:r w:rsidRPr="00FD2E5A">
        <w:rPr>
          <w:rFonts w:ascii="Times New Roman" w:hAnsi="Times New Roman" w:cs="Times New Roman" w:hint="eastAsia"/>
          <w:sz w:val="24"/>
          <w:szCs w:val="24"/>
        </w:rPr>
        <w:t>DDN</w:t>
      </w:r>
      <w:r w:rsidRPr="00FD2E5A">
        <w:rPr>
          <w:rFonts w:ascii="Times New Roman" w:hAnsi="Times New Roman" w:cs="Times New Roman" w:hint="eastAsia"/>
          <w:sz w:val="24"/>
          <w:szCs w:val="24"/>
        </w:rPr>
        <w:t>并行文件系统。网络环境为</w:t>
      </w:r>
      <w:r w:rsidRPr="00FD2E5A">
        <w:rPr>
          <w:rFonts w:ascii="Times New Roman" w:hAnsi="Times New Roman" w:cs="Times New Roman" w:hint="eastAsia"/>
          <w:sz w:val="24"/>
          <w:szCs w:val="24"/>
        </w:rPr>
        <w:t>10G</w:t>
      </w:r>
      <w:r w:rsidRPr="00FD2E5A">
        <w:rPr>
          <w:rFonts w:ascii="Times New Roman" w:hAnsi="Times New Roman" w:cs="Times New Roman" w:hint="eastAsia"/>
          <w:sz w:val="24"/>
          <w:szCs w:val="24"/>
        </w:rPr>
        <w:t>管理网络和</w:t>
      </w:r>
      <w:r w:rsidRPr="00FD2E5A">
        <w:rPr>
          <w:rFonts w:ascii="Times New Roman" w:hAnsi="Times New Roman" w:cs="Times New Roman" w:hint="eastAsia"/>
          <w:sz w:val="24"/>
          <w:szCs w:val="24"/>
        </w:rPr>
        <w:t xml:space="preserve">56G </w:t>
      </w:r>
      <w:r w:rsidRPr="00FD2E5A">
        <w:rPr>
          <w:rFonts w:ascii="Times New Roman" w:hAnsi="Times New Roman" w:cs="Times New Roman" w:hint="eastAsia"/>
          <w:sz w:val="24"/>
          <w:szCs w:val="24"/>
        </w:rPr>
        <w:t>高速计算</w:t>
      </w:r>
      <w:r w:rsidRPr="00FD2E5A">
        <w:rPr>
          <w:rFonts w:ascii="Times New Roman" w:hAnsi="Times New Roman" w:cs="Times New Roman" w:hint="eastAsia"/>
          <w:sz w:val="24"/>
          <w:szCs w:val="24"/>
        </w:rPr>
        <w:t xml:space="preserve"> </w:t>
      </w:r>
      <w:r w:rsidRPr="00FD2E5A">
        <w:rPr>
          <w:rFonts w:ascii="Times New Roman" w:hAnsi="Times New Roman" w:cs="Times New Roman" w:hint="eastAsia"/>
          <w:sz w:val="24"/>
          <w:szCs w:val="24"/>
        </w:rPr>
        <w:t>网络。操作系统</w:t>
      </w:r>
      <w:r w:rsidRPr="00FD2E5A">
        <w:rPr>
          <w:rFonts w:ascii="Times New Roman" w:hAnsi="Times New Roman" w:cs="Times New Roman" w:hint="eastAsia"/>
          <w:sz w:val="24"/>
          <w:szCs w:val="24"/>
        </w:rPr>
        <w:t>CentOS 7.3 64</w:t>
      </w:r>
      <w:r w:rsidRPr="00FD2E5A">
        <w:rPr>
          <w:rFonts w:ascii="Times New Roman" w:hAnsi="Times New Roman" w:cs="Times New Roman" w:hint="eastAsia"/>
          <w:sz w:val="24"/>
          <w:szCs w:val="24"/>
        </w:rPr>
        <w:t>位，编译器有</w:t>
      </w:r>
      <w:r w:rsidRPr="00FD2E5A">
        <w:rPr>
          <w:rFonts w:ascii="Times New Roman" w:hAnsi="Times New Roman" w:cs="Times New Roman" w:hint="eastAsia"/>
          <w:sz w:val="24"/>
          <w:szCs w:val="24"/>
        </w:rPr>
        <w:t>INTEL/PGI/GNU</w:t>
      </w:r>
      <w:r w:rsidRPr="00FD2E5A">
        <w:rPr>
          <w:rFonts w:ascii="Times New Roman" w:hAnsi="Times New Roman" w:cs="Times New Roman" w:hint="eastAsia"/>
          <w:sz w:val="24"/>
          <w:szCs w:val="24"/>
        </w:rPr>
        <w:t>。并安装了</w:t>
      </w:r>
      <w:r w:rsidRPr="00FD2E5A">
        <w:rPr>
          <w:rFonts w:ascii="Times New Roman" w:hAnsi="Times New Roman" w:cs="Times New Roman" w:hint="eastAsia"/>
          <w:sz w:val="24"/>
          <w:szCs w:val="24"/>
        </w:rPr>
        <w:t>NETCDF</w:t>
      </w:r>
      <w:r w:rsidRPr="00FD2E5A">
        <w:rPr>
          <w:rFonts w:ascii="Times New Roman" w:hAnsi="Times New Roman" w:cs="Times New Roman" w:hint="eastAsia"/>
          <w:sz w:val="24"/>
          <w:szCs w:val="24"/>
        </w:rPr>
        <w:t>、</w:t>
      </w:r>
      <w:r w:rsidRPr="00FD2E5A">
        <w:rPr>
          <w:rFonts w:ascii="Times New Roman" w:hAnsi="Times New Roman" w:cs="Times New Roman" w:hint="eastAsia"/>
          <w:sz w:val="24"/>
          <w:szCs w:val="24"/>
        </w:rPr>
        <w:t>NCL</w:t>
      </w:r>
      <w:r w:rsidRPr="00FD2E5A">
        <w:rPr>
          <w:rFonts w:ascii="Times New Roman" w:hAnsi="Times New Roman" w:cs="Times New Roman" w:hint="eastAsia"/>
          <w:sz w:val="24"/>
          <w:szCs w:val="24"/>
        </w:rPr>
        <w:t>、</w:t>
      </w:r>
      <w:r w:rsidRPr="00FD2E5A">
        <w:rPr>
          <w:rFonts w:ascii="Times New Roman" w:hAnsi="Times New Roman" w:cs="Times New Roman" w:hint="eastAsia"/>
          <w:sz w:val="24"/>
          <w:szCs w:val="24"/>
        </w:rPr>
        <w:t>GRADS</w:t>
      </w:r>
      <w:r w:rsidRPr="00FD2E5A">
        <w:rPr>
          <w:rFonts w:ascii="Times New Roman" w:hAnsi="Times New Roman" w:cs="Times New Roman" w:hint="eastAsia"/>
          <w:sz w:val="24"/>
          <w:szCs w:val="24"/>
        </w:rPr>
        <w:t>、</w:t>
      </w:r>
      <w:r w:rsidRPr="00FD2E5A">
        <w:rPr>
          <w:rFonts w:ascii="Times New Roman" w:hAnsi="Times New Roman" w:cs="Times New Roman" w:hint="eastAsia"/>
          <w:sz w:val="24"/>
          <w:szCs w:val="24"/>
        </w:rPr>
        <w:t>HDF4</w:t>
      </w:r>
      <w:r w:rsidRPr="00FD2E5A">
        <w:rPr>
          <w:rFonts w:ascii="Times New Roman" w:hAnsi="Times New Roman" w:cs="Times New Roman" w:hint="eastAsia"/>
          <w:sz w:val="24"/>
          <w:szCs w:val="24"/>
        </w:rPr>
        <w:t>、</w:t>
      </w:r>
      <w:r w:rsidRPr="00FD2E5A">
        <w:rPr>
          <w:rFonts w:ascii="Times New Roman" w:hAnsi="Times New Roman" w:cs="Times New Roman" w:hint="eastAsia"/>
          <w:sz w:val="24"/>
          <w:szCs w:val="24"/>
        </w:rPr>
        <w:t>HDF5</w:t>
      </w:r>
      <w:r w:rsidRPr="00FD2E5A">
        <w:rPr>
          <w:rFonts w:ascii="Times New Roman" w:hAnsi="Times New Roman" w:cs="Times New Roman" w:hint="eastAsia"/>
          <w:sz w:val="24"/>
          <w:szCs w:val="24"/>
        </w:rPr>
        <w:t>等气象科研计算常用的库和工具，以及部分初始场数据和地理数据等，完全可以满足本研究大型数值模拟的需要</w:t>
      </w:r>
      <w:r w:rsidRPr="00FD2E5A">
        <w:rPr>
          <w:rFonts w:ascii="Times New Roman" w:hAnsi="Times New Roman" w:cs="Times New Roman" w:hint="eastAsia"/>
          <w:sz w:val="24"/>
          <w:szCs w:val="24"/>
        </w:rPr>
        <w:t xml:space="preserve"> </w:t>
      </w:r>
      <w:r w:rsidRPr="00FD2E5A">
        <w:rPr>
          <w:rFonts w:ascii="Times New Roman" w:hAnsi="Times New Roman" w:cs="Times New Roman" w:hint="eastAsia"/>
          <w:sz w:val="24"/>
          <w:szCs w:val="24"/>
        </w:rPr>
        <w:t>。</w:t>
      </w:r>
    </w:p>
    <w:p w14:paraId="619F712D" w14:textId="77777777" w:rsidR="00C55D73" w:rsidRPr="00FD2E5A" w:rsidRDefault="00C55D73" w:rsidP="00FD2E5A">
      <w:pPr>
        <w:spacing w:line="300" w:lineRule="auto"/>
        <w:ind w:firstLineChars="200" w:firstLine="480"/>
        <w:rPr>
          <w:rFonts w:ascii="Times New Roman" w:hAnsi="Times New Roman" w:cs="Times New Roman"/>
          <w:sz w:val="24"/>
          <w:szCs w:val="24"/>
        </w:rPr>
      </w:pPr>
    </w:p>
    <w:p w14:paraId="6F818E54" w14:textId="15FE6FFB" w:rsidR="00295523" w:rsidRPr="006A4C58" w:rsidRDefault="00295523" w:rsidP="00295523">
      <w:pPr>
        <w:spacing w:line="300" w:lineRule="auto"/>
        <w:rPr>
          <w:rFonts w:ascii="Times New Roman" w:hAnsi="Times New Roman" w:cs="Times New Roman"/>
          <w:b/>
          <w:sz w:val="24"/>
          <w:szCs w:val="24"/>
        </w:rPr>
      </w:pPr>
      <w:r w:rsidRPr="006A4C58">
        <w:rPr>
          <w:rFonts w:ascii="Times New Roman" w:hAnsi="Times New Roman" w:cs="Times New Roman" w:hint="eastAsia"/>
          <w:b/>
          <w:sz w:val="24"/>
          <w:szCs w:val="24"/>
        </w:rPr>
        <w:t>（</w:t>
      </w:r>
      <w:r w:rsidRPr="006A4C58">
        <w:rPr>
          <w:rFonts w:ascii="Times New Roman" w:hAnsi="Times New Roman" w:cs="Times New Roman" w:hint="eastAsia"/>
          <w:b/>
          <w:sz w:val="24"/>
          <w:szCs w:val="24"/>
        </w:rPr>
        <w:t>3</w:t>
      </w:r>
      <w:r w:rsidRPr="006A4C58">
        <w:rPr>
          <w:rFonts w:ascii="Times New Roman" w:hAnsi="Times New Roman" w:cs="Times New Roman" w:hint="eastAsia"/>
          <w:b/>
          <w:sz w:val="24"/>
          <w:szCs w:val="24"/>
        </w:rPr>
        <w:t>）</w:t>
      </w:r>
      <w:r w:rsidR="006A4C58">
        <w:rPr>
          <w:rFonts w:ascii="Times New Roman" w:hAnsi="Times New Roman" w:cs="Times New Roman" w:hint="eastAsia"/>
          <w:b/>
          <w:sz w:val="24"/>
          <w:szCs w:val="24"/>
        </w:rPr>
        <w:t>与</w:t>
      </w:r>
      <w:r w:rsidR="00553116">
        <w:rPr>
          <w:rFonts w:ascii="Times New Roman" w:hAnsi="Times New Roman" w:cs="Times New Roman" w:hint="eastAsia"/>
          <w:b/>
          <w:sz w:val="24"/>
          <w:szCs w:val="24"/>
        </w:rPr>
        <w:t>边界层大涡模式的专家保持</w:t>
      </w:r>
      <w:r w:rsidRPr="006A4C58">
        <w:rPr>
          <w:rFonts w:ascii="Times New Roman" w:hAnsi="Times New Roman" w:cs="Times New Roman" w:hint="eastAsia"/>
          <w:b/>
          <w:sz w:val="24"/>
          <w:szCs w:val="24"/>
        </w:rPr>
        <w:t>合作关系</w:t>
      </w:r>
    </w:p>
    <w:p w14:paraId="583E0D79" w14:textId="3CEF82CA" w:rsidR="00333951" w:rsidRPr="006A4C58" w:rsidRDefault="00295523" w:rsidP="00067B82">
      <w:pPr>
        <w:spacing w:line="300" w:lineRule="auto"/>
        <w:ind w:firstLineChars="200" w:firstLine="480"/>
        <w:rPr>
          <w:rFonts w:ascii="Times New Roman" w:hAnsi="Times New Roman" w:cs="Times New Roman"/>
          <w:sz w:val="24"/>
          <w:szCs w:val="24"/>
        </w:rPr>
      </w:pPr>
      <w:r w:rsidRPr="006A4C58">
        <w:rPr>
          <w:rFonts w:ascii="Times New Roman" w:hAnsi="Times New Roman" w:cs="Times New Roman" w:hint="eastAsia"/>
          <w:sz w:val="24"/>
          <w:szCs w:val="24"/>
        </w:rPr>
        <w:t>项目申请人与俄克拉荷马大学</w:t>
      </w:r>
      <w:r w:rsidRPr="006A4C58">
        <w:rPr>
          <w:rFonts w:ascii="Times New Roman" w:hAnsi="Times New Roman" w:cs="Times New Roman" w:hint="eastAsia"/>
          <w:sz w:val="24"/>
          <w:szCs w:val="24"/>
        </w:rPr>
        <w:t>Evgeni Fedorovich</w:t>
      </w:r>
      <w:r w:rsidRPr="006A4C58">
        <w:rPr>
          <w:rFonts w:ascii="Times New Roman" w:hAnsi="Times New Roman" w:cs="Times New Roman" w:hint="eastAsia"/>
          <w:sz w:val="24"/>
          <w:szCs w:val="24"/>
        </w:rPr>
        <w:t>教授及</w:t>
      </w:r>
      <w:r w:rsidR="001D28A0">
        <w:rPr>
          <w:rFonts w:ascii="Times New Roman" w:hAnsi="Times New Roman" w:cs="Times New Roman" w:hint="eastAsia"/>
          <w:sz w:val="24"/>
          <w:szCs w:val="24"/>
        </w:rPr>
        <w:t>Xiao-Ming Hu</w:t>
      </w:r>
      <w:r w:rsidR="00C9634D">
        <w:rPr>
          <w:rFonts w:ascii="Times New Roman" w:hAnsi="Times New Roman" w:cs="Times New Roman" w:hint="eastAsia"/>
          <w:sz w:val="24"/>
          <w:szCs w:val="24"/>
        </w:rPr>
        <w:t>研究员</w:t>
      </w:r>
      <w:r w:rsidRPr="006A4C58">
        <w:rPr>
          <w:rFonts w:ascii="Times New Roman" w:hAnsi="Times New Roman" w:cs="Times New Roman" w:hint="eastAsia"/>
          <w:sz w:val="24"/>
          <w:szCs w:val="24"/>
        </w:rPr>
        <w:t>有着良好的合作关系。项目组成员刘诚曾在两位</w:t>
      </w:r>
      <w:r w:rsidR="00C9634D">
        <w:rPr>
          <w:rFonts w:ascii="Times New Roman" w:hAnsi="Times New Roman" w:cs="Times New Roman" w:hint="eastAsia"/>
          <w:sz w:val="24"/>
          <w:szCs w:val="24"/>
        </w:rPr>
        <w:t>专家</w:t>
      </w:r>
      <w:r w:rsidRPr="006A4C58">
        <w:rPr>
          <w:rFonts w:ascii="Times New Roman" w:hAnsi="Times New Roman" w:cs="Times New Roman" w:hint="eastAsia"/>
          <w:sz w:val="24"/>
          <w:szCs w:val="24"/>
        </w:rPr>
        <w:t>那进行一年多的访问。</w:t>
      </w:r>
      <w:r w:rsidRPr="006A4C58">
        <w:rPr>
          <w:rFonts w:ascii="Times New Roman" w:hAnsi="Times New Roman" w:cs="Times New Roman" w:hint="eastAsia"/>
          <w:sz w:val="24"/>
          <w:szCs w:val="24"/>
        </w:rPr>
        <w:t>Evgeni Fedorovich</w:t>
      </w:r>
      <w:r w:rsidRPr="006A4C58">
        <w:rPr>
          <w:rFonts w:ascii="Times New Roman" w:hAnsi="Times New Roman" w:cs="Times New Roman" w:hint="eastAsia"/>
          <w:sz w:val="24"/>
          <w:szCs w:val="24"/>
        </w:rPr>
        <w:t>教授是大</w:t>
      </w:r>
      <w:r w:rsidRPr="006A4C58">
        <w:rPr>
          <w:rFonts w:ascii="Times New Roman" w:hAnsi="Times New Roman" w:cs="Times New Roman" w:hint="eastAsia"/>
          <w:sz w:val="24"/>
          <w:szCs w:val="24"/>
        </w:rPr>
        <w:lastRenderedPageBreak/>
        <w:t>涡模拟领域的专家，</w:t>
      </w:r>
      <w:r w:rsidR="001D28A0">
        <w:rPr>
          <w:rFonts w:ascii="Times New Roman" w:hAnsi="Times New Roman" w:cs="Times New Roman" w:hint="eastAsia"/>
          <w:sz w:val="24"/>
          <w:szCs w:val="24"/>
        </w:rPr>
        <w:t>Xiao-Ming Hu</w:t>
      </w:r>
      <w:r w:rsidR="00C9634D">
        <w:rPr>
          <w:rFonts w:ascii="Times New Roman" w:hAnsi="Times New Roman" w:cs="Times New Roman" w:hint="eastAsia"/>
          <w:sz w:val="24"/>
          <w:szCs w:val="24"/>
        </w:rPr>
        <w:t>研究员</w:t>
      </w:r>
      <w:r w:rsidRPr="006A4C58">
        <w:rPr>
          <w:rFonts w:ascii="Times New Roman" w:hAnsi="Times New Roman" w:cs="Times New Roman" w:hint="eastAsia"/>
          <w:sz w:val="24"/>
          <w:szCs w:val="24"/>
        </w:rPr>
        <w:t>从事</w:t>
      </w:r>
      <w:r w:rsidRPr="006A4C58">
        <w:rPr>
          <w:rFonts w:ascii="Times New Roman" w:hAnsi="Times New Roman" w:cs="Times New Roman" w:hint="eastAsia"/>
          <w:sz w:val="24"/>
          <w:szCs w:val="24"/>
        </w:rPr>
        <w:t>WRF</w:t>
      </w:r>
      <w:r w:rsidRPr="006A4C58">
        <w:rPr>
          <w:rFonts w:ascii="Times New Roman" w:hAnsi="Times New Roman" w:cs="Times New Roman" w:hint="eastAsia"/>
          <w:sz w:val="24"/>
          <w:szCs w:val="24"/>
        </w:rPr>
        <w:t>模式十几年，是</w:t>
      </w:r>
      <w:r w:rsidR="0045779B" w:rsidRPr="006A4C58">
        <w:rPr>
          <w:rFonts w:ascii="Times New Roman" w:hAnsi="Times New Roman" w:cs="Times New Roman" w:hint="eastAsia"/>
          <w:sz w:val="24"/>
          <w:szCs w:val="24"/>
        </w:rPr>
        <w:t>WRF</w:t>
      </w:r>
      <w:r w:rsidRPr="006A4C58">
        <w:rPr>
          <w:rFonts w:ascii="Times New Roman" w:hAnsi="Times New Roman" w:cs="Times New Roman" w:hint="eastAsia"/>
          <w:sz w:val="24"/>
          <w:szCs w:val="24"/>
        </w:rPr>
        <w:t>领域的专家</w:t>
      </w:r>
      <w:r w:rsidR="00553116">
        <w:rPr>
          <w:rFonts w:ascii="Times New Roman" w:hAnsi="Times New Roman" w:cs="Times New Roman" w:hint="eastAsia"/>
          <w:sz w:val="24"/>
          <w:szCs w:val="24"/>
        </w:rPr>
        <w:t>，对于边界层参数化方案的研究以及</w:t>
      </w:r>
      <w:r w:rsidR="006F6D87">
        <w:rPr>
          <w:rFonts w:ascii="Times New Roman" w:hAnsi="Times New Roman" w:cs="Times New Roman" w:hint="eastAsia"/>
          <w:sz w:val="24"/>
          <w:szCs w:val="24"/>
        </w:rPr>
        <w:t>应用非常熟悉</w:t>
      </w:r>
      <w:r w:rsidRPr="006A4C58">
        <w:rPr>
          <w:rFonts w:ascii="Times New Roman" w:hAnsi="Times New Roman" w:cs="Times New Roman" w:hint="eastAsia"/>
          <w:sz w:val="24"/>
          <w:szCs w:val="24"/>
        </w:rPr>
        <w:t>。与他们合作将会对本项目夹卷方程的推导以及应用于</w:t>
      </w:r>
      <w:r w:rsidRPr="006A4C58">
        <w:rPr>
          <w:rFonts w:ascii="Times New Roman" w:hAnsi="Times New Roman" w:cs="Times New Roman" w:hint="eastAsia"/>
          <w:sz w:val="24"/>
          <w:szCs w:val="24"/>
        </w:rPr>
        <w:t>WRF</w:t>
      </w:r>
      <w:r w:rsidRPr="006A4C58">
        <w:rPr>
          <w:rFonts w:ascii="Times New Roman" w:hAnsi="Times New Roman" w:cs="Times New Roman" w:hint="eastAsia"/>
          <w:sz w:val="24"/>
          <w:szCs w:val="24"/>
        </w:rPr>
        <w:t>模式中的</w:t>
      </w:r>
      <w:r w:rsidR="006F6D87">
        <w:rPr>
          <w:rFonts w:ascii="Times New Roman" w:hAnsi="Times New Roman" w:cs="Times New Roman" w:hint="eastAsia"/>
          <w:sz w:val="24"/>
          <w:szCs w:val="24"/>
        </w:rPr>
        <w:t>边界层方案</w:t>
      </w:r>
      <w:r w:rsidRPr="006A4C58">
        <w:rPr>
          <w:rFonts w:ascii="Times New Roman" w:hAnsi="Times New Roman" w:cs="Times New Roman" w:hint="eastAsia"/>
          <w:sz w:val="24"/>
          <w:szCs w:val="24"/>
        </w:rPr>
        <w:t>均具有良好的基础。</w:t>
      </w:r>
    </w:p>
    <w:p w14:paraId="5F97B698" w14:textId="77777777" w:rsidR="00333951" w:rsidRPr="006A4C58" w:rsidRDefault="00333951" w:rsidP="00895C2E">
      <w:pPr>
        <w:spacing w:line="300" w:lineRule="auto"/>
        <w:rPr>
          <w:rFonts w:ascii="Times New Roman" w:hAnsi="Times New Roman" w:cs="Times New Roman"/>
          <w:sz w:val="24"/>
          <w:szCs w:val="24"/>
        </w:rPr>
      </w:pPr>
    </w:p>
    <w:p w14:paraId="5A44C4AD" w14:textId="77777777" w:rsidR="00333951" w:rsidRPr="006A4C58" w:rsidRDefault="00333951" w:rsidP="00895C2E">
      <w:pPr>
        <w:spacing w:line="300" w:lineRule="auto"/>
        <w:rPr>
          <w:rFonts w:ascii="Times New Roman" w:hAnsi="Times New Roman" w:cs="Times New Roman"/>
          <w:sz w:val="24"/>
          <w:szCs w:val="24"/>
        </w:rPr>
      </w:pPr>
    </w:p>
    <w:p w14:paraId="1B3A0A6D" w14:textId="39CF3793" w:rsidR="00333951" w:rsidRPr="00DF6F34" w:rsidRDefault="00333951" w:rsidP="00895C2E">
      <w:pPr>
        <w:snapToGrid w:val="0"/>
        <w:spacing w:before="120" w:line="300" w:lineRule="auto"/>
        <w:rPr>
          <w:rFonts w:ascii="Times New Roman" w:eastAsia="KaiTi_GB2312" w:hAnsi="Times New Roman" w:cs="Times New Roman"/>
          <w:color w:val="0070C0"/>
          <w:sz w:val="28"/>
          <w:szCs w:val="28"/>
        </w:rPr>
      </w:pPr>
      <w:r w:rsidRPr="00DF6F34">
        <w:rPr>
          <w:rFonts w:ascii="Times New Roman" w:eastAsiaTheme="majorEastAsia" w:hAnsi="Times New Roman" w:cs="Times New Roman"/>
          <w:color w:val="0070C0"/>
          <w:sz w:val="28"/>
          <w:szCs w:val="28"/>
        </w:rPr>
        <w:t>3</w:t>
      </w:r>
      <w:r w:rsidRPr="00DF6F34">
        <w:rPr>
          <w:rFonts w:ascii="Times New Roman" w:eastAsia="KaiTi_GB2312" w:hAnsi="Times New Roman" w:cs="Times New Roman"/>
          <w:color w:val="0070C0"/>
          <w:sz w:val="28"/>
          <w:szCs w:val="28"/>
        </w:rPr>
        <w:t>．</w:t>
      </w:r>
      <w:r w:rsidR="00A26DF5" w:rsidRPr="00DF6F34">
        <w:rPr>
          <w:rFonts w:ascii="Times New Roman" w:eastAsia="KaiTi_GB2312" w:hAnsi="Times New Roman" w:cs="Times New Roman" w:hint="eastAsia"/>
          <w:b/>
          <w:color w:val="0070C0"/>
          <w:sz w:val="28"/>
          <w:szCs w:val="28"/>
        </w:rPr>
        <w:t>正在承担的与本项目相关的科研项目情况</w:t>
      </w:r>
      <w:r w:rsidRPr="00DF6F34">
        <w:rPr>
          <w:rFonts w:ascii="Times New Roman" w:eastAsia="KaiTi_GB2312" w:hAnsi="Times New Roman" w:cs="Times New Roman"/>
          <w:color w:val="0070C0"/>
          <w:sz w:val="28"/>
          <w:szCs w:val="28"/>
        </w:rPr>
        <w:t>（申请人和项目组主要参与者正在承担的科研项目情况，包括自然科学基金的项目，要注明项目的名称和编号、经费来源、起止年月、与本项目的关系及负责的内容等）；</w:t>
      </w:r>
    </w:p>
    <w:p w14:paraId="1CAEA874" w14:textId="77777777" w:rsidR="00333951" w:rsidRPr="0093438D" w:rsidRDefault="008B44DA" w:rsidP="00895C2E">
      <w:pPr>
        <w:spacing w:line="300" w:lineRule="auto"/>
        <w:rPr>
          <w:rFonts w:ascii="Times New Roman" w:hAnsi="Times New Roman" w:cs="Times New Roman"/>
          <w:sz w:val="24"/>
          <w:szCs w:val="24"/>
        </w:rPr>
      </w:pPr>
      <w:r w:rsidRPr="0093438D">
        <w:rPr>
          <w:rFonts w:ascii="Times New Roman" w:hAnsi="Times New Roman" w:cs="Times New Roman" w:hint="eastAsia"/>
          <w:sz w:val="24"/>
          <w:szCs w:val="24"/>
        </w:rPr>
        <w:t>申请人目前主持及参与的科研课题有：</w:t>
      </w:r>
    </w:p>
    <w:p w14:paraId="73812E19" w14:textId="77777777" w:rsidR="00333951" w:rsidRPr="0093438D" w:rsidRDefault="008B44DA" w:rsidP="00895C2E">
      <w:pPr>
        <w:spacing w:line="300" w:lineRule="auto"/>
        <w:rPr>
          <w:rFonts w:ascii="Times New Roman" w:hAnsi="Times New Roman" w:cs="Times New Roman"/>
          <w:sz w:val="24"/>
          <w:szCs w:val="24"/>
        </w:rPr>
      </w:pPr>
      <w:r w:rsidRPr="0093438D">
        <w:rPr>
          <w:rFonts w:ascii="Times New Roman" w:hAnsi="Times New Roman" w:cs="Times New Roman" w:hint="eastAsia"/>
          <w:sz w:val="24"/>
          <w:szCs w:val="24"/>
        </w:rPr>
        <w:t>（</w:t>
      </w:r>
      <w:r w:rsidRPr="0093438D">
        <w:rPr>
          <w:rFonts w:ascii="Times New Roman" w:hAnsi="Times New Roman" w:cs="Times New Roman" w:hint="eastAsia"/>
          <w:sz w:val="24"/>
          <w:szCs w:val="24"/>
        </w:rPr>
        <w:t>1</w:t>
      </w:r>
      <w:r w:rsidRPr="0093438D">
        <w:rPr>
          <w:rFonts w:ascii="Times New Roman" w:hAnsi="Times New Roman" w:cs="Times New Roman" w:hint="eastAsia"/>
          <w:sz w:val="24"/>
          <w:szCs w:val="24"/>
        </w:rPr>
        <w:t>）国家自然科学基金面上项目“气溶胶辐射效应对灰霾边界层影响的大涡模拟研究”，编号：</w:t>
      </w:r>
      <w:r w:rsidRPr="0093438D">
        <w:rPr>
          <w:rFonts w:ascii="Times New Roman" w:hAnsi="Times New Roman" w:cs="Times New Roman"/>
          <w:sz w:val="24"/>
          <w:szCs w:val="24"/>
        </w:rPr>
        <w:t>41575009</w:t>
      </w:r>
      <w:r w:rsidRPr="0093438D">
        <w:rPr>
          <w:rFonts w:ascii="Times New Roman" w:hAnsi="Times New Roman" w:cs="Times New Roman" w:hint="eastAsia"/>
          <w:sz w:val="24"/>
          <w:szCs w:val="24"/>
        </w:rPr>
        <w:t>，</w:t>
      </w:r>
      <w:r w:rsidRPr="0093438D">
        <w:rPr>
          <w:rFonts w:ascii="Times New Roman" w:hAnsi="Times New Roman" w:cs="Times New Roman" w:hint="eastAsia"/>
          <w:sz w:val="24"/>
          <w:szCs w:val="24"/>
        </w:rPr>
        <w:t>2016-2019</w:t>
      </w:r>
      <w:r w:rsidR="008C7A01">
        <w:rPr>
          <w:rFonts w:ascii="Times New Roman" w:hAnsi="Times New Roman" w:cs="Times New Roman" w:hint="eastAsia"/>
          <w:sz w:val="24"/>
          <w:szCs w:val="24"/>
        </w:rPr>
        <w:t>.</w:t>
      </w:r>
    </w:p>
    <w:p w14:paraId="265A5018" w14:textId="6FC7224F" w:rsidR="003771DF" w:rsidRDefault="001164E6" w:rsidP="001164E6">
      <w:pPr>
        <w:spacing w:line="300" w:lineRule="auto"/>
        <w:ind w:firstLineChars="200" w:firstLine="480"/>
        <w:rPr>
          <w:rFonts w:ascii="Times New Roman" w:hAnsi="Times New Roman" w:cs="Times New Roman"/>
          <w:sz w:val="24"/>
          <w:szCs w:val="24"/>
        </w:rPr>
      </w:pPr>
      <w:r w:rsidRPr="001164E6">
        <w:rPr>
          <w:rFonts w:ascii="Times New Roman" w:hAnsi="Times New Roman" w:cs="Times New Roman" w:hint="eastAsia"/>
          <w:sz w:val="24"/>
          <w:szCs w:val="24"/>
        </w:rPr>
        <w:t>申请者在该项目的资助下，已成功将辐射传输模型（</w:t>
      </w:r>
      <w:r w:rsidRPr="001164E6">
        <w:rPr>
          <w:rFonts w:ascii="Times New Roman" w:hAnsi="Times New Roman" w:cs="Times New Roman" w:hint="eastAsia"/>
          <w:sz w:val="24"/>
          <w:szCs w:val="24"/>
        </w:rPr>
        <w:t>SBDART</w:t>
      </w:r>
      <w:r w:rsidR="00607B6C">
        <w:rPr>
          <w:rFonts w:ascii="Times New Roman" w:hAnsi="Times New Roman" w:cs="Times New Roman" w:hint="eastAsia"/>
          <w:sz w:val="24"/>
          <w:szCs w:val="24"/>
        </w:rPr>
        <w:t xml:space="preserve">, </w:t>
      </w:r>
      <w:r w:rsidR="00607B6C" w:rsidRPr="00607B6C">
        <w:rPr>
          <w:rFonts w:ascii="Times New Roman" w:hAnsi="Times New Roman" w:cs="Times New Roman"/>
          <w:sz w:val="24"/>
          <w:szCs w:val="24"/>
        </w:rPr>
        <w:t>Santa Barbara Discrete Ordinates Radiative Transfer (DISORT)</w:t>
      </w:r>
      <w:r w:rsidR="00607B6C">
        <w:rPr>
          <w:rFonts w:ascii="Times New Roman" w:hAnsi="Times New Roman" w:cs="Times New Roman"/>
          <w:sz w:val="24"/>
          <w:szCs w:val="24"/>
        </w:rPr>
        <w:t xml:space="preserve"> Atmospheric Radiative Transfer</w:t>
      </w:r>
      <w:r w:rsidR="00607B6C" w:rsidRPr="00607B6C">
        <w:rPr>
          <w:rFonts w:ascii="Times New Roman" w:hAnsi="Times New Roman" w:cs="Times New Roman"/>
          <w:sz w:val="24"/>
          <w:szCs w:val="24"/>
        </w:rPr>
        <w:t xml:space="preserve"> model</w:t>
      </w:r>
      <w:r w:rsidR="009D4342">
        <w:rPr>
          <w:rFonts w:ascii="Times New Roman" w:hAnsi="Times New Roman" w:cs="Times New Roman" w:hint="eastAsia"/>
          <w:sz w:val="24"/>
          <w:szCs w:val="24"/>
        </w:rPr>
        <w:t>;</w:t>
      </w:r>
      <w:r w:rsidRPr="001164E6">
        <w:rPr>
          <w:rFonts w:ascii="Times New Roman" w:hAnsi="Times New Roman" w:cs="Times New Roman" w:hint="eastAsia"/>
          <w:sz w:val="24"/>
          <w:szCs w:val="24"/>
        </w:rPr>
        <w:t xml:space="preserve"> </w:t>
      </w:r>
      <w:r w:rsidRPr="001164E6">
        <w:rPr>
          <w:rFonts w:ascii="Times New Roman" w:hAnsi="Times New Roman" w:cs="Times New Roman"/>
          <w:sz w:val="24"/>
          <w:szCs w:val="24"/>
        </w:rPr>
        <w:t>Ricchiazzi</w:t>
      </w:r>
      <w:r>
        <w:rPr>
          <w:rFonts w:ascii="Times New Roman" w:hAnsi="Times New Roman" w:cs="Times New Roman" w:hint="eastAsia"/>
          <w:sz w:val="24"/>
          <w:szCs w:val="24"/>
        </w:rPr>
        <w:t xml:space="preserve"> et al., 1998</w:t>
      </w:r>
      <w:r w:rsidRPr="001164E6">
        <w:rPr>
          <w:rFonts w:ascii="Times New Roman" w:hAnsi="Times New Roman" w:cs="Times New Roman" w:hint="eastAsia"/>
          <w:sz w:val="24"/>
          <w:szCs w:val="24"/>
        </w:rPr>
        <w:t>）与</w:t>
      </w:r>
      <w:r w:rsidRPr="001164E6">
        <w:rPr>
          <w:rFonts w:ascii="Times New Roman" w:hAnsi="Times New Roman" w:cs="Times New Roman" w:hint="eastAsia"/>
          <w:sz w:val="24"/>
          <w:szCs w:val="24"/>
        </w:rPr>
        <w:t>NCAR</w:t>
      </w:r>
      <w:r w:rsidRPr="001164E6">
        <w:rPr>
          <w:rFonts w:ascii="Times New Roman" w:hAnsi="Times New Roman" w:cs="Times New Roman" w:hint="eastAsia"/>
          <w:sz w:val="24"/>
          <w:szCs w:val="24"/>
        </w:rPr>
        <w:t>科学家发展并由申请者进一步改进的大涡模式</w:t>
      </w:r>
      <w:r w:rsidRPr="001164E6">
        <w:rPr>
          <w:rFonts w:ascii="Times New Roman" w:hAnsi="Times New Roman" w:cs="Times New Roman" w:hint="eastAsia"/>
          <w:sz w:val="24"/>
          <w:szCs w:val="24"/>
        </w:rPr>
        <w:t>(LES)</w:t>
      </w:r>
      <w:r w:rsidRPr="001164E6">
        <w:rPr>
          <w:rFonts w:ascii="Times New Roman" w:hAnsi="Times New Roman" w:cs="Times New Roman" w:hint="eastAsia"/>
          <w:sz w:val="24"/>
          <w:szCs w:val="24"/>
        </w:rPr>
        <w:t>进行了</w:t>
      </w:r>
      <w:r w:rsidR="0041030F">
        <w:rPr>
          <w:rFonts w:ascii="Times New Roman" w:hAnsi="Times New Roman" w:cs="Times New Roman" w:hint="eastAsia"/>
          <w:sz w:val="24"/>
          <w:szCs w:val="24"/>
        </w:rPr>
        <w:t>离线</w:t>
      </w:r>
      <w:r w:rsidRPr="001164E6">
        <w:rPr>
          <w:rFonts w:ascii="Times New Roman" w:hAnsi="Times New Roman" w:cs="Times New Roman" w:hint="eastAsia"/>
          <w:sz w:val="24"/>
          <w:szCs w:val="24"/>
        </w:rPr>
        <w:t>耦合，并</w:t>
      </w:r>
      <w:r w:rsidR="004B14F4">
        <w:rPr>
          <w:rFonts w:ascii="Times New Roman" w:hAnsi="Times New Roman" w:cs="Times New Roman" w:hint="eastAsia"/>
          <w:sz w:val="24"/>
          <w:szCs w:val="24"/>
        </w:rPr>
        <w:t>用于</w:t>
      </w:r>
      <w:r w:rsidRPr="001164E6">
        <w:rPr>
          <w:rFonts w:ascii="Times New Roman" w:hAnsi="Times New Roman" w:cs="Times New Roman" w:hint="eastAsia"/>
          <w:sz w:val="24"/>
          <w:szCs w:val="24"/>
        </w:rPr>
        <w:t>模拟研究重灰霾污染条件下气溶胶短波辐射效应对大气边界层的湍流结构、风场及和热力结构的影响，评估了气溶胶辐射效应与边界层过程之间的相互反馈机制，</w:t>
      </w:r>
      <w:r w:rsidR="0041030F">
        <w:rPr>
          <w:rFonts w:ascii="Times New Roman" w:hAnsi="Times New Roman" w:cs="Times New Roman" w:hint="eastAsia"/>
          <w:sz w:val="24"/>
          <w:szCs w:val="24"/>
        </w:rPr>
        <w:t>推导了零阶夹卷方程，定量分析了湍流能量</w:t>
      </w:r>
      <w:r w:rsidR="002802FE">
        <w:rPr>
          <w:rFonts w:ascii="Times New Roman" w:hAnsi="Times New Roman" w:cs="Times New Roman" w:hint="eastAsia"/>
          <w:sz w:val="24"/>
          <w:szCs w:val="24"/>
        </w:rPr>
        <w:t>谱</w:t>
      </w:r>
      <w:r w:rsidR="0041030F">
        <w:rPr>
          <w:rFonts w:ascii="Times New Roman" w:hAnsi="Times New Roman" w:cs="Times New Roman" w:hint="eastAsia"/>
          <w:sz w:val="24"/>
          <w:szCs w:val="24"/>
        </w:rPr>
        <w:t>分布随气溶胶浓度变化的规律，</w:t>
      </w:r>
      <w:r w:rsidRPr="001164E6">
        <w:rPr>
          <w:rFonts w:ascii="Times New Roman" w:hAnsi="Times New Roman" w:cs="Times New Roman" w:hint="eastAsia"/>
          <w:sz w:val="24"/>
          <w:szCs w:val="24"/>
        </w:rPr>
        <w:t>相关结果已</w:t>
      </w:r>
      <w:r w:rsidR="0041030F">
        <w:rPr>
          <w:rFonts w:ascii="Times New Roman" w:hAnsi="Times New Roman" w:cs="Times New Roman" w:hint="eastAsia"/>
          <w:sz w:val="24"/>
          <w:szCs w:val="24"/>
        </w:rPr>
        <w:t>被</w:t>
      </w:r>
      <w:r w:rsidRPr="001164E6">
        <w:rPr>
          <w:rFonts w:ascii="Times New Roman" w:hAnsi="Times New Roman" w:cs="Times New Roman" w:hint="eastAsia"/>
          <w:sz w:val="24"/>
          <w:szCs w:val="24"/>
        </w:rPr>
        <w:t>国外相关专业的顶级</w:t>
      </w:r>
      <w:r w:rsidR="007B4F43">
        <w:rPr>
          <w:rFonts w:ascii="Times New Roman" w:hAnsi="Times New Roman" w:cs="Times New Roman" w:hint="eastAsia"/>
          <w:sz w:val="24"/>
          <w:szCs w:val="24"/>
        </w:rPr>
        <w:t>学术</w:t>
      </w:r>
      <w:r w:rsidRPr="001164E6">
        <w:rPr>
          <w:rFonts w:ascii="Times New Roman" w:hAnsi="Times New Roman" w:cs="Times New Roman" w:hint="eastAsia"/>
          <w:sz w:val="24"/>
          <w:szCs w:val="24"/>
        </w:rPr>
        <w:t>刊物</w:t>
      </w:r>
      <w:r w:rsidR="0041030F">
        <w:rPr>
          <w:rFonts w:ascii="Times New Roman" w:hAnsi="Times New Roman" w:cs="Times New Roman" w:hint="eastAsia"/>
          <w:sz w:val="24"/>
          <w:szCs w:val="24"/>
        </w:rPr>
        <w:t>如</w:t>
      </w:r>
      <w:r w:rsidR="0041030F" w:rsidRPr="00B13231">
        <w:rPr>
          <w:rFonts w:ascii="Times New Roman" w:hAnsi="Times New Roman" w:cs="Times New Roman"/>
          <w:i/>
          <w:sz w:val="24"/>
          <w:szCs w:val="24"/>
        </w:rPr>
        <w:t>Quarterly Journal of the Royal Meteorological Society</w:t>
      </w:r>
      <w:ins w:id="325" w:author="Jianping Huang" w:date="2019-02-25T22:36:00Z">
        <w:r w:rsidR="00611870">
          <w:rPr>
            <w:rFonts w:ascii="Times New Roman" w:hAnsi="Times New Roman" w:cs="Times New Roman" w:hint="eastAsia"/>
            <w:sz w:val="24"/>
            <w:szCs w:val="24"/>
          </w:rPr>
          <w:t>，</w:t>
        </w:r>
      </w:ins>
      <w:del w:id="326" w:author="Jianping Huang" w:date="2019-02-25T22:36:00Z">
        <w:r w:rsidR="007B4F43" w:rsidDel="00611870">
          <w:rPr>
            <w:rFonts w:ascii="Times New Roman" w:hAnsi="Times New Roman" w:cs="Times New Roman" w:hint="eastAsia"/>
            <w:sz w:val="24"/>
            <w:szCs w:val="24"/>
          </w:rPr>
          <w:delText>和</w:delText>
        </w:r>
      </w:del>
      <w:r w:rsidR="0041030F" w:rsidRPr="00B13231">
        <w:rPr>
          <w:rFonts w:ascii="Times New Roman" w:hAnsi="Times New Roman" w:cs="Times New Roman"/>
          <w:i/>
          <w:sz w:val="24"/>
          <w:szCs w:val="24"/>
        </w:rPr>
        <w:t>Journal of Atmospheric Sciences</w:t>
      </w:r>
      <w:ins w:id="327" w:author="Jianping Huang" w:date="2019-02-25T22:36:00Z">
        <w:r w:rsidR="00611870">
          <w:rPr>
            <w:rFonts w:ascii="Times New Roman" w:hAnsi="Times New Roman" w:cs="Times New Roman" w:hint="eastAsia"/>
            <w:i/>
            <w:sz w:val="24"/>
            <w:szCs w:val="24"/>
          </w:rPr>
          <w:t>和</w:t>
        </w:r>
      </w:ins>
      <w:ins w:id="328" w:author="Jianping Huang" w:date="2019-02-25T10:11:00Z">
        <w:r w:rsidR="00BB4F5C">
          <w:rPr>
            <w:rFonts w:ascii="Times New Roman" w:hAnsi="Times New Roman" w:cs="Times New Roman" w:hint="eastAsia"/>
            <w:i/>
            <w:sz w:val="24"/>
            <w:szCs w:val="24"/>
          </w:rPr>
          <w:t>Journal</w:t>
        </w:r>
      </w:ins>
      <w:ins w:id="329" w:author="Jianping Huang" w:date="2019-02-25T10:12:00Z">
        <w:r w:rsidR="00BB4F5C">
          <w:rPr>
            <w:rFonts w:ascii="Times New Roman" w:hAnsi="Times New Roman" w:cs="Times New Roman"/>
            <w:i/>
            <w:sz w:val="24"/>
            <w:szCs w:val="24"/>
          </w:rPr>
          <w:t xml:space="preserve"> of Applied Meteorology and Climatology</w:t>
        </w:r>
      </w:ins>
      <w:r w:rsidR="007B4F43">
        <w:rPr>
          <w:rFonts w:ascii="Times New Roman" w:hAnsi="Times New Roman" w:cs="Times New Roman" w:hint="eastAsia"/>
          <w:sz w:val="24"/>
          <w:szCs w:val="24"/>
        </w:rPr>
        <w:t>等</w:t>
      </w:r>
      <w:r w:rsidR="0041030F">
        <w:rPr>
          <w:rFonts w:ascii="Times New Roman" w:hAnsi="Times New Roman" w:cs="Times New Roman" w:hint="eastAsia"/>
          <w:sz w:val="24"/>
          <w:szCs w:val="24"/>
        </w:rPr>
        <w:t>接</w:t>
      </w:r>
      <w:r w:rsidR="007B4F43">
        <w:rPr>
          <w:rFonts w:ascii="Times New Roman" w:hAnsi="Times New Roman" w:cs="Times New Roman" w:hint="eastAsia"/>
          <w:sz w:val="24"/>
          <w:szCs w:val="24"/>
        </w:rPr>
        <w:t>收</w:t>
      </w:r>
      <w:r w:rsidRPr="001164E6">
        <w:rPr>
          <w:rFonts w:ascii="Times New Roman" w:hAnsi="Times New Roman" w:cs="Times New Roman" w:hint="eastAsia"/>
          <w:sz w:val="24"/>
          <w:szCs w:val="24"/>
        </w:rPr>
        <w:t>发表</w:t>
      </w:r>
      <w:r w:rsidR="0041030F">
        <w:rPr>
          <w:rFonts w:ascii="Times New Roman" w:hAnsi="Times New Roman" w:cs="Times New Roman" w:hint="eastAsia"/>
          <w:sz w:val="24"/>
          <w:szCs w:val="24"/>
        </w:rPr>
        <w:t>(L</w:t>
      </w:r>
      <w:r w:rsidR="0041030F">
        <w:rPr>
          <w:rFonts w:ascii="Times New Roman" w:hAnsi="Times New Roman" w:cs="Times New Roman"/>
          <w:sz w:val="24"/>
          <w:szCs w:val="24"/>
        </w:rPr>
        <w:t>iu</w:t>
      </w:r>
      <w:r w:rsidR="00B64648">
        <w:rPr>
          <w:rFonts w:ascii="Times New Roman" w:hAnsi="Times New Roman" w:cs="Times New Roman" w:hint="eastAsia"/>
          <w:sz w:val="24"/>
          <w:szCs w:val="24"/>
        </w:rPr>
        <w:t xml:space="preserve"> et al., </w:t>
      </w:r>
      <w:r w:rsidR="0041030F">
        <w:rPr>
          <w:rFonts w:ascii="Times New Roman" w:hAnsi="Times New Roman" w:cs="Times New Roman" w:hint="eastAsia"/>
          <w:sz w:val="24"/>
          <w:szCs w:val="24"/>
        </w:rPr>
        <w:t>2</w:t>
      </w:r>
      <w:r w:rsidR="0041030F">
        <w:rPr>
          <w:rFonts w:ascii="Times New Roman" w:hAnsi="Times New Roman" w:cs="Times New Roman"/>
          <w:sz w:val="24"/>
          <w:szCs w:val="24"/>
        </w:rPr>
        <w:t xml:space="preserve">018a, </w:t>
      </w:r>
      <w:r w:rsidR="00B64648">
        <w:rPr>
          <w:rFonts w:ascii="Times New Roman" w:hAnsi="Times New Roman" w:cs="Times New Roman" w:hint="eastAsia"/>
          <w:sz w:val="24"/>
          <w:szCs w:val="24"/>
        </w:rPr>
        <w:t>b;</w:t>
      </w:r>
      <w:r w:rsidR="0041030F">
        <w:rPr>
          <w:rFonts w:ascii="Times New Roman" w:hAnsi="Times New Roman" w:cs="Times New Roman"/>
          <w:sz w:val="24"/>
          <w:szCs w:val="24"/>
        </w:rPr>
        <w:t xml:space="preserve"> </w:t>
      </w:r>
      <w:ins w:id="330" w:author="Jianping Huang" w:date="2019-02-25T10:09:00Z">
        <w:r w:rsidR="00813E19">
          <w:rPr>
            <w:rFonts w:ascii="Times New Roman" w:hAnsi="Times New Roman" w:cs="Times New Roman" w:hint="eastAsia"/>
            <w:sz w:val="24"/>
            <w:szCs w:val="24"/>
          </w:rPr>
          <w:t>L</w:t>
        </w:r>
        <w:r w:rsidR="00813E19">
          <w:rPr>
            <w:rFonts w:ascii="Times New Roman" w:hAnsi="Times New Roman" w:cs="Times New Roman"/>
            <w:sz w:val="24"/>
            <w:szCs w:val="24"/>
          </w:rPr>
          <w:t>iu</w:t>
        </w:r>
        <w:r w:rsidR="00813E19">
          <w:rPr>
            <w:rFonts w:ascii="Times New Roman" w:hAnsi="Times New Roman" w:cs="Times New Roman" w:hint="eastAsia"/>
            <w:sz w:val="24"/>
            <w:szCs w:val="24"/>
          </w:rPr>
          <w:t xml:space="preserve"> et al., </w:t>
        </w:r>
      </w:ins>
      <w:r w:rsidR="0041030F">
        <w:rPr>
          <w:rFonts w:ascii="Times New Roman" w:hAnsi="Times New Roman" w:cs="Times New Roman" w:hint="eastAsia"/>
          <w:sz w:val="24"/>
          <w:szCs w:val="24"/>
        </w:rPr>
        <w:t>2</w:t>
      </w:r>
      <w:r w:rsidR="0041030F">
        <w:rPr>
          <w:rFonts w:ascii="Times New Roman" w:hAnsi="Times New Roman" w:cs="Times New Roman"/>
          <w:sz w:val="24"/>
          <w:szCs w:val="24"/>
        </w:rPr>
        <w:t>019</w:t>
      </w:r>
      <w:ins w:id="331" w:author="Jianping Huang" w:date="2019-02-25T10:12:00Z">
        <w:r w:rsidR="00BB4F5C">
          <w:rPr>
            <w:rFonts w:ascii="Times New Roman" w:hAnsi="Times New Roman" w:cs="Times New Roman"/>
            <w:sz w:val="24"/>
            <w:szCs w:val="24"/>
          </w:rPr>
          <w:t>; Zhang et al., 2019</w:t>
        </w:r>
      </w:ins>
      <w:r w:rsidR="0041030F">
        <w:rPr>
          <w:rFonts w:ascii="Times New Roman" w:hAnsi="Times New Roman" w:cs="Times New Roman" w:hint="eastAsia"/>
          <w:sz w:val="24"/>
          <w:szCs w:val="24"/>
        </w:rPr>
        <w:t>)</w:t>
      </w:r>
      <w:r w:rsidRPr="001164E6">
        <w:rPr>
          <w:rFonts w:ascii="Times New Roman" w:hAnsi="Times New Roman" w:cs="Times New Roman" w:hint="eastAsia"/>
          <w:sz w:val="24"/>
          <w:szCs w:val="24"/>
        </w:rPr>
        <w:t>。</w:t>
      </w:r>
    </w:p>
    <w:p w14:paraId="4C777406" w14:textId="573EC46A" w:rsidR="00333951" w:rsidRPr="0093438D" w:rsidRDefault="003771DF" w:rsidP="001164E6">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现承担的项目将于</w:t>
      </w:r>
      <w:r>
        <w:rPr>
          <w:rFonts w:ascii="Times New Roman" w:hAnsi="Times New Roman" w:cs="Times New Roman" w:hint="eastAsia"/>
          <w:sz w:val="24"/>
          <w:szCs w:val="24"/>
        </w:rPr>
        <w:t>2</w:t>
      </w:r>
      <w:r>
        <w:rPr>
          <w:rFonts w:ascii="Times New Roman" w:hAnsi="Times New Roman" w:cs="Times New Roman"/>
          <w:sz w:val="24"/>
          <w:szCs w:val="24"/>
        </w:rPr>
        <w:t>019</w:t>
      </w:r>
      <w:r>
        <w:rPr>
          <w:rFonts w:ascii="Times New Roman" w:hAnsi="Times New Roman" w:cs="Times New Roman" w:hint="eastAsia"/>
          <w:sz w:val="24"/>
          <w:szCs w:val="24"/>
        </w:rPr>
        <w:t>年底顺利完成。本项目将在该项目</w:t>
      </w:r>
      <w:ins w:id="332" w:author="Jianping Huang" w:date="2019-02-25T10:09:00Z">
        <w:r w:rsidR="00102DD1">
          <w:rPr>
            <w:rFonts w:ascii="Times New Roman" w:hAnsi="Times New Roman" w:cs="Times New Roman" w:hint="eastAsia"/>
            <w:sz w:val="24"/>
            <w:szCs w:val="24"/>
          </w:rPr>
          <w:t>完成</w:t>
        </w:r>
      </w:ins>
      <w:r w:rsidR="009271FB">
        <w:rPr>
          <w:rFonts w:ascii="Times New Roman" w:hAnsi="Times New Roman" w:cs="Times New Roman" w:hint="eastAsia"/>
          <w:sz w:val="24"/>
          <w:szCs w:val="24"/>
        </w:rPr>
        <w:t>的</w:t>
      </w:r>
      <w:r>
        <w:rPr>
          <w:rFonts w:ascii="Times New Roman" w:hAnsi="Times New Roman" w:cs="Times New Roman" w:hint="eastAsia"/>
          <w:sz w:val="24"/>
          <w:szCs w:val="24"/>
        </w:rPr>
        <w:t>基础上，在</w:t>
      </w:r>
      <w:r w:rsidR="001164E6" w:rsidRPr="001164E6">
        <w:rPr>
          <w:rFonts w:ascii="Times New Roman" w:hAnsi="Times New Roman" w:cs="Times New Roman" w:hint="eastAsia"/>
          <w:sz w:val="24"/>
          <w:szCs w:val="24"/>
        </w:rPr>
        <w:t>LES-SBDART</w:t>
      </w:r>
      <w:r w:rsidR="001164E6" w:rsidRPr="001164E6">
        <w:rPr>
          <w:rFonts w:ascii="Times New Roman" w:hAnsi="Times New Roman" w:cs="Times New Roman" w:hint="eastAsia"/>
          <w:sz w:val="24"/>
          <w:szCs w:val="24"/>
        </w:rPr>
        <w:t>模型</w:t>
      </w:r>
      <w:r>
        <w:rPr>
          <w:rFonts w:ascii="Times New Roman" w:hAnsi="Times New Roman" w:cs="Times New Roman" w:hint="eastAsia"/>
          <w:sz w:val="24"/>
          <w:szCs w:val="24"/>
        </w:rPr>
        <w:t>中，增加一个预报方程，用于模拟气溶胶浓度的时空分布</w:t>
      </w:r>
      <w:r w:rsidR="009271FB">
        <w:rPr>
          <w:rFonts w:ascii="Times New Roman" w:hAnsi="Times New Roman" w:cs="Times New Roman" w:hint="eastAsia"/>
          <w:sz w:val="24"/>
          <w:szCs w:val="24"/>
        </w:rPr>
        <w:t>；</w:t>
      </w:r>
      <w:r>
        <w:rPr>
          <w:rFonts w:ascii="Times New Roman" w:hAnsi="Times New Roman" w:cs="Times New Roman" w:hint="eastAsia"/>
          <w:sz w:val="24"/>
          <w:szCs w:val="24"/>
        </w:rPr>
        <w:t>通过建立</w:t>
      </w:r>
      <w:r>
        <w:rPr>
          <w:rFonts w:ascii="Times New Roman" w:hAnsi="Times New Roman" w:cs="Times New Roman" w:hint="eastAsia"/>
          <w:sz w:val="24"/>
          <w:szCs w:val="24"/>
        </w:rPr>
        <w:t>LES</w:t>
      </w:r>
      <w:r>
        <w:rPr>
          <w:rFonts w:ascii="Times New Roman" w:hAnsi="Times New Roman" w:cs="Times New Roman" w:hint="eastAsia"/>
          <w:sz w:val="24"/>
          <w:szCs w:val="24"/>
        </w:rPr>
        <w:t>模拟的气溶胶浓度与大气光学厚度（</w:t>
      </w:r>
      <w:r>
        <w:rPr>
          <w:rFonts w:ascii="Times New Roman" w:hAnsi="Times New Roman" w:cs="Times New Roman" w:hint="eastAsia"/>
          <w:sz w:val="24"/>
          <w:szCs w:val="24"/>
        </w:rPr>
        <w:t>AOD</w:t>
      </w:r>
      <w:r>
        <w:rPr>
          <w:rFonts w:ascii="Times New Roman" w:hAnsi="Times New Roman" w:cs="Times New Roman" w:hint="eastAsia"/>
          <w:sz w:val="24"/>
          <w:szCs w:val="24"/>
        </w:rPr>
        <w:t>）之间对应的单值函数关</w:t>
      </w:r>
      <w:ins w:id="333" w:author="Jianping Huang" w:date="2019-02-25T22:37:00Z">
        <w:r w:rsidR="006C490E">
          <w:rPr>
            <w:rFonts w:ascii="Times New Roman" w:hAnsi="Times New Roman" w:cs="Times New Roman" w:hint="eastAsia"/>
            <w:sz w:val="24"/>
            <w:szCs w:val="24"/>
          </w:rPr>
          <w:t>系</w:t>
        </w:r>
      </w:ins>
      <w:del w:id="334" w:author="Jianping Huang" w:date="2019-02-25T22:37:00Z">
        <w:r w:rsidDel="006C490E">
          <w:rPr>
            <w:rFonts w:ascii="Times New Roman" w:hAnsi="Times New Roman" w:cs="Times New Roman" w:hint="eastAsia"/>
            <w:sz w:val="24"/>
            <w:szCs w:val="24"/>
          </w:rPr>
          <w:delText>心</w:delText>
        </w:r>
      </w:del>
      <w:r>
        <w:rPr>
          <w:rFonts w:ascii="Times New Roman" w:hAnsi="Times New Roman" w:cs="Times New Roman" w:hint="eastAsia"/>
          <w:sz w:val="24"/>
          <w:szCs w:val="24"/>
        </w:rPr>
        <w:t>，实现</w:t>
      </w:r>
      <w:r>
        <w:rPr>
          <w:rFonts w:ascii="Times New Roman" w:hAnsi="Times New Roman" w:cs="Times New Roman" w:hint="eastAsia"/>
          <w:sz w:val="24"/>
          <w:szCs w:val="24"/>
        </w:rPr>
        <w:t>LES</w:t>
      </w:r>
      <w:r>
        <w:rPr>
          <w:rFonts w:ascii="Times New Roman" w:hAnsi="Times New Roman" w:cs="Times New Roman" w:hint="eastAsia"/>
          <w:sz w:val="24"/>
          <w:szCs w:val="24"/>
        </w:rPr>
        <w:t>和辐射</w:t>
      </w:r>
      <w:ins w:id="335" w:author="Jianping Huang" w:date="2019-02-25T10:10:00Z">
        <w:r w:rsidR="00176D7B">
          <w:rPr>
            <w:rFonts w:ascii="Times New Roman" w:hAnsi="Times New Roman" w:cs="Times New Roman" w:hint="eastAsia"/>
            <w:sz w:val="24"/>
            <w:szCs w:val="24"/>
          </w:rPr>
          <w:t>传输</w:t>
        </w:r>
      </w:ins>
      <w:r>
        <w:rPr>
          <w:rFonts w:ascii="Times New Roman" w:hAnsi="Times New Roman" w:cs="Times New Roman" w:hint="eastAsia"/>
          <w:sz w:val="24"/>
          <w:szCs w:val="24"/>
        </w:rPr>
        <w:t>模型的动态耦合</w:t>
      </w:r>
      <w:r w:rsidR="009271FB">
        <w:rPr>
          <w:rFonts w:ascii="Times New Roman" w:hAnsi="Times New Roman" w:cs="Times New Roman" w:hint="eastAsia"/>
          <w:sz w:val="24"/>
          <w:szCs w:val="24"/>
        </w:rPr>
        <w:t>；利</w:t>
      </w:r>
      <w:r>
        <w:rPr>
          <w:rFonts w:ascii="Times New Roman" w:hAnsi="Times New Roman" w:cs="Times New Roman" w:hint="eastAsia"/>
          <w:sz w:val="24"/>
          <w:szCs w:val="24"/>
        </w:rPr>
        <w:t>用</w:t>
      </w:r>
      <w:r w:rsidR="009271FB">
        <w:rPr>
          <w:rFonts w:ascii="Times New Roman" w:hAnsi="Times New Roman" w:cs="Times New Roman" w:hint="eastAsia"/>
          <w:sz w:val="24"/>
          <w:szCs w:val="24"/>
        </w:rPr>
        <w:t>建立的动态耦合模型准确</w:t>
      </w:r>
      <w:r>
        <w:rPr>
          <w:rFonts w:ascii="Times New Roman" w:hAnsi="Times New Roman" w:cs="Times New Roman" w:hint="eastAsia"/>
          <w:sz w:val="24"/>
          <w:szCs w:val="24"/>
        </w:rPr>
        <w:t>模拟气溶胶辐射效应</w:t>
      </w:r>
      <w:r w:rsidR="001164E6" w:rsidRPr="001164E6">
        <w:rPr>
          <w:rFonts w:ascii="Times New Roman" w:hAnsi="Times New Roman" w:cs="Times New Roman" w:hint="eastAsia"/>
          <w:sz w:val="24"/>
          <w:szCs w:val="24"/>
        </w:rPr>
        <w:t>对灰霾</w:t>
      </w:r>
      <w:r>
        <w:rPr>
          <w:rFonts w:ascii="Times New Roman" w:hAnsi="Times New Roman" w:cs="Times New Roman" w:hint="eastAsia"/>
          <w:sz w:val="24"/>
          <w:szCs w:val="24"/>
        </w:rPr>
        <w:t>天气条件下大气</w:t>
      </w:r>
      <w:r w:rsidR="001164E6" w:rsidRPr="001164E6">
        <w:rPr>
          <w:rFonts w:ascii="Times New Roman" w:hAnsi="Times New Roman" w:cs="Times New Roman" w:hint="eastAsia"/>
          <w:sz w:val="24"/>
          <w:szCs w:val="24"/>
        </w:rPr>
        <w:t>边界层</w:t>
      </w:r>
      <w:r>
        <w:rPr>
          <w:rFonts w:ascii="Times New Roman" w:hAnsi="Times New Roman" w:cs="Times New Roman" w:hint="eastAsia"/>
          <w:sz w:val="24"/>
          <w:szCs w:val="24"/>
        </w:rPr>
        <w:t>动力和热力结构及夹卷过程的演变</w:t>
      </w:r>
      <w:r w:rsidR="001164E6" w:rsidRPr="001164E6">
        <w:rPr>
          <w:rFonts w:ascii="Times New Roman" w:hAnsi="Times New Roman" w:cs="Times New Roman" w:hint="eastAsia"/>
          <w:sz w:val="24"/>
          <w:szCs w:val="24"/>
        </w:rPr>
        <w:t>。</w:t>
      </w:r>
      <w:ins w:id="336" w:author="Jianping Huang" w:date="2019-02-25T10:10:00Z">
        <w:r w:rsidR="00F13483">
          <w:rPr>
            <w:rFonts w:ascii="Times New Roman" w:hAnsi="Times New Roman" w:cs="Times New Roman" w:hint="eastAsia"/>
            <w:sz w:val="24"/>
            <w:szCs w:val="24"/>
          </w:rPr>
          <w:t>因此，即将完成的在研项目为本申请项目打下了扎实的基础，为本项目的顺利实施提供很好的条件。</w:t>
        </w:r>
      </w:ins>
      <w:r w:rsidR="004B14F4">
        <w:rPr>
          <w:rFonts w:ascii="Times New Roman" w:hAnsi="Times New Roman" w:cs="Times New Roman" w:hint="eastAsia"/>
          <w:sz w:val="24"/>
          <w:szCs w:val="24"/>
        </w:rPr>
        <w:t>新申请的项目，将</w:t>
      </w:r>
      <w:r w:rsidR="001164E6" w:rsidRPr="001164E6">
        <w:rPr>
          <w:rFonts w:ascii="Times New Roman" w:hAnsi="Times New Roman" w:cs="Times New Roman" w:hint="eastAsia"/>
          <w:sz w:val="24"/>
          <w:szCs w:val="24"/>
        </w:rPr>
        <w:t>以此为出发点，从位温方程出发推导一组描述夹卷速度的数学方程式。该项目建立的大涡</w:t>
      </w:r>
      <w:r w:rsidR="001164E6" w:rsidRPr="001164E6">
        <w:rPr>
          <w:rFonts w:ascii="Times New Roman" w:hAnsi="Times New Roman" w:cs="Times New Roman" w:hint="eastAsia"/>
          <w:sz w:val="24"/>
          <w:szCs w:val="24"/>
        </w:rPr>
        <w:t>-</w:t>
      </w:r>
      <w:r w:rsidR="001164E6" w:rsidRPr="001164E6">
        <w:rPr>
          <w:rFonts w:ascii="Times New Roman" w:hAnsi="Times New Roman" w:cs="Times New Roman" w:hint="eastAsia"/>
          <w:sz w:val="24"/>
          <w:szCs w:val="24"/>
        </w:rPr>
        <w:t>气溶胶耦合模式将为本申请项目推导的夹卷方程的验证提供必要数据</w:t>
      </w:r>
      <w:del w:id="337" w:author="Jianping Huang" w:date="2019-02-25T10:10:00Z">
        <w:r w:rsidR="001164E6" w:rsidRPr="001164E6" w:rsidDel="00F13483">
          <w:rPr>
            <w:rFonts w:ascii="Times New Roman" w:hAnsi="Times New Roman" w:cs="Times New Roman" w:hint="eastAsia"/>
            <w:sz w:val="24"/>
            <w:szCs w:val="24"/>
          </w:rPr>
          <w:delText>。</w:delText>
        </w:r>
        <w:r w:rsidDel="00F13483">
          <w:rPr>
            <w:rFonts w:ascii="Times New Roman" w:hAnsi="Times New Roman" w:cs="Times New Roman" w:hint="eastAsia"/>
            <w:sz w:val="24"/>
            <w:szCs w:val="24"/>
          </w:rPr>
          <w:delText>因此</w:delText>
        </w:r>
        <w:r w:rsidR="009271FB" w:rsidDel="00F13483">
          <w:rPr>
            <w:rFonts w:ascii="Times New Roman" w:hAnsi="Times New Roman" w:cs="Times New Roman" w:hint="eastAsia"/>
            <w:sz w:val="24"/>
            <w:szCs w:val="24"/>
          </w:rPr>
          <w:delText>，即将完成的在研项目为</w:delText>
        </w:r>
        <w:r w:rsidDel="00F13483">
          <w:rPr>
            <w:rFonts w:ascii="Times New Roman" w:hAnsi="Times New Roman" w:cs="Times New Roman" w:hint="eastAsia"/>
            <w:sz w:val="24"/>
            <w:szCs w:val="24"/>
          </w:rPr>
          <w:delText>本申请项目</w:delText>
        </w:r>
        <w:r w:rsidR="009271FB" w:rsidDel="00F13483">
          <w:rPr>
            <w:rFonts w:ascii="Times New Roman" w:hAnsi="Times New Roman" w:cs="Times New Roman" w:hint="eastAsia"/>
            <w:sz w:val="24"/>
            <w:szCs w:val="24"/>
          </w:rPr>
          <w:delText>打下了扎实的基础，为本项目的顺利实施提供很好的条件</w:delText>
        </w:r>
      </w:del>
      <w:ins w:id="338" w:author="Jianping Huang" w:date="2019-02-25T10:10:00Z">
        <w:r w:rsidR="00F13483">
          <w:rPr>
            <w:rFonts w:ascii="Times New Roman" w:hAnsi="Times New Roman" w:cs="Times New Roman" w:hint="eastAsia"/>
            <w:sz w:val="24"/>
            <w:szCs w:val="24"/>
          </w:rPr>
          <w:t>。</w:t>
        </w:r>
      </w:ins>
      <w:del w:id="339" w:author="Jianping Huang" w:date="2019-02-25T10:10:00Z">
        <w:r w:rsidR="009271FB" w:rsidDel="00F13483">
          <w:rPr>
            <w:rFonts w:ascii="Times New Roman" w:hAnsi="Times New Roman" w:cs="Times New Roman" w:hint="eastAsia"/>
            <w:sz w:val="24"/>
            <w:szCs w:val="24"/>
          </w:rPr>
          <w:delText>；</w:delText>
        </w:r>
      </w:del>
      <w:r w:rsidR="009271FB">
        <w:rPr>
          <w:rFonts w:ascii="Times New Roman" w:hAnsi="Times New Roman" w:cs="Times New Roman" w:hint="eastAsia"/>
          <w:sz w:val="24"/>
          <w:szCs w:val="24"/>
        </w:rPr>
        <w:t>同时，本申请项目也是</w:t>
      </w:r>
      <w:ins w:id="340" w:author="Jianping Huang" w:date="2019-02-25T22:38:00Z">
        <w:r w:rsidR="00D015C9">
          <w:rPr>
            <w:rFonts w:ascii="Times New Roman" w:hAnsi="Times New Roman" w:cs="Times New Roman" w:hint="eastAsia"/>
            <w:sz w:val="24"/>
            <w:szCs w:val="24"/>
          </w:rPr>
          <w:t>即将结题</w:t>
        </w:r>
      </w:ins>
      <w:del w:id="341" w:author="Jianping Huang" w:date="2019-02-25T22:38:00Z">
        <w:r w:rsidR="00156B8C" w:rsidDel="00D015C9">
          <w:rPr>
            <w:rFonts w:ascii="Times New Roman" w:hAnsi="Times New Roman" w:cs="Times New Roman" w:hint="eastAsia"/>
            <w:sz w:val="24"/>
            <w:szCs w:val="24"/>
          </w:rPr>
          <w:delText>在研</w:delText>
        </w:r>
      </w:del>
      <w:r w:rsidR="00156B8C">
        <w:rPr>
          <w:rFonts w:ascii="Times New Roman" w:hAnsi="Times New Roman" w:cs="Times New Roman" w:hint="eastAsia"/>
          <w:sz w:val="24"/>
          <w:szCs w:val="24"/>
        </w:rPr>
        <w:t>项目的</w:t>
      </w:r>
      <w:del w:id="342" w:author="Jianping Huang" w:date="2019-02-25T22:38:00Z">
        <w:r w:rsidR="00156B8C" w:rsidDel="00D015C9">
          <w:rPr>
            <w:rFonts w:ascii="Times New Roman" w:hAnsi="Times New Roman" w:cs="Times New Roman" w:hint="eastAsia"/>
            <w:sz w:val="24"/>
            <w:szCs w:val="24"/>
          </w:rPr>
          <w:delText>有</w:delText>
        </w:r>
        <w:r w:rsidR="009271FB" w:rsidDel="00D015C9">
          <w:rPr>
            <w:rFonts w:ascii="Times New Roman" w:hAnsi="Times New Roman" w:cs="Times New Roman" w:hint="eastAsia"/>
            <w:sz w:val="24"/>
            <w:szCs w:val="24"/>
          </w:rPr>
          <w:delText>力</w:delText>
        </w:r>
      </w:del>
      <w:r w:rsidR="00156B8C">
        <w:rPr>
          <w:rFonts w:ascii="Times New Roman" w:hAnsi="Times New Roman" w:cs="Times New Roman" w:hint="eastAsia"/>
          <w:sz w:val="24"/>
          <w:szCs w:val="24"/>
        </w:rPr>
        <w:t>延伸和扩展，</w:t>
      </w:r>
      <w:r w:rsidR="009271FB">
        <w:rPr>
          <w:rFonts w:ascii="Times New Roman" w:hAnsi="Times New Roman" w:cs="Times New Roman" w:hint="eastAsia"/>
          <w:sz w:val="24"/>
          <w:szCs w:val="24"/>
        </w:rPr>
        <w:t>对</w:t>
      </w:r>
      <w:ins w:id="343" w:author="Jianping Huang" w:date="2019-02-25T22:38:00Z">
        <w:r w:rsidR="00D015C9">
          <w:rPr>
            <w:rFonts w:ascii="Times New Roman" w:hAnsi="Times New Roman" w:cs="Times New Roman" w:hint="eastAsia"/>
            <w:sz w:val="24"/>
            <w:szCs w:val="24"/>
          </w:rPr>
          <w:t>加</w:t>
        </w:r>
      </w:ins>
      <w:r w:rsidR="009271FB">
        <w:rPr>
          <w:rFonts w:ascii="Times New Roman" w:hAnsi="Times New Roman" w:cs="Times New Roman" w:hint="eastAsia"/>
          <w:sz w:val="24"/>
          <w:szCs w:val="24"/>
        </w:rPr>
        <w:t>深</w:t>
      </w:r>
      <w:del w:id="344" w:author="Jianping Huang" w:date="2019-02-25T22:38:00Z">
        <w:r w:rsidR="009271FB" w:rsidDel="00D015C9">
          <w:rPr>
            <w:rFonts w:ascii="Times New Roman" w:hAnsi="Times New Roman" w:cs="Times New Roman" w:hint="eastAsia"/>
            <w:sz w:val="24"/>
            <w:szCs w:val="24"/>
          </w:rPr>
          <w:delText>入</w:delText>
        </w:r>
      </w:del>
      <w:r w:rsidR="009271FB">
        <w:rPr>
          <w:rFonts w:ascii="Times New Roman" w:hAnsi="Times New Roman" w:cs="Times New Roman" w:hint="eastAsia"/>
          <w:sz w:val="24"/>
          <w:szCs w:val="24"/>
        </w:rPr>
        <w:t>理解气溶胶辐射效应对夹卷过程的影响，改进夹卷参数化方案，提高边界层模拟和空气质量预报水平都具有重要的理论和现实意义。</w:t>
      </w:r>
    </w:p>
    <w:p w14:paraId="1DAAEC0A" w14:textId="77777777" w:rsidR="00333951" w:rsidRPr="0093438D" w:rsidRDefault="00333951" w:rsidP="00895C2E">
      <w:pPr>
        <w:spacing w:line="300" w:lineRule="auto"/>
        <w:rPr>
          <w:rFonts w:ascii="Times New Roman" w:hAnsi="Times New Roman" w:cs="Times New Roman"/>
          <w:sz w:val="24"/>
          <w:szCs w:val="24"/>
        </w:rPr>
      </w:pPr>
    </w:p>
    <w:p w14:paraId="412DF7A7" w14:textId="77777777" w:rsidR="00333951" w:rsidRPr="00DF6F34" w:rsidRDefault="00333951" w:rsidP="00895C2E">
      <w:pPr>
        <w:snapToGrid w:val="0"/>
        <w:spacing w:afterLines="50" w:after="156" w:line="300" w:lineRule="auto"/>
        <w:rPr>
          <w:rFonts w:ascii="Times New Roman" w:eastAsia="KaiTi_GB2312" w:hAnsi="Times New Roman" w:cs="Times New Roman"/>
          <w:i/>
          <w:iCs/>
          <w:color w:val="0070C0"/>
          <w:sz w:val="28"/>
          <w:szCs w:val="28"/>
        </w:rPr>
      </w:pPr>
      <w:r w:rsidRPr="00DF6F34">
        <w:rPr>
          <w:rFonts w:ascii="Times New Roman" w:eastAsia="KaiTi_GB2312" w:hAnsi="Times New Roman" w:cs="Times New Roman"/>
          <w:color w:val="0070C0"/>
          <w:sz w:val="28"/>
          <w:szCs w:val="28"/>
        </w:rPr>
        <w:t>4</w:t>
      </w:r>
      <w:r w:rsidRPr="00DF6F34">
        <w:rPr>
          <w:rFonts w:ascii="Times New Roman" w:eastAsia="KaiTi_GB2312" w:hAnsi="Times New Roman" w:cs="Times New Roman"/>
          <w:color w:val="0070C0"/>
          <w:sz w:val="28"/>
          <w:szCs w:val="28"/>
        </w:rPr>
        <w:t>．</w:t>
      </w:r>
      <w:r w:rsidRPr="00DF6F34">
        <w:rPr>
          <w:rFonts w:ascii="Times New Roman" w:eastAsia="KaiTi_GB2312" w:hAnsi="Times New Roman" w:cs="Times New Roman"/>
          <w:b/>
          <w:bCs/>
          <w:color w:val="0070C0"/>
          <w:sz w:val="28"/>
          <w:szCs w:val="28"/>
        </w:rPr>
        <w:t>完成国家自然科学基金项目情况</w:t>
      </w:r>
      <w:r w:rsidRPr="00DF6F34">
        <w:rPr>
          <w:rFonts w:ascii="Times New Roman" w:eastAsia="KaiTi_GB2312" w:hAnsi="Times New Roman" w:cs="Times New Roman"/>
          <w:color w:val="0070C0"/>
          <w:sz w:val="28"/>
          <w:szCs w:val="28"/>
        </w:rPr>
        <w:t>（对申请人负责的前一个已结题科学基金项目（项目名称及批准号）完成情况、后续研究进展及与本申请项目的关系加以详细说明。另附该已结题项目研究工作总结摘要（限</w:t>
      </w:r>
      <w:r w:rsidRPr="00DF6F34">
        <w:rPr>
          <w:rFonts w:ascii="Times New Roman" w:eastAsia="KaiTi_GB2312" w:hAnsi="Times New Roman" w:cs="Times New Roman"/>
          <w:color w:val="0070C0"/>
          <w:sz w:val="28"/>
          <w:szCs w:val="28"/>
        </w:rPr>
        <w:t>500</w:t>
      </w:r>
      <w:r w:rsidRPr="00DF6F34">
        <w:rPr>
          <w:rFonts w:ascii="Times New Roman" w:eastAsia="KaiTi_GB2312" w:hAnsi="Times New Roman" w:cs="Times New Roman"/>
          <w:color w:val="0070C0"/>
          <w:sz w:val="28"/>
          <w:szCs w:val="28"/>
        </w:rPr>
        <w:t>字）和相关成果的详</w:t>
      </w:r>
      <w:r w:rsidRPr="00DF6F34">
        <w:rPr>
          <w:rFonts w:ascii="Times New Roman" w:eastAsia="KaiTi_GB2312" w:hAnsi="Times New Roman" w:cs="Times New Roman"/>
          <w:color w:val="0070C0"/>
          <w:sz w:val="28"/>
          <w:szCs w:val="28"/>
        </w:rPr>
        <w:lastRenderedPageBreak/>
        <w:t>细目录）。</w:t>
      </w:r>
    </w:p>
    <w:p w14:paraId="1B82881A" w14:textId="77777777" w:rsidR="00333951" w:rsidRDefault="00333951" w:rsidP="00895C2E">
      <w:pPr>
        <w:snapToGrid w:val="0"/>
        <w:spacing w:before="120" w:line="300" w:lineRule="auto"/>
        <w:ind w:firstLineChars="200" w:firstLine="480"/>
        <w:rPr>
          <w:rFonts w:ascii="Times New Roman" w:hAnsi="Times New Roman" w:cs="Times New Roman"/>
          <w:color w:val="000000" w:themeColor="text1"/>
          <w:sz w:val="24"/>
          <w:szCs w:val="24"/>
        </w:rPr>
      </w:pPr>
      <w:r w:rsidRPr="00566FE4">
        <w:rPr>
          <w:rFonts w:ascii="Times New Roman" w:hAnsi="Times New Roman" w:cs="Times New Roman"/>
          <w:color w:val="000000" w:themeColor="text1"/>
          <w:sz w:val="24"/>
          <w:szCs w:val="24"/>
        </w:rPr>
        <w:t>无</w:t>
      </w:r>
    </w:p>
    <w:p w14:paraId="38798A6E" w14:textId="77777777" w:rsidR="0026478A" w:rsidRPr="00566FE4" w:rsidRDefault="0026478A" w:rsidP="00895C2E">
      <w:pPr>
        <w:snapToGrid w:val="0"/>
        <w:spacing w:before="120" w:line="300" w:lineRule="auto"/>
        <w:ind w:firstLineChars="200" w:firstLine="480"/>
        <w:rPr>
          <w:rFonts w:ascii="Times New Roman" w:hAnsi="Times New Roman" w:cs="Times New Roman"/>
          <w:color w:val="000000" w:themeColor="text1"/>
          <w:sz w:val="24"/>
          <w:szCs w:val="24"/>
        </w:rPr>
      </w:pPr>
    </w:p>
    <w:p w14:paraId="5728B0C5" w14:textId="566AB489" w:rsidR="00333951" w:rsidRPr="00011560" w:rsidRDefault="00333951" w:rsidP="00895C2E">
      <w:pPr>
        <w:snapToGrid w:val="0"/>
        <w:spacing w:before="120" w:line="300" w:lineRule="auto"/>
        <w:rPr>
          <w:rFonts w:ascii="Times New Roman" w:eastAsia="KaiTi_GB2312" w:hAnsi="Times New Roman" w:cs="Times New Roman"/>
          <w:b/>
          <w:bCs/>
          <w:color w:val="0070C0"/>
          <w:sz w:val="28"/>
          <w:szCs w:val="28"/>
        </w:rPr>
      </w:pPr>
      <w:r w:rsidRPr="00011560">
        <w:rPr>
          <w:rFonts w:ascii="Times New Roman" w:eastAsia="KaiTi_GB2312" w:hAnsi="Times New Roman" w:cs="Times New Roman"/>
          <w:b/>
          <w:bCs/>
          <w:color w:val="0070C0"/>
          <w:sz w:val="28"/>
          <w:szCs w:val="28"/>
        </w:rPr>
        <w:t>（</w:t>
      </w:r>
      <w:r w:rsidR="0026478A" w:rsidRPr="00011560">
        <w:rPr>
          <w:rFonts w:ascii="Times New Roman" w:eastAsia="KaiTi_GB2312" w:hAnsi="Times New Roman" w:cs="Times New Roman" w:hint="eastAsia"/>
          <w:b/>
          <w:bCs/>
          <w:color w:val="0070C0"/>
          <w:sz w:val="28"/>
          <w:szCs w:val="28"/>
        </w:rPr>
        <w:t>三</w:t>
      </w:r>
      <w:r w:rsidRPr="00011560">
        <w:rPr>
          <w:rFonts w:ascii="Times New Roman" w:eastAsia="KaiTi_GB2312" w:hAnsi="Times New Roman" w:cs="Times New Roman"/>
          <w:b/>
          <w:bCs/>
          <w:color w:val="0070C0"/>
          <w:sz w:val="28"/>
          <w:szCs w:val="28"/>
        </w:rPr>
        <w:t>）其他需要说明的问题</w:t>
      </w:r>
    </w:p>
    <w:p w14:paraId="10EC875F" w14:textId="2089D964" w:rsidR="00333951" w:rsidRPr="00011560" w:rsidRDefault="0026478A" w:rsidP="00895C2E">
      <w:pPr>
        <w:spacing w:line="300" w:lineRule="auto"/>
        <w:rPr>
          <w:rFonts w:ascii="Times New Roman" w:eastAsia="KaiTi_GB2312" w:hAnsi="Times New Roman" w:cs="Times New Roman"/>
          <w:color w:val="0070C0"/>
          <w:sz w:val="28"/>
          <w:szCs w:val="28"/>
        </w:rPr>
      </w:pPr>
      <w:r w:rsidRPr="00011560">
        <w:rPr>
          <w:rFonts w:ascii="Times New Roman" w:eastAsia="KaiTi_GB2312" w:hAnsi="Times New Roman" w:cs="Times New Roman" w:hint="eastAsia"/>
          <w:color w:val="0070C0"/>
          <w:sz w:val="28"/>
          <w:szCs w:val="28"/>
        </w:rPr>
        <w:t xml:space="preserve">1. </w:t>
      </w:r>
      <w:r w:rsidRPr="00011560">
        <w:rPr>
          <w:rFonts w:ascii="Times New Roman" w:eastAsia="KaiTi_GB2312" w:hAnsi="Times New Roman" w:cs="Times New Roman" w:hint="eastAsia"/>
          <w:color w:val="0070C0"/>
          <w:sz w:val="28"/>
          <w:szCs w:val="28"/>
        </w:rPr>
        <w:t>申请人同年申请不同类型的国家自然科学基金项目情况（列明同年申请的其他项目的项目类型、项目名称信息，并说明与本项目之间的区别与联系。</w:t>
      </w:r>
    </w:p>
    <w:p w14:paraId="5D121057" w14:textId="223E2BA0" w:rsidR="00333951" w:rsidRPr="001903E9" w:rsidRDefault="001903E9" w:rsidP="001903E9">
      <w:pPr>
        <w:spacing w:line="300" w:lineRule="auto"/>
        <w:ind w:firstLineChars="200" w:firstLine="480"/>
        <w:rPr>
          <w:rFonts w:ascii="Times New Roman" w:hAnsi="Times New Roman" w:cs="Times New Roman"/>
          <w:sz w:val="24"/>
          <w:szCs w:val="24"/>
        </w:rPr>
      </w:pPr>
      <w:r w:rsidRPr="001903E9">
        <w:rPr>
          <w:rFonts w:ascii="Times New Roman" w:hAnsi="Times New Roman" w:cs="Times New Roman" w:hint="eastAsia"/>
          <w:sz w:val="24"/>
          <w:szCs w:val="24"/>
        </w:rPr>
        <w:t>无</w:t>
      </w:r>
    </w:p>
    <w:p w14:paraId="1909C8BA" w14:textId="77777777" w:rsidR="00333951" w:rsidRPr="001903E9" w:rsidRDefault="00333951" w:rsidP="00895C2E">
      <w:pPr>
        <w:spacing w:line="300" w:lineRule="auto"/>
        <w:rPr>
          <w:rFonts w:ascii="Times New Roman" w:hAnsi="Times New Roman" w:cs="Times New Roman"/>
          <w:sz w:val="24"/>
          <w:szCs w:val="24"/>
        </w:rPr>
      </w:pPr>
    </w:p>
    <w:p w14:paraId="188EDE23" w14:textId="6C23E34F" w:rsidR="0026478A" w:rsidRPr="00011560" w:rsidRDefault="0026478A" w:rsidP="00895C2E">
      <w:pPr>
        <w:spacing w:line="300" w:lineRule="auto"/>
        <w:rPr>
          <w:rFonts w:ascii="Times New Roman" w:eastAsia="KaiTi_GB2312" w:hAnsi="Times New Roman" w:cs="Times New Roman"/>
          <w:color w:val="0070C0"/>
          <w:sz w:val="28"/>
          <w:szCs w:val="28"/>
        </w:rPr>
      </w:pPr>
      <w:r w:rsidRPr="00011560">
        <w:rPr>
          <w:rFonts w:ascii="Times New Roman" w:eastAsia="KaiTi_GB2312" w:hAnsi="Times New Roman" w:cs="Times New Roman" w:hint="eastAsia"/>
          <w:color w:val="0070C0"/>
          <w:sz w:val="28"/>
          <w:szCs w:val="28"/>
        </w:rPr>
        <w:t xml:space="preserve">2. </w:t>
      </w:r>
      <w:r w:rsidRPr="00011560">
        <w:rPr>
          <w:rFonts w:ascii="Times New Roman" w:eastAsia="KaiTi_GB2312" w:hAnsi="Times New Roman" w:cs="Times New Roman" w:hint="eastAsia"/>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776B749F" w14:textId="77777777" w:rsidR="00AA1F13" w:rsidRPr="001903E9" w:rsidRDefault="00AA1F13" w:rsidP="00AA1F13">
      <w:pPr>
        <w:spacing w:line="300" w:lineRule="auto"/>
        <w:ind w:firstLineChars="200" w:firstLine="480"/>
        <w:rPr>
          <w:rFonts w:ascii="Times New Roman" w:hAnsi="Times New Roman" w:cs="Times New Roman"/>
          <w:sz w:val="24"/>
          <w:szCs w:val="24"/>
        </w:rPr>
      </w:pPr>
      <w:r w:rsidRPr="001903E9">
        <w:rPr>
          <w:rFonts w:ascii="Times New Roman" w:hAnsi="Times New Roman" w:cs="Times New Roman" w:hint="eastAsia"/>
          <w:sz w:val="24"/>
          <w:szCs w:val="24"/>
        </w:rPr>
        <w:t>无</w:t>
      </w:r>
    </w:p>
    <w:p w14:paraId="1A191455" w14:textId="77777777" w:rsidR="006C0A1C" w:rsidRPr="00AA1F13" w:rsidRDefault="006C0A1C" w:rsidP="00895C2E">
      <w:pPr>
        <w:spacing w:line="300" w:lineRule="auto"/>
        <w:rPr>
          <w:rFonts w:ascii="Times New Roman" w:hAnsi="Times New Roman" w:cs="Times New Roman"/>
          <w:sz w:val="24"/>
          <w:szCs w:val="24"/>
        </w:rPr>
      </w:pPr>
    </w:p>
    <w:p w14:paraId="4F2DC669" w14:textId="6C6261B7" w:rsidR="006C0A1C" w:rsidRPr="003B2C9E" w:rsidRDefault="0026478A" w:rsidP="00895C2E">
      <w:pPr>
        <w:spacing w:line="300" w:lineRule="auto"/>
        <w:rPr>
          <w:rFonts w:ascii="Times New Roman" w:eastAsia="KaiTi_GB2312" w:hAnsi="Times New Roman" w:cs="Times New Roman"/>
          <w:color w:val="0070C0"/>
          <w:sz w:val="28"/>
          <w:szCs w:val="28"/>
        </w:rPr>
      </w:pPr>
      <w:r w:rsidRPr="003B2C9E">
        <w:rPr>
          <w:rFonts w:ascii="Times New Roman" w:eastAsia="KaiTi_GB2312" w:hAnsi="Times New Roman" w:cs="Times New Roman" w:hint="eastAsia"/>
          <w:color w:val="0070C0"/>
          <w:sz w:val="28"/>
          <w:szCs w:val="28"/>
        </w:rPr>
        <w:t xml:space="preserve">3. </w:t>
      </w:r>
      <w:r w:rsidRPr="003B2C9E">
        <w:rPr>
          <w:rFonts w:ascii="Times New Roman" w:eastAsia="KaiTi_GB2312" w:hAnsi="Times New Roman" w:cs="Times New Roman" w:hint="eastAsia"/>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6C4E1E07" w14:textId="77777777" w:rsidR="00AA1F13" w:rsidRPr="001903E9" w:rsidRDefault="00AA1F13" w:rsidP="00AA1F13">
      <w:pPr>
        <w:spacing w:line="300" w:lineRule="auto"/>
        <w:ind w:firstLineChars="200" w:firstLine="480"/>
        <w:rPr>
          <w:rFonts w:ascii="Times New Roman" w:hAnsi="Times New Roman" w:cs="Times New Roman"/>
          <w:sz w:val="24"/>
          <w:szCs w:val="24"/>
        </w:rPr>
      </w:pPr>
      <w:r w:rsidRPr="001903E9">
        <w:rPr>
          <w:rFonts w:ascii="Times New Roman" w:hAnsi="Times New Roman" w:cs="Times New Roman" w:hint="eastAsia"/>
          <w:sz w:val="24"/>
          <w:szCs w:val="24"/>
        </w:rPr>
        <w:t>无</w:t>
      </w:r>
    </w:p>
    <w:p w14:paraId="2A219991" w14:textId="77777777" w:rsidR="006C0A1C" w:rsidRPr="00AA1F13" w:rsidRDefault="006C0A1C" w:rsidP="00895C2E">
      <w:pPr>
        <w:spacing w:line="300" w:lineRule="auto"/>
        <w:rPr>
          <w:rFonts w:ascii="Times New Roman" w:hAnsi="Times New Roman" w:cs="Times New Roman"/>
          <w:sz w:val="24"/>
          <w:szCs w:val="24"/>
        </w:rPr>
      </w:pPr>
    </w:p>
    <w:p w14:paraId="660D06F9" w14:textId="77777777" w:rsidR="006C0A1C" w:rsidRPr="00AA1F13" w:rsidRDefault="006C0A1C" w:rsidP="00895C2E">
      <w:pPr>
        <w:spacing w:line="300" w:lineRule="auto"/>
        <w:rPr>
          <w:rFonts w:ascii="Times New Roman" w:hAnsi="Times New Roman" w:cs="Times New Roman"/>
          <w:sz w:val="24"/>
          <w:szCs w:val="24"/>
        </w:rPr>
      </w:pPr>
    </w:p>
    <w:p w14:paraId="1CD15A3F" w14:textId="110E0ED0" w:rsidR="006C0A1C" w:rsidRPr="00C238DA" w:rsidRDefault="0026478A" w:rsidP="00895C2E">
      <w:pPr>
        <w:spacing w:line="300" w:lineRule="auto"/>
        <w:rPr>
          <w:rFonts w:ascii="Times New Roman" w:eastAsia="KaiTi_GB2312" w:hAnsi="Times New Roman" w:cs="Times New Roman"/>
          <w:color w:val="0070C0"/>
          <w:sz w:val="28"/>
          <w:szCs w:val="28"/>
        </w:rPr>
      </w:pPr>
      <w:r w:rsidRPr="00C238DA">
        <w:rPr>
          <w:rFonts w:ascii="Times New Roman" w:eastAsia="KaiTi_GB2312" w:hAnsi="Times New Roman" w:cs="Times New Roman" w:hint="eastAsia"/>
          <w:color w:val="0070C0"/>
          <w:sz w:val="28"/>
          <w:szCs w:val="28"/>
        </w:rPr>
        <w:t xml:space="preserve">4. </w:t>
      </w:r>
      <w:r w:rsidRPr="00C238DA">
        <w:rPr>
          <w:rFonts w:ascii="Times New Roman" w:eastAsia="KaiTi_GB2312" w:hAnsi="Times New Roman" w:cs="Times New Roman" w:hint="eastAsia"/>
          <w:color w:val="0070C0"/>
          <w:sz w:val="28"/>
          <w:szCs w:val="28"/>
        </w:rPr>
        <w:t>其他。</w:t>
      </w:r>
    </w:p>
    <w:p w14:paraId="0A0B5B85" w14:textId="77777777" w:rsidR="00AA1F13" w:rsidRPr="001903E9" w:rsidRDefault="00AA1F13" w:rsidP="00AA1F13">
      <w:pPr>
        <w:spacing w:line="300" w:lineRule="auto"/>
        <w:ind w:firstLineChars="200" w:firstLine="480"/>
        <w:rPr>
          <w:rFonts w:ascii="Times New Roman" w:hAnsi="Times New Roman" w:cs="Times New Roman"/>
          <w:sz w:val="24"/>
          <w:szCs w:val="24"/>
        </w:rPr>
      </w:pPr>
      <w:r w:rsidRPr="001903E9">
        <w:rPr>
          <w:rFonts w:ascii="Times New Roman" w:hAnsi="Times New Roman" w:cs="Times New Roman" w:hint="eastAsia"/>
          <w:sz w:val="24"/>
          <w:szCs w:val="24"/>
        </w:rPr>
        <w:t>无</w:t>
      </w:r>
    </w:p>
    <w:p w14:paraId="5C4E2454" w14:textId="77777777" w:rsidR="0026478A" w:rsidRPr="00AA1F13" w:rsidRDefault="0026478A" w:rsidP="00895C2E">
      <w:pPr>
        <w:spacing w:line="300" w:lineRule="auto"/>
        <w:rPr>
          <w:rFonts w:ascii="Times New Roman" w:hAnsi="Times New Roman" w:cs="Times New Roman"/>
          <w:sz w:val="24"/>
          <w:szCs w:val="24"/>
        </w:rPr>
      </w:pPr>
    </w:p>
    <w:p w14:paraId="3CD49F8E" w14:textId="77777777" w:rsidR="0026478A" w:rsidRPr="00AA1F13" w:rsidRDefault="0026478A" w:rsidP="00895C2E">
      <w:pPr>
        <w:spacing w:line="300" w:lineRule="auto"/>
        <w:rPr>
          <w:rFonts w:ascii="Times New Roman" w:hAnsi="Times New Roman" w:cs="Times New Roman"/>
          <w:sz w:val="24"/>
          <w:szCs w:val="24"/>
        </w:rPr>
      </w:pPr>
    </w:p>
    <w:sectPr w:rsidR="0026478A" w:rsidRPr="00AA1F13" w:rsidSect="006C0A1C">
      <w:footerReference w:type="default" r:id="rId56"/>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C2FC28" w14:textId="77777777" w:rsidR="003B714B" w:rsidRDefault="003B714B" w:rsidP="00C344E1">
      <w:r>
        <w:separator/>
      </w:r>
    </w:p>
  </w:endnote>
  <w:endnote w:type="continuationSeparator" w:id="0">
    <w:p w14:paraId="1FA80E54" w14:textId="77777777" w:rsidR="003B714B" w:rsidRDefault="003B714B" w:rsidP="00C34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KaiTi_GB2312">
    <w:altName w:val="Microsoft YaHei"/>
    <w:panose1 w:val="0201060906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楷体">
    <w:altName w:val="Microsoft YaHei"/>
    <w:charset w:val="86"/>
    <w:family w:val="modern"/>
    <w:pitch w:val="fixed"/>
    <w:sig w:usb0="00000000"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74D03" w14:textId="4F9E4DA8" w:rsidR="00CC046D" w:rsidRDefault="00CC046D">
    <w:pPr>
      <w:pStyle w:val="Footer"/>
      <w:jc w:val="center"/>
    </w:pPr>
  </w:p>
  <w:p w14:paraId="512637DA" w14:textId="77777777" w:rsidR="00CC046D" w:rsidRDefault="00CC04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AAE370" w14:textId="77777777" w:rsidR="003B714B" w:rsidRDefault="003B714B" w:rsidP="00C344E1">
      <w:r>
        <w:separator/>
      </w:r>
    </w:p>
  </w:footnote>
  <w:footnote w:type="continuationSeparator" w:id="0">
    <w:p w14:paraId="70A644E4" w14:textId="77777777" w:rsidR="003B714B" w:rsidRDefault="003B714B" w:rsidP="00C344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567E9"/>
    <w:multiLevelType w:val="multilevel"/>
    <w:tmpl w:val="3FD05E98"/>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1">
    <w:nsid w:val="16730038"/>
    <w:multiLevelType w:val="hybridMultilevel"/>
    <w:tmpl w:val="3862910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21462B7D"/>
    <w:multiLevelType w:val="hybridMultilevel"/>
    <w:tmpl w:val="315A949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224E3B3C"/>
    <w:multiLevelType w:val="hybridMultilevel"/>
    <w:tmpl w:val="4B22B66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24353BED"/>
    <w:multiLevelType w:val="hybridMultilevel"/>
    <w:tmpl w:val="6D48F1B8"/>
    <w:lvl w:ilvl="0" w:tplc="3250AAA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6F37048"/>
    <w:multiLevelType w:val="multilevel"/>
    <w:tmpl w:val="93581D16"/>
    <w:lvl w:ilvl="0">
      <w:start w:val="3"/>
      <w:numFmt w:val="decimal"/>
      <w:lvlText w:val="%1."/>
      <w:lvlJc w:val="left"/>
      <w:pPr>
        <w:ind w:left="360" w:hanging="360"/>
      </w:pPr>
      <w:rPr>
        <w:rFonts w:ascii="Times New Roman" w:eastAsia="KaiTi_GB2312" w:hAnsi="Times New Roman" w:cs="Times New Roman" w:hint="default"/>
        <w:b/>
        <w:sz w:val="28"/>
        <w:szCs w:val="28"/>
      </w:rPr>
    </w:lvl>
    <w:lvl w:ilvl="1">
      <w:start w:val="1"/>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6">
    <w:nsid w:val="40204151"/>
    <w:multiLevelType w:val="hybridMultilevel"/>
    <w:tmpl w:val="261EAF0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480D6A2F"/>
    <w:multiLevelType w:val="hybridMultilevel"/>
    <w:tmpl w:val="F35002C6"/>
    <w:lvl w:ilvl="0" w:tplc="DD8263B8">
      <w:start w:val="1"/>
      <w:numFmt w:val="japaneseCounting"/>
      <w:lvlText w:val="（%1）"/>
      <w:lvlJc w:val="left"/>
      <w:pPr>
        <w:ind w:left="1453" w:hanging="885"/>
      </w:pPr>
      <w:rPr>
        <w:rFonts w:hAnsi="Times New Roman" w:hint="default"/>
        <w:b/>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8">
    <w:nsid w:val="505D50A4"/>
    <w:multiLevelType w:val="hybridMultilevel"/>
    <w:tmpl w:val="680AD2EC"/>
    <w:lvl w:ilvl="0" w:tplc="BC661DE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90819D9"/>
    <w:multiLevelType w:val="hybridMultilevel"/>
    <w:tmpl w:val="9ECA4DB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69E30596"/>
    <w:multiLevelType w:val="hybridMultilevel"/>
    <w:tmpl w:val="F796EA4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6CF55423"/>
    <w:multiLevelType w:val="hybridMultilevel"/>
    <w:tmpl w:val="2D50B9E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6E9926D2"/>
    <w:multiLevelType w:val="hybridMultilevel"/>
    <w:tmpl w:val="0EAE680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7"/>
  </w:num>
  <w:num w:numId="2">
    <w:abstractNumId w:val="5"/>
  </w:num>
  <w:num w:numId="3">
    <w:abstractNumId w:val="12"/>
  </w:num>
  <w:num w:numId="4">
    <w:abstractNumId w:val="9"/>
  </w:num>
  <w:num w:numId="5">
    <w:abstractNumId w:val="4"/>
  </w:num>
  <w:num w:numId="6">
    <w:abstractNumId w:val="10"/>
  </w:num>
  <w:num w:numId="7">
    <w:abstractNumId w:val="1"/>
  </w:num>
  <w:num w:numId="8">
    <w:abstractNumId w:val="6"/>
  </w:num>
  <w:num w:numId="9">
    <w:abstractNumId w:val="11"/>
  </w:num>
  <w:num w:numId="10">
    <w:abstractNumId w:val="3"/>
  </w:num>
  <w:num w:numId="11">
    <w:abstractNumId w:val="2"/>
  </w:num>
  <w:num w:numId="12">
    <w:abstractNumId w:val="8"/>
  </w:num>
  <w:num w:numId="13">
    <w:abstractNumId w:val="0"/>
  </w:num>
  <w:num w:numId="14">
    <w:abstractNumId w:val="1"/>
  </w:num>
  <w:num w:numId="15">
    <w:abstractNumId w:val="6"/>
  </w:num>
  <w:num w:numId="16">
    <w:abstractNumId w:val="3"/>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B1B"/>
    <w:rsid w:val="00001612"/>
    <w:rsid w:val="000020E8"/>
    <w:rsid w:val="00005EBD"/>
    <w:rsid w:val="0000606A"/>
    <w:rsid w:val="000066EC"/>
    <w:rsid w:val="00007E6C"/>
    <w:rsid w:val="00010446"/>
    <w:rsid w:val="0001138C"/>
    <w:rsid w:val="00011560"/>
    <w:rsid w:val="00016E83"/>
    <w:rsid w:val="0001700D"/>
    <w:rsid w:val="0002017F"/>
    <w:rsid w:val="0002048D"/>
    <w:rsid w:val="000264E5"/>
    <w:rsid w:val="0002738F"/>
    <w:rsid w:val="000305E2"/>
    <w:rsid w:val="00031947"/>
    <w:rsid w:val="00031BEA"/>
    <w:rsid w:val="0003780E"/>
    <w:rsid w:val="00044297"/>
    <w:rsid w:val="00047E53"/>
    <w:rsid w:val="0005074B"/>
    <w:rsid w:val="00051EE6"/>
    <w:rsid w:val="00055B50"/>
    <w:rsid w:val="00065127"/>
    <w:rsid w:val="00067B82"/>
    <w:rsid w:val="00067FDF"/>
    <w:rsid w:val="000701B6"/>
    <w:rsid w:val="000705A6"/>
    <w:rsid w:val="000743A6"/>
    <w:rsid w:val="000745C1"/>
    <w:rsid w:val="000749A7"/>
    <w:rsid w:val="00077171"/>
    <w:rsid w:val="00077D51"/>
    <w:rsid w:val="00080D1F"/>
    <w:rsid w:val="000839A7"/>
    <w:rsid w:val="00083F69"/>
    <w:rsid w:val="000861EC"/>
    <w:rsid w:val="0009015D"/>
    <w:rsid w:val="00090BBC"/>
    <w:rsid w:val="0009593F"/>
    <w:rsid w:val="000964F1"/>
    <w:rsid w:val="000971C2"/>
    <w:rsid w:val="000A009F"/>
    <w:rsid w:val="000A0220"/>
    <w:rsid w:val="000A0827"/>
    <w:rsid w:val="000A462E"/>
    <w:rsid w:val="000A5488"/>
    <w:rsid w:val="000A5871"/>
    <w:rsid w:val="000A6A11"/>
    <w:rsid w:val="000A7059"/>
    <w:rsid w:val="000B0276"/>
    <w:rsid w:val="000B093E"/>
    <w:rsid w:val="000B4230"/>
    <w:rsid w:val="000B56A6"/>
    <w:rsid w:val="000C2695"/>
    <w:rsid w:val="000C2F99"/>
    <w:rsid w:val="000C448C"/>
    <w:rsid w:val="000C46C0"/>
    <w:rsid w:val="000C7B32"/>
    <w:rsid w:val="000D1EFA"/>
    <w:rsid w:val="000D2AA7"/>
    <w:rsid w:val="000D3CF1"/>
    <w:rsid w:val="000D4673"/>
    <w:rsid w:val="000D7583"/>
    <w:rsid w:val="000E0A77"/>
    <w:rsid w:val="000E11AA"/>
    <w:rsid w:val="000E3716"/>
    <w:rsid w:val="000E5C2A"/>
    <w:rsid w:val="000F1E63"/>
    <w:rsid w:val="000F358E"/>
    <w:rsid w:val="000F3711"/>
    <w:rsid w:val="000F65F6"/>
    <w:rsid w:val="000F6663"/>
    <w:rsid w:val="00102DD1"/>
    <w:rsid w:val="00103E20"/>
    <w:rsid w:val="00111123"/>
    <w:rsid w:val="00111E2E"/>
    <w:rsid w:val="001125C5"/>
    <w:rsid w:val="00115C73"/>
    <w:rsid w:val="001163A9"/>
    <w:rsid w:val="001164E6"/>
    <w:rsid w:val="00117044"/>
    <w:rsid w:val="001216BA"/>
    <w:rsid w:val="001237EC"/>
    <w:rsid w:val="0013553C"/>
    <w:rsid w:val="00135D4B"/>
    <w:rsid w:val="00140B12"/>
    <w:rsid w:val="00144FA6"/>
    <w:rsid w:val="00150E40"/>
    <w:rsid w:val="00151DBE"/>
    <w:rsid w:val="00152A43"/>
    <w:rsid w:val="0015358F"/>
    <w:rsid w:val="001537C6"/>
    <w:rsid w:val="001549C1"/>
    <w:rsid w:val="00155592"/>
    <w:rsid w:val="00155EC4"/>
    <w:rsid w:val="00156B8C"/>
    <w:rsid w:val="00164D57"/>
    <w:rsid w:val="001653F1"/>
    <w:rsid w:val="001659A2"/>
    <w:rsid w:val="00166950"/>
    <w:rsid w:val="00176D7B"/>
    <w:rsid w:val="00181615"/>
    <w:rsid w:val="00185252"/>
    <w:rsid w:val="00186044"/>
    <w:rsid w:val="00186550"/>
    <w:rsid w:val="0019017A"/>
    <w:rsid w:val="001903E9"/>
    <w:rsid w:val="00192AD8"/>
    <w:rsid w:val="001954B0"/>
    <w:rsid w:val="001A1375"/>
    <w:rsid w:val="001A5B08"/>
    <w:rsid w:val="001B01E5"/>
    <w:rsid w:val="001B169B"/>
    <w:rsid w:val="001B5017"/>
    <w:rsid w:val="001B6A0F"/>
    <w:rsid w:val="001C2EA8"/>
    <w:rsid w:val="001C5510"/>
    <w:rsid w:val="001C7A8E"/>
    <w:rsid w:val="001C7FDC"/>
    <w:rsid w:val="001D0635"/>
    <w:rsid w:val="001D20D0"/>
    <w:rsid w:val="001D28A0"/>
    <w:rsid w:val="001D3074"/>
    <w:rsid w:val="001E0157"/>
    <w:rsid w:val="001E25C3"/>
    <w:rsid w:val="001F374A"/>
    <w:rsid w:val="001F59E9"/>
    <w:rsid w:val="001F5EFF"/>
    <w:rsid w:val="00203A42"/>
    <w:rsid w:val="00204C76"/>
    <w:rsid w:val="00207018"/>
    <w:rsid w:val="00207A7A"/>
    <w:rsid w:val="002130D8"/>
    <w:rsid w:val="00213DA2"/>
    <w:rsid w:val="00213FDD"/>
    <w:rsid w:val="00214BE2"/>
    <w:rsid w:val="00216AA6"/>
    <w:rsid w:val="00221E44"/>
    <w:rsid w:val="00222497"/>
    <w:rsid w:val="00225BF2"/>
    <w:rsid w:val="0022619D"/>
    <w:rsid w:val="002315DC"/>
    <w:rsid w:val="0023658C"/>
    <w:rsid w:val="002413BF"/>
    <w:rsid w:val="00241D56"/>
    <w:rsid w:val="002425FF"/>
    <w:rsid w:val="00243C8D"/>
    <w:rsid w:val="00251C79"/>
    <w:rsid w:val="00256ACC"/>
    <w:rsid w:val="00256F82"/>
    <w:rsid w:val="002636E4"/>
    <w:rsid w:val="00263D21"/>
    <w:rsid w:val="0026478A"/>
    <w:rsid w:val="0027053C"/>
    <w:rsid w:val="00272842"/>
    <w:rsid w:val="00272E02"/>
    <w:rsid w:val="0027338C"/>
    <w:rsid w:val="002736B9"/>
    <w:rsid w:val="00275BA8"/>
    <w:rsid w:val="00276252"/>
    <w:rsid w:val="00276A8B"/>
    <w:rsid w:val="002802FE"/>
    <w:rsid w:val="00280E5B"/>
    <w:rsid w:val="00282AEA"/>
    <w:rsid w:val="00284D97"/>
    <w:rsid w:val="002853E5"/>
    <w:rsid w:val="00287672"/>
    <w:rsid w:val="00287770"/>
    <w:rsid w:val="00290700"/>
    <w:rsid w:val="002926CD"/>
    <w:rsid w:val="002952E6"/>
    <w:rsid w:val="00295523"/>
    <w:rsid w:val="00296182"/>
    <w:rsid w:val="002A66F0"/>
    <w:rsid w:val="002A76AA"/>
    <w:rsid w:val="002C0E17"/>
    <w:rsid w:val="002C349A"/>
    <w:rsid w:val="002C3580"/>
    <w:rsid w:val="002C50FC"/>
    <w:rsid w:val="002D0059"/>
    <w:rsid w:val="002D1053"/>
    <w:rsid w:val="002D4222"/>
    <w:rsid w:val="002D4299"/>
    <w:rsid w:val="002D5D0A"/>
    <w:rsid w:val="002D69FB"/>
    <w:rsid w:val="002D7276"/>
    <w:rsid w:val="002D7391"/>
    <w:rsid w:val="002E08B9"/>
    <w:rsid w:val="002F43C7"/>
    <w:rsid w:val="002F4F10"/>
    <w:rsid w:val="002F59F5"/>
    <w:rsid w:val="002F5A5B"/>
    <w:rsid w:val="00303CC5"/>
    <w:rsid w:val="00303FBF"/>
    <w:rsid w:val="00307FA7"/>
    <w:rsid w:val="00310F9B"/>
    <w:rsid w:val="00316F09"/>
    <w:rsid w:val="003223F6"/>
    <w:rsid w:val="00322F48"/>
    <w:rsid w:val="0032564C"/>
    <w:rsid w:val="00327DA5"/>
    <w:rsid w:val="00333951"/>
    <w:rsid w:val="00334F77"/>
    <w:rsid w:val="00336D42"/>
    <w:rsid w:val="00337918"/>
    <w:rsid w:val="003409DA"/>
    <w:rsid w:val="0034253F"/>
    <w:rsid w:val="0034267A"/>
    <w:rsid w:val="0034295B"/>
    <w:rsid w:val="00342F77"/>
    <w:rsid w:val="003435A4"/>
    <w:rsid w:val="00346832"/>
    <w:rsid w:val="00347C27"/>
    <w:rsid w:val="00351330"/>
    <w:rsid w:val="003523CE"/>
    <w:rsid w:val="00353F89"/>
    <w:rsid w:val="00353FB1"/>
    <w:rsid w:val="003544A4"/>
    <w:rsid w:val="003554DE"/>
    <w:rsid w:val="0036098B"/>
    <w:rsid w:val="00366947"/>
    <w:rsid w:val="003726D5"/>
    <w:rsid w:val="003771DF"/>
    <w:rsid w:val="00383F8F"/>
    <w:rsid w:val="00385289"/>
    <w:rsid w:val="003901B7"/>
    <w:rsid w:val="003955A9"/>
    <w:rsid w:val="003A11F3"/>
    <w:rsid w:val="003A6EDF"/>
    <w:rsid w:val="003B1736"/>
    <w:rsid w:val="003B2C9E"/>
    <w:rsid w:val="003B4C7D"/>
    <w:rsid w:val="003B714B"/>
    <w:rsid w:val="003C0028"/>
    <w:rsid w:val="003C13E1"/>
    <w:rsid w:val="003C1F42"/>
    <w:rsid w:val="003C2319"/>
    <w:rsid w:val="003C2570"/>
    <w:rsid w:val="003C3280"/>
    <w:rsid w:val="003C569F"/>
    <w:rsid w:val="003C664D"/>
    <w:rsid w:val="003C6A6A"/>
    <w:rsid w:val="003D1C52"/>
    <w:rsid w:val="003D5462"/>
    <w:rsid w:val="003D62D2"/>
    <w:rsid w:val="003D6D92"/>
    <w:rsid w:val="003E323E"/>
    <w:rsid w:val="003E436C"/>
    <w:rsid w:val="003E4CFB"/>
    <w:rsid w:val="003E506B"/>
    <w:rsid w:val="003F0AF3"/>
    <w:rsid w:val="003F1492"/>
    <w:rsid w:val="003F370D"/>
    <w:rsid w:val="0040037A"/>
    <w:rsid w:val="004013A2"/>
    <w:rsid w:val="00401BA2"/>
    <w:rsid w:val="00402883"/>
    <w:rsid w:val="004046A1"/>
    <w:rsid w:val="004059E9"/>
    <w:rsid w:val="0040760E"/>
    <w:rsid w:val="0041030F"/>
    <w:rsid w:val="0041254E"/>
    <w:rsid w:val="0041457A"/>
    <w:rsid w:val="00414F8F"/>
    <w:rsid w:val="00422013"/>
    <w:rsid w:val="00426FFB"/>
    <w:rsid w:val="0042750F"/>
    <w:rsid w:val="00432E21"/>
    <w:rsid w:val="00433FB4"/>
    <w:rsid w:val="004356D1"/>
    <w:rsid w:val="004360E6"/>
    <w:rsid w:val="00441D23"/>
    <w:rsid w:val="00444E1B"/>
    <w:rsid w:val="004464E0"/>
    <w:rsid w:val="00446631"/>
    <w:rsid w:val="00446825"/>
    <w:rsid w:val="00446B3A"/>
    <w:rsid w:val="00452685"/>
    <w:rsid w:val="00454292"/>
    <w:rsid w:val="004547C7"/>
    <w:rsid w:val="0045779B"/>
    <w:rsid w:val="004608DD"/>
    <w:rsid w:val="004653DD"/>
    <w:rsid w:val="00465CD9"/>
    <w:rsid w:val="00470A33"/>
    <w:rsid w:val="0047159C"/>
    <w:rsid w:val="00471607"/>
    <w:rsid w:val="004727C9"/>
    <w:rsid w:val="00475FD3"/>
    <w:rsid w:val="00480EDD"/>
    <w:rsid w:val="00483123"/>
    <w:rsid w:val="004838C1"/>
    <w:rsid w:val="00485E8E"/>
    <w:rsid w:val="004866C1"/>
    <w:rsid w:val="00486C73"/>
    <w:rsid w:val="004874F1"/>
    <w:rsid w:val="00487D4C"/>
    <w:rsid w:val="004957F7"/>
    <w:rsid w:val="004A1B06"/>
    <w:rsid w:val="004A4374"/>
    <w:rsid w:val="004A626E"/>
    <w:rsid w:val="004A6A62"/>
    <w:rsid w:val="004A75E9"/>
    <w:rsid w:val="004B0458"/>
    <w:rsid w:val="004B14F4"/>
    <w:rsid w:val="004B3A7F"/>
    <w:rsid w:val="004B3A97"/>
    <w:rsid w:val="004B55D2"/>
    <w:rsid w:val="004C2081"/>
    <w:rsid w:val="004C26DE"/>
    <w:rsid w:val="004C2702"/>
    <w:rsid w:val="004C6DB2"/>
    <w:rsid w:val="004C6FED"/>
    <w:rsid w:val="004D0374"/>
    <w:rsid w:val="004D06E5"/>
    <w:rsid w:val="004D299D"/>
    <w:rsid w:val="004D2B64"/>
    <w:rsid w:val="004D6A88"/>
    <w:rsid w:val="004D6ED0"/>
    <w:rsid w:val="004D7DC9"/>
    <w:rsid w:val="004D7F33"/>
    <w:rsid w:val="004E0B08"/>
    <w:rsid w:val="004E3586"/>
    <w:rsid w:val="004E712A"/>
    <w:rsid w:val="004E7599"/>
    <w:rsid w:val="004F4790"/>
    <w:rsid w:val="004F4806"/>
    <w:rsid w:val="004F63DA"/>
    <w:rsid w:val="004F73D3"/>
    <w:rsid w:val="004F7619"/>
    <w:rsid w:val="00501FD2"/>
    <w:rsid w:val="00506D6E"/>
    <w:rsid w:val="00507A94"/>
    <w:rsid w:val="00507B57"/>
    <w:rsid w:val="005151B2"/>
    <w:rsid w:val="00517B15"/>
    <w:rsid w:val="00521986"/>
    <w:rsid w:val="005220D4"/>
    <w:rsid w:val="00522C20"/>
    <w:rsid w:val="005234FD"/>
    <w:rsid w:val="0052365E"/>
    <w:rsid w:val="005254D2"/>
    <w:rsid w:val="00531232"/>
    <w:rsid w:val="00531E24"/>
    <w:rsid w:val="00533EAB"/>
    <w:rsid w:val="0053469D"/>
    <w:rsid w:val="00536E3D"/>
    <w:rsid w:val="00540E98"/>
    <w:rsid w:val="00546CE7"/>
    <w:rsid w:val="005471E2"/>
    <w:rsid w:val="005475FC"/>
    <w:rsid w:val="005503F3"/>
    <w:rsid w:val="00552015"/>
    <w:rsid w:val="00553116"/>
    <w:rsid w:val="0055500C"/>
    <w:rsid w:val="005552D7"/>
    <w:rsid w:val="00555B9B"/>
    <w:rsid w:val="0056009B"/>
    <w:rsid w:val="00562C9A"/>
    <w:rsid w:val="00565D66"/>
    <w:rsid w:val="00566FE4"/>
    <w:rsid w:val="00571E68"/>
    <w:rsid w:val="00580E54"/>
    <w:rsid w:val="00582461"/>
    <w:rsid w:val="005834E1"/>
    <w:rsid w:val="00586536"/>
    <w:rsid w:val="00587870"/>
    <w:rsid w:val="00587D3B"/>
    <w:rsid w:val="00597848"/>
    <w:rsid w:val="005A65E0"/>
    <w:rsid w:val="005A7400"/>
    <w:rsid w:val="005B0403"/>
    <w:rsid w:val="005B0C5D"/>
    <w:rsid w:val="005B351B"/>
    <w:rsid w:val="005B4BDA"/>
    <w:rsid w:val="005B62B8"/>
    <w:rsid w:val="005B6417"/>
    <w:rsid w:val="005B6E6C"/>
    <w:rsid w:val="005B7046"/>
    <w:rsid w:val="005B7163"/>
    <w:rsid w:val="005C3539"/>
    <w:rsid w:val="005C4561"/>
    <w:rsid w:val="005D1F38"/>
    <w:rsid w:val="005D49E4"/>
    <w:rsid w:val="005E45D6"/>
    <w:rsid w:val="005E7D2A"/>
    <w:rsid w:val="005F00B8"/>
    <w:rsid w:val="005F0A7B"/>
    <w:rsid w:val="005F30C1"/>
    <w:rsid w:val="005F63CE"/>
    <w:rsid w:val="0060042C"/>
    <w:rsid w:val="00600647"/>
    <w:rsid w:val="006011DB"/>
    <w:rsid w:val="00601FBD"/>
    <w:rsid w:val="00602509"/>
    <w:rsid w:val="00607B6C"/>
    <w:rsid w:val="00610481"/>
    <w:rsid w:val="00610594"/>
    <w:rsid w:val="00611870"/>
    <w:rsid w:val="006139B5"/>
    <w:rsid w:val="00617A3A"/>
    <w:rsid w:val="006209CA"/>
    <w:rsid w:val="00623820"/>
    <w:rsid w:val="00624F1A"/>
    <w:rsid w:val="0063082B"/>
    <w:rsid w:val="00631B06"/>
    <w:rsid w:val="00631F34"/>
    <w:rsid w:val="00632938"/>
    <w:rsid w:val="00633D37"/>
    <w:rsid w:val="0063455E"/>
    <w:rsid w:val="00640A18"/>
    <w:rsid w:val="00642652"/>
    <w:rsid w:val="00643231"/>
    <w:rsid w:val="0064335F"/>
    <w:rsid w:val="00643B61"/>
    <w:rsid w:val="00643D27"/>
    <w:rsid w:val="006444A5"/>
    <w:rsid w:val="00644CA3"/>
    <w:rsid w:val="006450F8"/>
    <w:rsid w:val="00646FD2"/>
    <w:rsid w:val="00650BED"/>
    <w:rsid w:val="0065163A"/>
    <w:rsid w:val="006560D8"/>
    <w:rsid w:val="006649D8"/>
    <w:rsid w:val="00665A81"/>
    <w:rsid w:val="00673CC1"/>
    <w:rsid w:val="00681D2A"/>
    <w:rsid w:val="00684F32"/>
    <w:rsid w:val="00685732"/>
    <w:rsid w:val="00686F86"/>
    <w:rsid w:val="00687BF5"/>
    <w:rsid w:val="00690F31"/>
    <w:rsid w:val="00692BE7"/>
    <w:rsid w:val="006972BE"/>
    <w:rsid w:val="006A0511"/>
    <w:rsid w:val="006A1813"/>
    <w:rsid w:val="006A4C58"/>
    <w:rsid w:val="006A7BA9"/>
    <w:rsid w:val="006A7E34"/>
    <w:rsid w:val="006B30CA"/>
    <w:rsid w:val="006B5803"/>
    <w:rsid w:val="006C0A1C"/>
    <w:rsid w:val="006C3CC0"/>
    <w:rsid w:val="006C490E"/>
    <w:rsid w:val="006C5213"/>
    <w:rsid w:val="006C667C"/>
    <w:rsid w:val="006C7F18"/>
    <w:rsid w:val="006D0DC0"/>
    <w:rsid w:val="006E56BF"/>
    <w:rsid w:val="006F43F2"/>
    <w:rsid w:val="006F6303"/>
    <w:rsid w:val="006F6D87"/>
    <w:rsid w:val="007009E0"/>
    <w:rsid w:val="0070142A"/>
    <w:rsid w:val="00704893"/>
    <w:rsid w:val="00707550"/>
    <w:rsid w:val="00707CBC"/>
    <w:rsid w:val="00711F5E"/>
    <w:rsid w:val="00715B0C"/>
    <w:rsid w:val="00716E7A"/>
    <w:rsid w:val="007170EC"/>
    <w:rsid w:val="00721703"/>
    <w:rsid w:val="00721A63"/>
    <w:rsid w:val="00724326"/>
    <w:rsid w:val="0072465D"/>
    <w:rsid w:val="007269D4"/>
    <w:rsid w:val="007345D0"/>
    <w:rsid w:val="00734756"/>
    <w:rsid w:val="00735341"/>
    <w:rsid w:val="00735FFD"/>
    <w:rsid w:val="007365B7"/>
    <w:rsid w:val="00736A9C"/>
    <w:rsid w:val="00737E42"/>
    <w:rsid w:val="00742012"/>
    <w:rsid w:val="007433FC"/>
    <w:rsid w:val="007441F0"/>
    <w:rsid w:val="00750781"/>
    <w:rsid w:val="0075360E"/>
    <w:rsid w:val="00754CD7"/>
    <w:rsid w:val="00756960"/>
    <w:rsid w:val="00760CBC"/>
    <w:rsid w:val="00761E36"/>
    <w:rsid w:val="00763414"/>
    <w:rsid w:val="007703A8"/>
    <w:rsid w:val="00770BB8"/>
    <w:rsid w:val="00771B7F"/>
    <w:rsid w:val="00776F9F"/>
    <w:rsid w:val="00780E6E"/>
    <w:rsid w:val="00781D31"/>
    <w:rsid w:val="007932BA"/>
    <w:rsid w:val="00793327"/>
    <w:rsid w:val="007952DB"/>
    <w:rsid w:val="00796076"/>
    <w:rsid w:val="007A66D7"/>
    <w:rsid w:val="007A7686"/>
    <w:rsid w:val="007B2AED"/>
    <w:rsid w:val="007B4F43"/>
    <w:rsid w:val="007B63D2"/>
    <w:rsid w:val="007B727F"/>
    <w:rsid w:val="007B7857"/>
    <w:rsid w:val="007C21E9"/>
    <w:rsid w:val="007C2D94"/>
    <w:rsid w:val="007C6E12"/>
    <w:rsid w:val="007C7464"/>
    <w:rsid w:val="007C7CCD"/>
    <w:rsid w:val="007D1443"/>
    <w:rsid w:val="007D14D4"/>
    <w:rsid w:val="007D684D"/>
    <w:rsid w:val="007E4FF4"/>
    <w:rsid w:val="007F1EAE"/>
    <w:rsid w:val="007F7E5E"/>
    <w:rsid w:val="00804165"/>
    <w:rsid w:val="008101CC"/>
    <w:rsid w:val="00813E19"/>
    <w:rsid w:val="008209D8"/>
    <w:rsid w:val="00821076"/>
    <w:rsid w:val="00821BC1"/>
    <w:rsid w:val="00821EA7"/>
    <w:rsid w:val="0082250A"/>
    <w:rsid w:val="008254E1"/>
    <w:rsid w:val="00825DF6"/>
    <w:rsid w:val="00827772"/>
    <w:rsid w:val="00833E0A"/>
    <w:rsid w:val="00834C8F"/>
    <w:rsid w:val="00835614"/>
    <w:rsid w:val="0083790F"/>
    <w:rsid w:val="0084158F"/>
    <w:rsid w:val="00842FE6"/>
    <w:rsid w:val="0084370E"/>
    <w:rsid w:val="00845645"/>
    <w:rsid w:val="00846EA1"/>
    <w:rsid w:val="00850AEC"/>
    <w:rsid w:val="00852B19"/>
    <w:rsid w:val="008531FF"/>
    <w:rsid w:val="00854487"/>
    <w:rsid w:val="00854A79"/>
    <w:rsid w:val="00855193"/>
    <w:rsid w:val="0086070F"/>
    <w:rsid w:val="00863C44"/>
    <w:rsid w:val="008646C6"/>
    <w:rsid w:val="008652F9"/>
    <w:rsid w:val="008659F5"/>
    <w:rsid w:val="00871004"/>
    <w:rsid w:val="00872B74"/>
    <w:rsid w:val="008747E5"/>
    <w:rsid w:val="00875104"/>
    <w:rsid w:val="00876045"/>
    <w:rsid w:val="00880367"/>
    <w:rsid w:val="0088130E"/>
    <w:rsid w:val="0088322E"/>
    <w:rsid w:val="00884862"/>
    <w:rsid w:val="00886D91"/>
    <w:rsid w:val="00892573"/>
    <w:rsid w:val="00893DE8"/>
    <w:rsid w:val="0089432D"/>
    <w:rsid w:val="00895C2E"/>
    <w:rsid w:val="00896ABD"/>
    <w:rsid w:val="008A0766"/>
    <w:rsid w:val="008A2FCD"/>
    <w:rsid w:val="008A5113"/>
    <w:rsid w:val="008A7F9B"/>
    <w:rsid w:val="008B2E93"/>
    <w:rsid w:val="008B2EF3"/>
    <w:rsid w:val="008B3455"/>
    <w:rsid w:val="008B3824"/>
    <w:rsid w:val="008B432C"/>
    <w:rsid w:val="008B44DA"/>
    <w:rsid w:val="008B47E0"/>
    <w:rsid w:val="008C171F"/>
    <w:rsid w:val="008C2086"/>
    <w:rsid w:val="008C2D93"/>
    <w:rsid w:val="008C2F35"/>
    <w:rsid w:val="008C7A01"/>
    <w:rsid w:val="008D3495"/>
    <w:rsid w:val="008D46F6"/>
    <w:rsid w:val="008D6939"/>
    <w:rsid w:val="008D6D9E"/>
    <w:rsid w:val="008D7501"/>
    <w:rsid w:val="008E1E5E"/>
    <w:rsid w:val="008E786B"/>
    <w:rsid w:val="008E78EB"/>
    <w:rsid w:val="008E7F65"/>
    <w:rsid w:val="008F03AC"/>
    <w:rsid w:val="008F193B"/>
    <w:rsid w:val="008F2C9A"/>
    <w:rsid w:val="008F3FB3"/>
    <w:rsid w:val="008F589C"/>
    <w:rsid w:val="008F618E"/>
    <w:rsid w:val="00903BF7"/>
    <w:rsid w:val="009056E1"/>
    <w:rsid w:val="009059C5"/>
    <w:rsid w:val="009062C3"/>
    <w:rsid w:val="00911557"/>
    <w:rsid w:val="00912E7E"/>
    <w:rsid w:val="00914A70"/>
    <w:rsid w:val="009155D4"/>
    <w:rsid w:val="00916012"/>
    <w:rsid w:val="00916445"/>
    <w:rsid w:val="00916BE3"/>
    <w:rsid w:val="00916DEE"/>
    <w:rsid w:val="00920E55"/>
    <w:rsid w:val="009222AC"/>
    <w:rsid w:val="00923B1B"/>
    <w:rsid w:val="009271FB"/>
    <w:rsid w:val="0093438D"/>
    <w:rsid w:val="00935889"/>
    <w:rsid w:val="0094006E"/>
    <w:rsid w:val="00940E40"/>
    <w:rsid w:val="009428ED"/>
    <w:rsid w:val="00943DC6"/>
    <w:rsid w:val="00946E61"/>
    <w:rsid w:val="00947345"/>
    <w:rsid w:val="00957176"/>
    <w:rsid w:val="0095754F"/>
    <w:rsid w:val="00962E86"/>
    <w:rsid w:val="00962F06"/>
    <w:rsid w:val="00963A88"/>
    <w:rsid w:val="00966A22"/>
    <w:rsid w:val="00966B09"/>
    <w:rsid w:val="00970962"/>
    <w:rsid w:val="00980637"/>
    <w:rsid w:val="0098351C"/>
    <w:rsid w:val="009840BD"/>
    <w:rsid w:val="00992745"/>
    <w:rsid w:val="00992F20"/>
    <w:rsid w:val="009935D7"/>
    <w:rsid w:val="00993F1E"/>
    <w:rsid w:val="00995708"/>
    <w:rsid w:val="0099651E"/>
    <w:rsid w:val="009A164D"/>
    <w:rsid w:val="009A16F1"/>
    <w:rsid w:val="009A1FC9"/>
    <w:rsid w:val="009A39B3"/>
    <w:rsid w:val="009A3BBB"/>
    <w:rsid w:val="009A54CA"/>
    <w:rsid w:val="009A54DF"/>
    <w:rsid w:val="009A7F35"/>
    <w:rsid w:val="009B4FD0"/>
    <w:rsid w:val="009B5FD2"/>
    <w:rsid w:val="009B65AA"/>
    <w:rsid w:val="009C1235"/>
    <w:rsid w:val="009C2209"/>
    <w:rsid w:val="009C6692"/>
    <w:rsid w:val="009D4342"/>
    <w:rsid w:val="009D4912"/>
    <w:rsid w:val="009D4BD3"/>
    <w:rsid w:val="009D56F8"/>
    <w:rsid w:val="009D64C7"/>
    <w:rsid w:val="009E11F9"/>
    <w:rsid w:val="009E31FE"/>
    <w:rsid w:val="009E42CD"/>
    <w:rsid w:val="009E479E"/>
    <w:rsid w:val="009E4D35"/>
    <w:rsid w:val="009E6C73"/>
    <w:rsid w:val="009F0D33"/>
    <w:rsid w:val="009F251E"/>
    <w:rsid w:val="009F4A92"/>
    <w:rsid w:val="009F4DF8"/>
    <w:rsid w:val="009F6419"/>
    <w:rsid w:val="009F7BA8"/>
    <w:rsid w:val="00A00629"/>
    <w:rsid w:val="00A006EC"/>
    <w:rsid w:val="00A02018"/>
    <w:rsid w:val="00A0255C"/>
    <w:rsid w:val="00A04AE9"/>
    <w:rsid w:val="00A05D90"/>
    <w:rsid w:val="00A068D0"/>
    <w:rsid w:val="00A152B7"/>
    <w:rsid w:val="00A15775"/>
    <w:rsid w:val="00A176E4"/>
    <w:rsid w:val="00A17AC9"/>
    <w:rsid w:val="00A17B65"/>
    <w:rsid w:val="00A20B8C"/>
    <w:rsid w:val="00A20E58"/>
    <w:rsid w:val="00A22025"/>
    <w:rsid w:val="00A238EB"/>
    <w:rsid w:val="00A23BDD"/>
    <w:rsid w:val="00A2485E"/>
    <w:rsid w:val="00A24EFC"/>
    <w:rsid w:val="00A26B40"/>
    <w:rsid w:val="00A26DF5"/>
    <w:rsid w:val="00A30EB8"/>
    <w:rsid w:val="00A3124A"/>
    <w:rsid w:val="00A36761"/>
    <w:rsid w:val="00A37683"/>
    <w:rsid w:val="00A42CFA"/>
    <w:rsid w:val="00A442AB"/>
    <w:rsid w:val="00A51C5F"/>
    <w:rsid w:val="00A51D53"/>
    <w:rsid w:val="00A568BD"/>
    <w:rsid w:val="00A573A1"/>
    <w:rsid w:val="00A57983"/>
    <w:rsid w:val="00A60D5E"/>
    <w:rsid w:val="00A61379"/>
    <w:rsid w:val="00A64E44"/>
    <w:rsid w:val="00A65FC9"/>
    <w:rsid w:val="00A72A47"/>
    <w:rsid w:val="00A76971"/>
    <w:rsid w:val="00A7713F"/>
    <w:rsid w:val="00A77B1F"/>
    <w:rsid w:val="00A81128"/>
    <w:rsid w:val="00A825C3"/>
    <w:rsid w:val="00A8676E"/>
    <w:rsid w:val="00A86ADC"/>
    <w:rsid w:val="00A93B76"/>
    <w:rsid w:val="00A97295"/>
    <w:rsid w:val="00AA1F13"/>
    <w:rsid w:val="00AA21C1"/>
    <w:rsid w:val="00AA3325"/>
    <w:rsid w:val="00AB09D8"/>
    <w:rsid w:val="00AB5549"/>
    <w:rsid w:val="00AB67A3"/>
    <w:rsid w:val="00AC0799"/>
    <w:rsid w:val="00AC580E"/>
    <w:rsid w:val="00AC62F3"/>
    <w:rsid w:val="00AD1484"/>
    <w:rsid w:val="00AD4819"/>
    <w:rsid w:val="00AD57B1"/>
    <w:rsid w:val="00AE0767"/>
    <w:rsid w:val="00AE2066"/>
    <w:rsid w:val="00AE528B"/>
    <w:rsid w:val="00AE5C57"/>
    <w:rsid w:val="00AE797F"/>
    <w:rsid w:val="00AF0E5A"/>
    <w:rsid w:val="00AF2641"/>
    <w:rsid w:val="00AF3B8F"/>
    <w:rsid w:val="00AF3C50"/>
    <w:rsid w:val="00AF511C"/>
    <w:rsid w:val="00B031BC"/>
    <w:rsid w:val="00B03767"/>
    <w:rsid w:val="00B03A07"/>
    <w:rsid w:val="00B0601E"/>
    <w:rsid w:val="00B06BF4"/>
    <w:rsid w:val="00B06CCB"/>
    <w:rsid w:val="00B11893"/>
    <w:rsid w:val="00B11DF0"/>
    <w:rsid w:val="00B12914"/>
    <w:rsid w:val="00B13231"/>
    <w:rsid w:val="00B15348"/>
    <w:rsid w:val="00B234A8"/>
    <w:rsid w:val="00B2420B"/>
    <w:rsid w:val="00B2528A"/>
    <w:rsid w:val="00B27151"/>
    <w:rsid w:val="00B316AD"/>
    <w:rsid w:val="00B33A11"/>
    <w:rsid w:val="00B34229"/>
    <w:rsid w:val="00B35CD5"/>
    <w:rsid w:val="00B4514C"/>
    <w:rsid w:val="00B472B1"/>
    <w:rsid w:val="00B52591"/>
    <w:rsid w:val="00B54021"/>
    <w:rsid w:val="00B545EE"/>
    <w:rsid w:val="00B5650F"/>
    <w:rsid w:val="00B61E8A"/>
    <w:rsid w:val="00B64648"/>
    <w:rsid w:val="00B653D9"/>
    <w:rsid w:val="00B67F01"/>
    <w:rsid w:val="00B71E2B"/>
    <w:rsid w:val="00B733AC"/>
    <w:rsid w:val="00B73E6D"/>
    <w:rsid w:val="00B743B8"/>
    <w:rsid w:val="00B76422"/>
    <w:rsid w:val="00B77A28"/>
    <w:rsid w:val="00B8056F"/>
    <w:rsid w:val="00B80BEE"/>
    <w:rsid w:val="00B81F03"/>
    <w:rsid w:val="00B82383"/>
    <w:rsid w:val="00B8286F"/>
    <w:rsid w:val="00B83903"/>
    <w:rsid w:val="00B86A28"/>
    <w:rsid w:val="00B931FE"/>
    <w:rsid w:val="00B96AE5"/>
    <w:rsid w:val="00B97B16"/>
    <w:rsid w:val="00BA1C27"/>
    <w:rsid w:val="00BA2672"/>
    <w:rsid w:val="00BB4849"/>
    <w:rsid w:val="00BB4F5C"/>
    <w:rsid w:val="00BC05A2"/>
    <w:rsid w:val="00BC2890"/>
    <w:rsid w:val="00BC4C4F"/>
    <w:rsid w:val="00BC6505"/>
    <w:rsid w:val="00BC6F1E"/>
    <w:rsid w:val="00BD17B8"/>
    <w:rsid w:val="00BD285C"/>
    <w:rsid w:val="00BD348B"/>
    <w:rsid w:val="00BD697E"/>
    <w:rsid w:val="00BD7DDF"/>
    <w:rsid w:val="00BE2204"/>
    <w:rsid w:val="00BE5788"/>
    <w:rsid w:val="00BF2305"/>
    <w:rsid w:val="00BF424C"/>
    <w:rsid w:val="00BF6139"/>
    <w:rsid w:val="00C061DF"/>
    <w:rsid w:val="00C067BF"/>
    <w:rsid w:val="00C06CB6"/>
    <w:rsid w:val="00C1268F"/>
    <w:rsid w:val="00C137FF"/>
    <w:rsid w:val="00C17624"/>
    <w:rsid w:val="00C17A85"/>
    <w:rsid w:val="00C2359C"/>
    <w:rsid w:val="00C238DA"/>
    <w:rsid w:val="00C268C8"/>
    <w:rsid w:val="00C31DE6"/>
    <w:rsid w:val="00C3399A"/>
    <w:rsid w:val="00C344E1"/>
    <w:rsid w:val="00C36276"/>
    <w:rsid w:val="00C37034"/>
    <w:rsid w:val="00C43E4F"/>
    <w:rsid w:val="00C446C6"/>
    <w:rsid w:val="00C50078"/>
    <w:rsid w:val="00C50DBC"/>
    <w:rsid w:val="00C5500D"/>
    <w:rsid w:val="00C558A7"/>
    <w:rsid w:val="00C55D73"/>
    <w:rsid w:val="00C5674D"/>
    <w:rsid w:val="00C60215"/>
    <w:rsid w:val="00C6031A"/>
    <w:rsid w:val="00C64753"/>
    <w:rsid w:val="00C66448"/>
    <w:rsid w:val="00C66D86"/>
    <w:rsid w:val="00C74032"/>
    <w:rsid w:val="00C7414B"/>
    <w:rsid w:val="00C74845"/>
    <w:rsid w:val="00C829BD"/>
    <w:rsid w:val="00C8690F"/>
    <w:rsid w:val="00C8779E"/>
    <w:rsid w:val="00C90CA4"/>
    <w:rsid w:val="00C945CB"/>
    <w:rsid w:val="00C958C1"/>
    <w:rsid w:val="00C9634D"/>
    <w:rsid w:val="00C96BAB"/>
    <w:rsid w:val="00CA2583"/>
    <w:rsid w:val="00CA2AC8"/>
    <w:rsid w:val="00CA456D"/>
    <w:rsid w:val="00CA6999"/>
    <w:rsid w:val="00CA7745"/>
    <w:rsid w:val="00CB04C9"/>
    <w:rsid w:val="00CB0EA8"/>
    <w:rsid w:val="00CB13E2"/>
    <w:rsid w:val="00CB26C7"/>
    <w:rsid w:val="00CB34B2"/>
    <w:rsid w:val="00CB4C8D"/>
    <w:rsid w:val="00CB621C"/>
    <w:rsid w:val="00CC042A"/>
    <w:rsid w:val="00CC046D"/>
    <w:rsid w:val="00CC5119"/>
    <w:rsid w:val="00CC57B5"/>
    <w:rsid w:val="00CD5A64"/>
    <w:rsid w:val="00CD6693"/>
    <w:rsid w:val="00CE0558"/>
    <w:rsid w:val="00CE1B6B"/>
    <w:rsid w:val="00CE318C"/>
    <w:rsid w:val="00CE3306"/>
    <w:rsid w:val="00CE3A86"/>
    <w:rsid w:val="00CE5F0E"/>
    <w:rsid w:val="00CE77D9"/>
    <w:rsid w:val="00CF0250"/>
    <w:rsid w:val="00CF0F1C"/>
    <w:rsid w:val="00CF35DD"/>
    <w:rsid w:val="00CF725C"/>
    <w:rsid w:val="00D01532"/>
    <w:rsid w:val="00D015C9"/>
    <w:rsid w:val="00D0691B"/>
    <w:rsid w:val="00D121D2"/>
    <w:rsid w:val="00D147FD"/>
    <w:rsid w:val="00D17232"/>
    <w:rsid w:val="00D215A2"/>
    <w:rsid w:val="00D2246E"/>
    <w:rsid w:val="00D22E47"/>
    <w:rsid w:val="00D23412"/>
    <w:rsid w:val="00D242CA"/>
    <w:rsid w:val="00D25F07"/>
    <w:rsid w:val="00D30279"/>
    <w:rsid w:val="00D305E1"/>
    <w:rsid w:val="00D33F58"/>
    <w:rsid w:val="00D36D49"/>
    <w:rsid w:val="00D402A1"/>
    <w:rsid w:val="00D41080"/>
    <w:rsid w:val="00D4464C"/>
    <w:rsid w:val="00D44AD0"/>
    <w:rsid w:val="00D44BE3"/>
    <w:rsid w:val="00D44E34"/>
    <w:rsid w:val="00D457F7"/>
    <w:rsid w:val="00D46ED2"/>
    <w:rsid w:val="00D47BCB"/>
    <w:rsid w:val="00D47E4B"/>
    <w:rsid w:val="00D50F23"/>
    <w:rsid w:val="00D51D4B"/>
    <w:rsid w:val="00D567C9"/>
    <w:rsid w:val="00D63520"/>
    <w:rsid w:val="00D65339"/>
    <w:rsid w:val="00D66B3D"/>
    <w:rsid w:val="00D67908"/>
    <w:rsid w:val="00D73247"/>
    <w:rsid w:val="00D74EEC"/>
    <w:rsid w:val="00D76401"/>
    <w:rsid w:val="00D85576"/>
    <w:rsid w:val="00D85A8E"/>
    <w:rsid w:val="00D871B9"/>
    <w:rsid w:val="00D874DB"/>
    <w:rsid w:val="00D90F07"/>
    <w:rsid w:val="00D9175B"/>
    <w:rsid w:val="00DA20C1"/>
    <w:rsid w:val="00DA277D"/>
    <w:rsid w:val="00DA7EBD"/>
    <w:rsid w:val="00DB20E8"/>
    <w:rsid w:val="00DB61C9"/>
    <w:rsid w:val="00DB75FF"/>
    <w:rsid w:val="00DB7C15"/>
    <w:rsid w:val="00DC28DF"/>
    <w:rsid w:val="00DC3710"/>
    <w:rsid w:val="00DC4AB2"/>
    <w:rsid w:val="00DD1380"/>
    <w:rsid w:val="00DD2A96"/>
    <w:rsid w:val="00DD434A"/>
    <w:rsid w:val="00DD52A6"/>
    <w:rsid w:val="00DD72AC"/>
    <w:rsid w:val="00DE12A1"/>
    <w:rsid w:val="00DE524C"/>
    <w:rsid w:val="00DE77CE"/>
    <w:rsid w:val="00DF6F34"/>
    <w:rsid w:val="00E00AB9"/>
    <w:rsid w:val="00E02824"/>
    <w:rsid w:val="00E02A34"/>
    <w:rsid w:val="00E100ED"/>
    <w:rsid w:val="00E1384E"/>
    <w:rsid w:val="00E1444D"/>
    <w:rsid w:val="00E15C62"/>
    <w:rsid w:val="00E163EE"/>
    <w:rsid w:val="00E20A21"/>
    <w:rsid w:val="00E223DE"/>
    <w:rsid w:val="00E30C77"/>
    <w:rsid w:val="00E369E6"/>
    <w:rsid w:val="00E374DF"/>
    <w:rsid w:val="00E43C7C"/>
    <w:rsid w:val="00E440BC"/>
    <w:rsid w:val="00E446A2"/>
    <w:rsid w:val="00E50187"/>
    <w:rsid w:val="00E50FB5"/>
    <w:rsid w:val="00E57DF9"/>
    <w:rsid w:val="00E61C48"/>
    <w:rsid w:val="00E664F9"/>
    <w:rsid w:val="00E7119B"/>
    <w:rsid w:val="00E71443"/>
    <w:rsid w:val="00E7289B"/>
    <w:rsid w:val="00E73175"/>
    <w:rsid w:val="00E756CA"/>
    <w:rsid w:val="00E7654E"/>
    <w:rsid w:val="00E76FD2"/>
    <w:rsid w:val="00E83BEC"/>
    <w:rsid w:val="00E87461"/>
    <w:rsid w:val="00E87B9A"/>
    <w:rsid w:val="00E9032D"/>
    <w:rsid w:val="00E96CB4"/>
    <w:rsid w:val="00E9747F"/>
    <w:rsid w:val="00EA086F"/>
    <w:rsid w:val="00EA131D"/>
    <w:rsid w:val="00EA3040"/>
    <w:rsid w:val="00EB3C98"/>
    <w:rsid w:val="00EB590B"/>
    <w:rsid w:val="00EB7F50"/>
    <w:rsid w:val="00EC03A4"/>
    <w:rsid w:val="00EC66FB"/>
    <w:rsid w:val="00EC680B"/>
    <w:rsid w:val="00EC68F6"/>
    <w:rsid w:val="00EC7124"/>
    <w:rsid w:val="00EC76A8"/>
    <w:rsid w:val="00ED3373"/>
    <w:rsid w:val="00ED393B"/>
    <w:rsid w:val="00ED5624"/>
    <w:rsid w:val="00EE03FB"/>
    <w:rsid w:val="00EE212B"/>
    <w:rsid w:val="00EE50F2"/>
    <w:rsid w:val="00EE5E35"/>
    <w:rsid w:val="00EE6D37"/>
    <w:rsid w:val="00EE70F1"/>
    <w:rsid w:val="00EF0022"/>
    <w:rsid w:val="00EF68AD"/>
    <w:rsid w:val="00F00B3C"/>
    <w:rsid w:val="00F0143C"/>
    <w:rsid w:val="00F0171C"/>
    <w:rsid w:val="00F02ACA"/>
    <w:rsid w:val="00F12036"/>
    <w:rsid w:val="00F121C8"/>
    <w:rsid w:val="00F13483"/>
    <w:rsid w:val="00F15F1B"/>
    <w:rsid w:val="00F16430"/>
    <w:rsid w:val="00F20733"/>
    <w:rsid w:val="00F20D33"/>
    <w:rsid w:val="00F21A2D"/>
    <w:rsid w:val="00F22861"/>
    <w:rsid w:val="00F23A89"/>
    <w:rsid w:val="00F2493A"/>
    <w:rsid w:val="00F25230"/>
    <w:rsid w:val="00F26080"/>
    <w:rsid w:val="00F26FBC"/>
    <w:rsid w:val="00F37326"/>
    <w:rsid w:val="00F413D5"/>
    <w:rsid w:val="00F43224"/>
    <w:rsid w:val="00F44E5F"/>
    <w:rsid w:val="00F5200F"/>
    <w:rsid w:val="00F52CA5"/>
    <w:rsid w:val="00F56001"/>
    <w:rsid w:val="00F5799F"/>
    <w:rsid w:val="00F628FD"/>
    <w:rsid w:val="00F62F87"/>
    <w:rsid w:val="00F634E0"/>
    <w:rsid w:val="00F635C1"/>
    <w:rsid w:val="00F71C2C"/>
    <w:rsid w:val="00F74D04"/>
    <w:rsid w:val="00F755A2"/>
    <w:rsid w:val="00F761CE"/>
    <w:rsid w:val="00F772C5"/>
    <w:rsid w:val="00F77A7C"/>
    <w:rsid w:val="00F81F6D"/>
    <w:rsid w:val="00F85345"/>
    <w:rsid w:val="00F85B60"/>
    <w:rsid w:val="00F91203"/>
    <w:rsid w:val="00F914C7"/>
    <w:rsid w:val="00F93DDA"/>
    <w:rsid w:val="00FA16A9"/>
    <w:rsid w:val="00FA6810"/>
    <w:rsid w:val="00FB1BD6"/>
    <w:rsid w:val="00FB2EA6"/>
    <w:rsid w:val="00FB5927"/>
    <w:rsid w:val="00FB76CE"/>
    <w:rsid w:val="00FB7FC4"/>
    <w:rsid w:val="00FC0FC8"/>
    <w:rsid w:val="00FC1B7E"/>
    <w:rsid w:val="00FC2FBD"/>
    <w:rsid w:val="00FC3825"/>
    <w:rsid w:val="00FC4C1D"/>
    <w:rsid w:val="00FC4CB4"/>
    <w:rsid w:val="00FC4F87"/>
    <w:rsid w:val="00FC6386"/>
    <w:rsid w:val="00FD2E5A"/>
    <w:rsid w:val="00FD4F8A"/>
    <w:rsid w:val="00FD52BB"/>
    <w:rsid w:val="00FD55E4"/>
    <w:rsid w:val="00FD6814"/>
    <w:rsid w:val="00FE34C9"/>
    <w:rsid w:val="00FE50F1"/>
    <w:rsid w:val="00FE5E48"/>
    <w:rsid w:val="00FE68F5"/>
    <w:rsid w:val="00FE7ACD"/>
    <w:rsid w:val="00FF080F"/>
    <w:rsid w:val="00FF58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20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44E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344E1"/>
    <w:rPr>
      <w:sz w:val="18"/>
      <w:szCs w:val="18"/>
    </w:rPr>
  </w:style>
  <w:style w:type="paragraph" w:styleId="Footer">
    <w:name w:val="footer"/>
    <w:basedOn w:val="Normal"/>
    <w:link w:val="FooterChar"/>
    <w:uiPriority w:val="99"/>
    <w:unhideWhenUsed/>
    <w:rsid w:val="00C344E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344E1"/>
    <w:rPr>
      <w:sz w:val="18"/>
      <w:szCs w:val="18"/>
    </w:rPr>
  </w:style>
  <w:style w:type="paragraph" w:styleId="ListParagraph">
    <w:name w:val="List Paragraph"/>
    <w:basedOn w:val="Normal"/>
    <w:uiPriority w:val="34"/>
    <w:qFormat/>
    <w:rsid w:val="006C0A1C"/>
    <w:pPr>
      <w:ind w:firstLineChars="200" w:firstLine="420"/>
    </w:pPr>
  </w:style>
  <w:style w:type="character" w:styleId="Hyperlink">
    <w:name w:val="Hyperlink"/>
    <w:basedOn w:val="DefaultParagraphFont"/>
    <w:uiPriority w:val="99"/>
    <w:unhideWhenUsed/>
    <w:rsid w:val="00295523"/>
    <w:rPr>
      <w:color w:val="0000FF" w:themeColor="hyperlink"/>
      <w:u w:val="single"/>
    </w:rPr>
  </w:style>
  <w:style w:type="paragraph" w:styleId="BalloonText">
    <w:name w:val="Balloon Text"/>
    <w:basedOn w:val="Normal"/>
    <w:link w:val="BalloonTextChar"/>
    <w:uiPriority w:val="99"/>
    <w:semiHidden/>
    <w:unhideWhenUsed/>
    <w:rsid w:val="00A068D0"/>
    <w:rPr>
      <w:sz w:val="18"/>
      <w:szCs w:val="18"/>
    </w:rPr>
  </w:style>
  <w:style w:type="character" w:customStyle="1" w:styleId="BalloonTextChar">
    <w:name w:val="Balloon Text Char"/>
    <w:basedOn w:val="DefaultParagraphFont"/>
    <w:link w:val="BalloonText"/>
    <w:uiPriority w:val="99"/>
    <w:semiHidden/>
    <w:rsid w:val="00A068D0"/>
    <w:rPr>
      <w:sz w:val="18"/>
      <w:szCs w:val="18"/>
    </w:rPr>
  </w:style>
  <w:style w:type="paragraph" w:styleId="Title">
    <w:name w:val="Title"/>
    <w:basedOn w:val="Normal"/>
    <w:link w:val="TitleChar"/>
    <w:qFormat/>
    <w:rsid w:val="00385289"/>
    <w:pPr>
      <w:widowControl/>
      <w:jc w:val="center"/>
    </w:pPr>
    <w:rPr>
      <w:rFonts w:ascii="Times New Roman" w:hAnsi="Times New Roman" w:cs="Times New Roman"/>
      <w:kern w:val="0"/>
      <w:sz w:val="48"/>
      <w:szCs w:val="20"/>
      <w:lang w:val="en-GB" w:eastAsia="en-US"/>
    </w:rPr>
  </w:style>
  <w:style w:type="character" w:customStyle="1" w:styleId="TitleChar">
    <w:name w:val="Title Char"/>
    <w:basedOn w:val="DefaultParagraphFont"/>
    <w:link w:val="Title"/>
    <w:rsid w:val="00385289"/>
    <w:rPr>
      <w:rFonts w:ascii="Times New Roman" w:hAnsi="Times New Roman" w:cs="Times New Roman"/>
      <w:kern w:val="0"/>
      <w:sz w:val="48"/>
      <w:szCs w:val="20"/>
      <w:lang w:val="en-GB" w:eastAsia="en-US"/>
    </w:rPr>
  </w:style>
  <w:style w:type="character" w:styleId="CommentReference">
    <w:name w:val="annotation reference"/>
    <w:basedOn w:val="DefaultParagraphFont"/>
    <w:uiPriority w:val="99"/>
    <w:semiHidden/>
    <w:unhideWhenUsed/>
    <w:rsid w:val="003C2319"/>
    <w:rPr>
      <w:sz w:val="21"/>
      <w:szCs w:val="21"/>
    </w:rPr>
  </w:style>
  <w:style w:type="paragraph" w:styleId="CommentText">
    <w:name w:val="annotation text"/>
    <w:basedOn w:val="Normal"/>
    <w:link w:val="CommentTextChar"/>
    <w:uiPriority w:val="99"/>
    <w:semiHidden/>
    <w:unhideWhenUsed/>
    <w:rsid w:val="003C2319"/>
    <w:pPr>
      <w:jc w:val="left"/>
    </w:pPr>
  </w:style>
  <w:style w:type="character" w:customStyle="1" w:styleId="CommentTextChar">
    <w:name w:val="Comment Text Char"/>
    <w:basedOn w:val="DefaultParagraphFont"/>
    <w:link w:val="CommentText"/>
    <w:uiPriority w:val="99"/>
    <w:semiHidden/>
    <w:rsid w:val="003C2319"/>
  </w:style>
  <w:style w:type="paragraph" w:styleId="CommentSubject">
    <w:name w:val="annotation subject"/>
    <w:basedOn w:val="CommentText"/>
    <w:next w:val="CommentText"/>
    <w:link w:val="CommentSubjectChar"/>
    <w:uiPriority w:val="99"/>
    <w:semiHidden/>
    <w:unhideWhenUsed/>
    <w:rsid w:val="003C2319"/>
    <w:rPr>
      <w:b/>
      <w:bCs/>
    </w:rPr>
  </w:style>
  <w:style w:type="character" w:customStyle="1" w:styleId="CommentSubjectChar">
    <w:name w:val="Comment Subject Char"/>
    <w:basedOn w:val="CommentTextChar"/>
    <w:link w:val="CommentSubject"/>
    <w:uiPriority w:val="99"/>
    <w:semiHidden/>
    <w:rsid w:val="003C2319"/>
    <w:rPr>
      <w:b/>
      <w:bCs/>
    </w:rPr>
  </w:style>
  <w:style w:type="character" w:styleId="PlaceholderText">
    <w:name w:val="Placeholder Text"/>
    <w:basedOn w:val="DefaultParagraphFont"/>
    <w:uiPriority w:val="99"/>
    <w:semiHidden/>
    <w:rsid w:val="000745C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44E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344E1"/>
    <w:rPr>
      <w:sz w:val="18"/>
      <w:szCs w:val="18"/>
    </w:rPr>
  </w:style>
  <w:style w:type="paragraph" w:styleId="Footer">
    <w:name w:val="footer"/>
    <w:basedOn w:val="Normal"/>
    <w:link w:val="FooterChar"/>
    <w:uiPriority w:val="99"/>
    <w:unhideWhenUsed/>
    <w:rsid w:val="00C344E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344E1"/>
    <w:rPr>
      <w:sz w:val="18"/>
      <w:szCs w:val="18"/>
    </w:rPr>
  </w:style>
  <w:style w:type="paragraph" w:styleId="ListParagraph">
    <w:name w:val="List Paragraph"/>
    <w:basedOn w:val="Normal"/>
    <w:uiPriority w:val="34"/>
    <w:qFormat/>
    <w:rsid w:val="006C0A1C"/>
    <w:pPr>
      <w:ind w:firstLineChars="200" w:firstLine="420"/>
    </w:pPr>
  </w:style>
  <w:style w:type="character" w:styleId="Hyperlink">
    <w:name w:val="Hyperlink"/>
    <w:basedOn w:val="DefaultParagraphFont"/>
    <w:uiPriority w:val="99"/>
    <w:unhideWhenUsed/>
    <w:rsid w:val="00295523"/>
    <w:rPr>
      <w:color w:val="0000FF" w:themeColor="hyperlink"/>
      <w:u w:val="single"/>
    </w:rPr>
  </w:style>
  <w:style w:type="paragraph" w:styleId="BalloonText">
    <w:name w:val="Balloon Text"/>
    <w:basedOn w:val="Normal"/>
    <w:link w:val="BalloonTextChar"/>
    <w:uiPriority w:val="99"/>
    <w:semiHidden/>
    <w:unhideWhenUsed/>
    <w:rsid w:val="00A068D0"/>
    <w:rPr>
      <w:sz w:val="18"/>
      <w:szCs w:val="18"/>
    </w:rPr>
  </w:style>
  <w:style w:type="character" w:customStyle="1" w:styleId="BalloonTextChar">
    <w:name w:val="Balloon Text Char"/>
    <w:basedOn w:val="DefaultParagraphFont"/>
    <w:link w:val="BalloonText"/>
    <w:uiPriority w:val="99"/>
    <w:semiHidden/>
    <w:rsid w:val="00A068D0"/>
    <w:rPr>
      <w:sz w:val="18"/>
      <w:szCs w:val="18"/>
    </w:rPr>
  </w:style>
  <w:style w:type="paragraph" w:styleId="Title">
    <w:name w:val="Title"/>
    <w:basedOn w:val="Normal"/>
    <w:link w:val="TitleChar"/>
    <w:qFormat/>
    <w:rsid w:val="00385289"/>
    <w:pPr>
      <w:widowControl/>
      <w:jc w:val="center"/>
    </w:pPr>
    <w:rPr>
      <w:rFonts w:ascii="Times New Roman" w:hAnsi="Times New Roman" w:cs="Times New Roman"/>
      <w:kern w:val="0"/>
      <w:sz w:val="48"/>
      <w:szCs w:val="20"/>
      <w:lang w:val="en-GB" w:eastAsia="en-US"/>
    </w:rPr>
  </w:style>
  <w:style w:type="character" w:customStyle="1" w:styleId="TitleChar">
    <w:name w:val="Title Char"/>
    <w:basedOn w:val="DefaultParagraphFont"/>
    <w:link w:val="Title"/>
    <w:rsid w:val="00385289"/>
    <w:rPr>
      <w:rFonts w:ascii="Times New Roman" w:hAnsi="Times New Roman" w:cs="Times New Roman"/>
      <w:kern w:val="0"/>
      <w:sz w:val="48"/>
      <w:szCs w:val="20"/>
      <w:lang w:val="en-GB" w:eastAsia="en-US"/>
    </w:rPr>
  </w:style>
  <w:style w:type="character" w:styleId="CommentReference">
    <w:name w:val="annotation reference"/>
    <w:basedOn w:val="DefaultParagraphFont"/>
    <w:uiPriority w:val="99"/>
    <w:semiHidden/>
    <w:unhideWhenUsed/>
    <w:rsid w:val="003C2319"/>
    <w:rPr>
      <w:sz w:val="21"/>
      <w:szCs w:val="21"/>
    </w:rPr>
  </w:style>
  <w:style w:type="paragraph" w:styleId="CommentText">
    <w:name w:val="annotation text"/>
    <w:basedOn w:val="Normal"/>
    <w:link w:val="CommentTextChar"/>
    <w:uiPriority w:val="99"/>
    <w:semiHidden/>
    <w:unhideWhenUsed/>
    <w:rsid w:val="003C2319"/>
    <w:pPr>
      <w:jc w:val="left"/>
    </w:pPr>
  </w:style>
  <w:style w:type="character" w:customStyle="1" w:styleId="CommentTextChar">
    <w:name w:val="Comment Text Char"/>
    <w:basedOn w:val="DefaultParagraphFont"/>
    <w:link w:val="CommentText"/>
    <w:uiPriority w:val="99"/>
    <w:semiHidden/>
    <w:rsid w:val="003C2319"/>
  </w:style>
  <w:style w:type="paragraph" w:styleId="CommentSubject">
    <w:name w:val="annotation subject"/>
    <w:basedOn w:val="CommentText"/>
    <w:next w:val="CommentText"/>
    <w:link w:val="CommentSubjectChar"/>
    <w:uiPriority w:val="99"/>
    <w:semiHidden/>
    <w:unhideWhenUsed/>
    <w:rsid w:val="003C2319"/>
    <w:rPr>
      <w:b/>
      <w:bCs/>
    </w:rPr>
  </w:style>
  <w:style w:type="character" w:customStyle="1" w:styleId="CommentSubjectChar">
    <w:name w:val="Comment Subject Char"/>
    <w:basedOn w:val="CommentTextChar"/>
    <w:link w:val="CommentSubject"/>
    <w:uiPriority w:val="99"/>
    <w:semiHidden/>
    <w:rsid w:val="003C2319"/>
    <w:rPr>
      <w:b/>
      <w:bCs/>
    </w:rPr>
  </w:style>
  <w:style w:type="character" w:styleId="PlaceholderText">
    <w:name w:val="Placeholder Text"/>
    <w:basedOn w:val="DefaultParagraphFont"/>
    <w:uiPriority w:val="99"/>
    <w:semiHidden/>
    <w:rsid w:val="000745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67295">
      <w:bodyDiv w:val="1"/>
      <w:marLeft w:val="0"/>
      <w:marRight w:val="0"/>
      <w:marTop w:val="0"/>
      <w:marBottom w:val="0"/>
      <w:divBdr>
        <w:top w:val="none" w:sz="0" w:space="0" w:color="auto"/>
        <w:left w:val="none" w:sz="0" w:space="0" w:color="auto"/>
        <w:bottom w:val="none" w:sz="0" w:space="0" w:color="auto"/>
        <w:right w:val="none" w:sz="0" w:space="0" w:color="auto"/>
      </w:divBdr>
    </w:div>
    <w:div w:id="62535354">
      <w:bodyDiv w:val="1"/>
      <w:marLeft w:val="0"/>
      <w:marRight w:val="0"/>
      <w:marTop w:val="0"/>
      <w:marBottom w:val="0"/>
      <w:divBdr>
        <w:top w:val="none" w:sz="0" w:space="0" w:color="auto"/>
        <w:left w:val="none" w:sz="0" w:space="0" w:color="auto"/>
        <w:bottom w:val="none" w:sz="0" w:space="0" w:color="auto"/>
        <w:right w:val="none" w:sz="0" w:space="0" w:color="auto"/>
      </w:divBdr>
    </w:div>
    <w:div w:id="367876379">
      <w:bodyDiv w:val="1"/>
      <w:marLeft w:val="0"/>
      <w:marRight w:val="0"/>
      <w:marTop w:val="0"/>
      <w:marBottom w:val="0"/>
      <w:divBdr>
        <w:top w:val="none" w:sz="0" w:space="0" w:color="auto"/>
        <w:left w:val="none" w:sz="0" w:space="0" w:color="auto"/>
        <w:bottom w:val="none" w:sz="0" w:space="0" w:color="auto"/>
        <w:right w:val="none" w:sz="0" w:space="0" w:color="auto"/>
      </w:divBdr>
      <w:divsChild>
        <w:div w:id="595753266">
          <w:marLeft w:val="0"/>
          <w:marRight w:val="0"/>
          <w:marTop w:val="0"/>
          <w:marBottom w:val="0"/>
          <w:divBdr>
            <w:top w:val="none" w:sz="0" w:space="0" w:color="auto"/>
            <w:left w:val="none" w:sz="0" w:space="0" w:color="auto"/>
            <w:bottom w:val="none" w:sz="0" w:space="0" w:color="auto"/>
            <w:right w:val="none" w:sz="0" w:space="0" w:color="auto"/>
          </w:divBdr>
          <w:divsChild>
            <w:div w:id="200482088">
              <w:marLeft w:val="0"/>
              <w:marRight w:val="0"/>
              <w:marTop w:val="0"/>
              <w:marBottom w:val="0"/>
              <w:divBdr>
                <w:top w:val="none" w:sz="0" w:space="0" w:color="auto"/>
                <w:left w:val="none" w:sz="0" w:space="0" w:color="auto"/>
                <w:bottom w:val="none" w:sz="0" w:space="0" w:color="auto"/>
                <w:right w:val="none" w:sz="0" w:space="0" w:color="auto"/>
              </w:divBdr>
              <w:divsChild>
                <w:div w:id="9932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809409">
      <w:bodyDiv w:val="1"/>
      <w:marLeft w:val="0"/>
      <w:marRight w:val="0"/>
      <w:marTop w:val="0"/>
      <w:marBottom w:val="0"/>
      <w:divBdr>
        <w:top w:val="none" w:sz="0" w:space="0" w:color="auto"/>
        <w:left w:val="none" w:sz="0" w:space="0" w:color="auto"/>
        <w:bottom w:val="none" w:sz="0" w:space="0" w:color="auto"/>
        <w:right w:val="none" w:sz="0" w:space="0" w:color="auto"/>
      </w:divBdr>
    </w:div>
    <w:div w:id="1276906683">
      <w:bodyDiv w:val="1"/>
      <w:marLeft w:val="0"/>
      <w:marRight w:val="0"/>
      <w:marTop w:val="0"/>
      <w:marBottom w:val="0"/>
      <w:divBdr>
        <w:top w:val="none" w:sz="0" w:space="0" w:color="auto"/>
        <w:left w:val="none" w:sz="0" w:space="0" w:color="auto"/>
        <w:bottom w:val="none" w:sz="0" w:space="0" w:color="auto"/>
        <w:right w:val="none" w:sz="0" w:space="0" w:color="auto"/>
      </w:divBdr>
      <w:divsChild>
        <w:div w:id="1687050201">
          <w:marLeft w:val="0"/>
          <w:marRight w:val="0"/>
          <w:marTop w:val="0"/>
          <w:marBottom w:val="0"/>
          <w:divBdr>
            <w:top w:val="none" w:sz="0" w:space="0" w:color="auto"/>
            <w:left w:val="none" w:sz="0" w:space="0" w:color="auto"/>
            <w:bottom w:val="none" w:sz="0" w:space="0" w:color="auto"/>
            <w:right w:val="none" w:sz="0" w:space="0" w:color="auto"/>
          </w:divBdr>
        </w:div>
      </w:divsChild>
    </w:div>
    <w:div w:id="1301303224">
      <w:bodyDiv w:val="1"/>
      <w:marLeft w:val="0"/>
      <w:marRight w:val="0"/>
      <w:marTop w:val="0"/>
      <w:marBottom w:val="0"/>
      <w:divBdr>
        <w:top w:val="none" w:sz="0" w:space="0" w:color="auto"/>
        <w:left w:val="none" w:sz="0" w:space="0" w:color="auto"/>
        <w:bottom w:val="none" w:sz="0" w:space="0" w:color="auto"/>
        <w:right w:val="none" w:sz="0" w:space="0" w:color="auto"/>
      </w:divBdr>
    </w:div>
    <w:div w:id="1336112992">
      <w:bodyDiv w:val="1"/>
      <w:marLeft w:val="0"/>
      <w:marRight w:val="0"/>
      <w:marTop w:val="0"/>
      <w:marBottom w:val="0"/>
      <w:divBdr>
        <w:top w:val="none" w:sz="0" w:space="0" w:color="auto"/>
        <w:left w:val="none" w:sz="0" w:space="0" w:color="auto"/>
        <w:bottom w:val="none" w:sz="0" w:space="0" w:color="auto"/>
        <w:right w:val="none" w:sz="0" w:space="0" w:color="auto"/>
      </w:divBdr>
    </w:div>
    <w:div w:id="1347171677">
      <w:bodyDiv w:val="1"/>
      <w:marLeft w:val="0"/>
      <w:marRight w:val="0"/>
      <w:marTop w:val="0"/>
      <w:marBottom w:val="0"/>
      <w:divBdr>
        <w:top w:val="none" w:sz="0" w:space="0" w:color="auto"/>
        <w:left w:val="none" w:sz="0" w:space="0" w:color="auto"/>
        <w:bottom w:val="none" w:sz="0" w:space="0" w:color="auto"/>
        <w:right w:val="none" w:sz="0" w:space="0" w:color="auto"/>
      </w:divBdr>
    </w:div>
    <w:div w:id="1364475975">
      <w:bodyDiv w:val="1"/>
      <w:marLeft w:val="0"/>
      <w:marRight w:val="0"/>
      <w:marTop w:val="0"/>
      <w:marBottom w:val="0"/>
      <w:divBdr>
        <w:top w:val="none" w:sz="0" w:space="0" w:color="auto"/>
        <w:left w:val="none" w:sz="0" w:space="0" w:color="auto"/>
        <w:bottom w:val="none" w:sz="0" w:space="0" w:color="auto"/>
        <w:right w:val="none" w:sz="0" w:space="0" w:color="auto"/>
      </w:divBdr>
    </w:div>
    <w:div w:id="1618877806">
      <w:bodyDiv w:val="1"/>
      <w:marLeft w:val="0"/>
      <w:marRight w:val="0"/>
      <w:marTop w:val="0"/>
      <w:marBottom w:val="0"/>
      <w:divBdr>
        <w:top w:val="none" w:sz="0" w:space="0" w:color="auto"/>
        <w:left w:val="none" w:sz="0" w:space="0" w:color="auto"/>
        <w:bottom w:val="none" w:sz="0" w:space="0" w:color="auto"/>
        <w:right w:val="none" w:sz="0" w:space="0" w:color="auto"/>
      </w:divBdr>
    </w:div>
    <w:div w:id="2125298526">
      <w:bodyDiv w:val="1"/>
      <w:marLeft w:val="0"/>
      <w:marRight w:val="0"/>
      <w:marTop w:val="0"/>
      <w:marBottom w:val="0"/>
      <w:divBdr>
        <w:top w:val="none" w:sz="0" w:space="0" w:color="auto"/>
        <w:left w:val="none" w:sz="0" w:space="0" w:color="auto"/>
        <w:bottom w:val="none" w:sz="0" w:space="0" w:color="auto"/>
        <w:right w:val="none" w:sz="0" w:space="0" w:color="auto"/>
      </w:divBdr>
    </w:div>
    <w:div w:id="213269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8.wmf"/><Relationship Id="rId21" Type="http://schemas.openxmlformats.org/officeDocument/2006/relationships/image" Target="media/image7.wmf"/><Relationship Id="rId34" Type="http://schemas.openxmlformats.org/officeDocument/2006/relationships/image" Target="media/image13.jpg"/><Relationship Id="rId42" Type="http://schemas.openxmlformats.org/officeDocument/2006/relationships/oleObject" Target="embeddings/oleObject15.bin"/><Relationship Id="rId47" Type="http://schemas.openxmlformats.org/officeDocument/2006/relationships/image" Target="media/image22.wmf"/><Relationship Id="rId50" Type="http://schemas.openxmlformats.org/officeDocument/2006/relationships/oleObject" Target="embeddings/oleObject19.bin"/><Relationship Id="rId55" Type="http://schemas.openxmlformats.org/officeDocument/2006/relationships/hyperlink" Target="http://yncenter.sites.yale.edu/" TargetMode="Externa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3.bin"/><Relationship Id="rId38" Type="http://schemas.openxmlformats.org/officeDocument/2006/relationships/image" Target="media/image17.jpeg"/><Relationship Id="rId46"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1.bin"/><Relationship Id="rId41" Type="http://schemas.openxmlformats.org/officeDocument/2006/relationships/image" Target="media/image19.wmf"/><Relationship Id="rId54"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image" Target="media/image12.wmf"/><Relationship Id="rId37" Type="http://schemas.openxmlformats.org/officeDocument/2006/relationships/image" Target="media/image16.tiff"/><Relationship Id="rId40" Type="http://schemas.openxmlformats.org/officeDocument/2006/relationships/oleObject" Target="embeddings/oleObject14.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image" Target="media/image10.wmf"/><Relationship Id="rId36" Type="http://schemas.openxmlformats.org/officeDocument/2006/relationships/image" Target="media/image15.jpeg"/><Relationship Id="rId49" Type="http://schemas.openxmlformats.org/officeDocument/2006/relationships/image" Target="media/image23.wmf"/><Relationship Id="rId57"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oleObject" Target="embeddings/oleObject12.bin"/><Relationship Id="rId44" Type="http://schemas.openxmlformats.org/officeDocument/2006/relationships/oleObject" Target="embeddings/oleObject16.bin"/><Relationship Id="rId52" Type="http://schemas.openxmlformats.org/officeDocument/2006/relationships/oleObject" Target="embeddings/oleObject20.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image" Target="media/image11.wmf"/><Relationship Id="rId35" Type="http://schemas.openxmlformats.org/officeDocument/2006/relationships/image" Target="media/image14.jpeg"/><Relationship Id="rId43" Type="http://schemas.openxmlformats.org/officeDocument/2006/relationships/image" Target="media/image20.wmf"/><Relationship Id="rId48" Type="http://schemas.openxmlformats.org/officeDocument/2006/relationships/oleObject" Target="embeddings/oleObject18.bin"/><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image" Target="media/image24.wmf"/><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485D9-A7EA-4266-8B6C-B4FA1584E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4837</Words>
  <Characters>27576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32349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liucheng</dc:creator>
  <cp:lastModifiedBy>Jianping Huang</cp:lastModifiedBy>
  <cp:revision>2</cp:revision>
  <cp:lastPrinted>2018-03-07T14:46:00Z</cp:lastPrinted>
  <dcterms:created xsi:type="dcterms:W3CDTF">2019-02-27T17:10:00Z</dcterms:created>
  <dcterms:modified xsi:type="dcterms:W3CDTF">2019-02-27T17:10:00Z</dcterms:modified>
</cp:coreProperties>
</file>